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107B0" w14:textId="77777777" w:rsidR="00206A4E" w:rsidRPr="002B4BE4" w:rsidRDefault="00206A4E" w:rsidP="00615361">
      <w:pPr>
        <w:pStyle w:val="RLNzevsmlouvy"/>
        <w:spacing w:before="720" w:after="0"/>
        <w:rPr>
          <w:rFonts w:ascii="Segoe UI" w:hAnsi="Segoe UI" w:cs="Segoe UI"/>
        </w:rPr>
      </w:pPr>
      <w:bookmarkStart w:id="0" w:name="OLE_LINK1"/>
      <w:bookmarkStart w:id="1" w:name="OLE_LINK2"/>
      <w:r w:rsidRPr="002B4BE4">
        <w:rPr>
          <w:rFonts w:ascii="Segoe UI" w:hAnsi="Segoe UI" w:cs="Segoe UI"/>
        </w:rPr>
        <w:t xml:space="preserve">SMLOUVA O </w:t>
      </w:r>
      <w:r w:rsidR="00CC0C7A" w:rsidRPr="002B4BE4">
        <w:rPr>
          <w:rFonts w:ascii="Segoe UI" w:hAnsi="Segoe UI" w:cs="Segoe UI"/>
        </w:rPr>
        <w:t xml:space="preserve">DODÁVCE hw, SW A poskytování </w:t>
      </w:r>
      <w:r w:rsidR="00863ADE" w:rsidRPr="002B4BE4">
        <w:rPr>
          <w:rFonts w:ascii="Segoe UI" w:hAnsi="Segoe UI" w:cs="Segoe UI"/>
        </w:rPr>
        <w:t xml:space="preserve">souvisejících </w:t>
      </w:r>
      <w:r w:rsidR="00CC0C7A" w:rsidRPr="002B4BE4">
        <w:rPr>
          <w:rFonts w:ascii="Segoe UI" w:hAnsi="Segoe UI" w:cs="Segoe UI"/>
        </w:rPr>
        <w:t>služeb</w:t>
      </w:r>
    </w:p>
    <w:bookmarkEnd w:id="0"/>
    <w:bookmarkEnd w:id="1"/>
    <w:p w14:paraId="5FA09D96" w14:textId="77777777" w:rsidR="00607561" w:rsidRPr="001C7412" w:rsidRDefault="00607561" w:rsidP="00615361">
      <w:pPr>
        <w:pStyle w:val="RLdajeosmluvnstran"/>
        <w:spacing w:before="360" w:after="360"/>
        <w:rPr>
          <w:rFonts w:ascii="Segoe UI" w:hAnsi="Segoe UI" w:cs="Segoe UI"/>
          <w:sz w:val="22"/>
          <w:szCs w:val="22"/>
        </w:rPr>
      </w:pPr>
      <w:r w:rsidRPr="001C7412">
        <w:rPr>
          <w:rFonts w:ascii="Segoe UI" w:hAnsi="Segoe UI" w:cs="Segoe UI"/>
          <w:sz w:val="22"/>
          <w:szCs w:val="22"/>
        </w:rPr>
        <w:t>Smluvní strany:</w:t>
      </w:r>
    </w:p>
    <w:p w14:paraId="2FCA7B9B" w14:textId="77777777" w:rsidR="00120172" w:rsidRPr="001C7412" w:rsidRDefault="00863ADE" w:rsidP="009D6DB2">
      <w:pPr>
        <w:pStyle w:val="RLdajeosmluvnstran"/>
        <w:rPr>
          <w:rFonts w:ascii="Segoe UI" w:hAnsi="Segoe UI" w:cs="Segoe UI"/>
          <w:b/>
          <w:sz w:val="22"/>
          <w:szCs w:val="22"/>
        </w:rPr>
      </w:pPr>
      <w:r w:rsidRPr="001C7412">
        <w:rPr>
          <w:rFonts w:ascii="Segoe UI" w:hAnsi="Segoe UI" w:cs="Segoe UI"/>
          <w:b/>
          <w:color w:val="000000"/>
          <w:sz w:val="22"/>
          <w:szCs w:val="22"/>
        </w:rPr>
        <w:t>Pardubický kraj</w:t>
      </w:r>
    </w:p>
    <w:p w14:paraId="05F4A34F"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se sídlem: </w:t>
      </w:r>
      <w:r w:rsidR="00863ADE" w:rsidRPr="001C7412">
        <w:rPr>
          <w:rFonts w:ascii="Segoe UI" w:hAnsi="Segoe UI" w:cs="Segoe UI"/>
          <w:color w:val="000000"/>
          <w:sz w:val="22"/>
          <w:szCs w:val="22"/>
        </w:rPr>
        <w:t>Komenského nám. 125, 532 11 Pardubice</w:t>
      </w:r>
    </w:p>
    <w:p w14:paraId="1529B171" w14:textId="77777777" w:rsidR="00120172"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IČ</w:t>
      </w:r>
      <w:r w:rsidR="004C1863" w:rsidRPr="001C7412">
        <w:rPr>
          <w:rFonts w:ascii="Segoe UI" w:hAnsi="Segoe UI" w:cs="Segoe UI"/>
          <w:sz w:val="22"/>
          <w:szCs w:val="22"/>
        </w:rPr>
        <w:t>O</w:t>
      </w:r>
      <w:r w:rsidRPr="001C7412">
        <w:rPr>
          <w:rFonts w:ascii="Segoe UI" w:hAnsi="Segoe UI" w:cs="Segoe UI"/>
          <w:sz w:val="22"/>
          <w:szCs w:val="22"/>
        </w:rPr>
        <w:t xml:space="preserve">: </w:t>
      </w:r>
      <w:r w:rsidR="00863ADE" w:rsidRPr="001C7412">
        <w:rPr>
          <w:rFonts w:ascii="Segoe UI" w:hAnsi="Segoe UI" w:cs="Segoe UI"/>
          <w:color w:val="000000"/>
          <w:sz w:val="22"/>
          <w:szCs w:val="22"/>
        </w:rPr>
        <w:t>70892822</w:t>
      </w:r>
    </w:p>
    <w:p w14:paraId="7B89082D" w14:textId="77777777" w:rsidR="00AF6BAA"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bank. spojení: </w:t>
      </w:r>
      <w:r w:rsidR="00863ADE" w:rsidRPr="001C7412">
        <w:rPr>
          <w:rFonts w:ascii="Segoe UI" w:hAnsi="Segoe UI" w:cs="Segoe UI"/>
          <w:sz w:val="22"/>
          <w:szCs w:val="22"/>
          <w:highlight w:val="green"/>
        </w:rPr>
        <w:t>[BUDE DOPLNĚNO]</w:t>
      </w:r>
      <w:r w:rsidRPr="001C7412">
        <w:rPr>
          <w:rFonts w:ascii="Segoe UI" w:hAnsi="Segoe UI" w:cs="Segoe UI"/>
          <w:sz w:val="22"/>
          <w:szCs w:val="22"/>
        </w:rPr>
        <w:t xml:space="preserve">, </w:t>
      </w:r>
    </w:p>
    <w:p w14:paraId="530B952A"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č. účtu: </w:t>
      </w:r>
      <w:r w:rsidR="00863ADE" w:rsidRPr="001C7412">
        <w:rPr>
          <w:rFonts w:ascii="Segoe UI" w:hAnsi="Segoe UI" w:cs="Segoe UI"/>
          <w:sz w:val="22"/>
          <w:szCs w:val="22"/>
          <w:highlight w:val="green"/>
        </w:rPr>
        <w:t>[BUDE DOPLNĚNO]</w:t>
      </w:r>
    </w:p>
    <w:p w14:paraId="7E665EF8" w14:textId="77777777" w:rsidR="00055172" w:rsidRPr="001C7412" w:rsidRDefault="006E3C19" w:rsidP="00055172">
      <w:pPr>
        <w:pStyle w:val="RLdajeosmluvnstran"/>
        <w:rPr>
          <w:rFonts w:ascii="Segoe UI" w:hAnsi="Segoe UI" w:cs="Segoe UI"/>
          <w:sz w:val="22"/>
          <w:szCs w:val="22"/>
        </w:rPr>
      </w:pPr>
      <w:r w:rsidRPr="001C7412">
        <w:rPr>
          <w:rFonts w:ascii="Segoe UI" w:hAnsi="Segoe UI" w:cs="Segoe UI"/>
          <w:sz w:val="22"/>
          <w:szCs w:val="22"/>
        </w:rPr>
        <w:t>zastoupen</w:t>
      </w:r>
      <w:r w:rsidR="00863ADE" w:rsidRPr="001C7412">
        <w:rPr>
          <w:rFonts w:ascii="Segoe UI" w:hAnsi="Segoe UI" w:cs="Segoe UI"/>
          <w:sz w:val="22"/>
          <w:szCs w:val="22"/>
        </w:rPr>
        <w:t>ý</w:t>
      </w:r>
      <w:r w:rsidR="00607561" w:rsidRPr="001C7412">
        <w:rPr>
          <w:rFonts w:ascii="Segoe UI" w:hAnsi="Segoe UI" w:cs="Segoe UI"/>
          <w:sz w:val="22"/>
          <w:szCs w:val="22"/>
        </w:rPr>
        <w:t>:</w:t>
      </w:r>
      <w:r w:rsidR="006E7188" w:rsidRPr="001C7412">
        <w:rPr>
          <w:rFonts w:ascii="Segoe UI" w:hAnsi="Segoe UI" w:cs="Segoe UI"/>
          <w:sz w:val="22"/>
          <w:szCs w:val="22"/>
        </w:rPr>
        <w:t xml:space="preserve"> </w:t>
      </w:r>
      <w:r w:rsidR="00863ADE" w:rsidRPr="001C7412">
        <w:rPr>
          <w:rFonts w:ascii="Segoe UI" w:hAnsi="Segoe UI" w:cs="Segoe UI"/>
          <w:sz w:val="22"/>
          <w:szCs w:val="22"/>
        </w:rPr>
        <w:t>JUDr. Martinem Netolickým, Ph.D., hejtmanem</w:t>
      </w:r>
    </w:p>
    <w:p w14:paraId="385653D2" w14:textId="77777777" w:rsidR="00607561" w:rsidRPr="001C7412" w:rsidRDefault="00607561" w:rsidP="00120172">
      <w:pPr>
        <w:pStyle w:val="RLdajeosmluvnstran"/>
        <w:rPr>
          <w:rFonts w:ascii="Segoe UI" w:hAnsi="Segoe UI" w:cs="Segoe UI"/>
          <w:sz w:val="22"/>
          <w:szCs w:val="22"/>
        </w:rPr>
      </w:pPr>
      <w:r w:rsidRPr="001C7412">
        <w:rPr>
          <w:rFonts w:ascii="Segoe UI" w:hAnsi="Segoe UI" w:cs="Segoe UI"/>
          <w:sz w:val="22"/>
          <w:szCs w:val="22"/>
        </w:rPr>
        <w:t>(dále jen „</w:t>
      </w:r>
      <w:r w:rsidRPr="001C7412">
        <w:rPr>
          <w:rFonts w:ascii="Segoe UI" w:hAnsi="Segoe UI" w:cs="Segoe UI"/>
          <w:b/>
          <w:sz w:val="22"/>
          <w:szCs w:val="22"/>
        </w:rPr>
        <w:t>Objednatel</w:t>
      </w:r>
      <w:r w:rsidRPr="001C7412">
        <w:rPr>
          <w:rFonts w:ascii="Segoe UI" w:hAnsi="Segoe UI" w:cs="Segoe UI"/>
          <w:sz w:val="22"/>
          <w:szCs w:val="22"/>
        </w:rPr>
        <w:t>“)</w:t>
      </w:r>
    </w:p>
    <w:p w14:paraId="62DA5F5A" w14:textId="77777777" w:rsidR="00607561" w:rsidRPr="001C7412" w:rsidRDefault="00607561" w:rsidP="00615361">
      <w:pPr>
        <w:spacing w:before="480" w:after="480"/>
        <w:jc w:val="center"/>
        <w:rPr>
          <w:rFonts w:ascii="Segoe UI" w:hAnsi="Segoe UI" w:cs="Segoe UI"/>
          <w:sz w:val="22"/>
          <w:szCs w:val="22"/>
          <w:lang w:eastAsia="en-US"/>
        </w:rPr>
      </w:pPr>
      <w:r w:rsidRPr="001C7412">
        <w:rPr>
          <w:rFonts w:ascii="Segoe UI" w:hAnsi="Segoe UI" w:cs="Segoe UI"/>
          <w:sz w:val="22"/>
          <w:szCs w:val="22"/>
          <w:lang w:eastAsia="en-US"/>
        </w:rPr>
        <w:t>a</w:t>
      </w:r>
    </w:p>
    <w:p w14:paraId="6E88E525" w14:textId="77777777" w:rsidR="004D5D57" w:rsidRPr="001C7412" w:rsidRDefault="004D5D57" w:rsidP="004D5D57">
      <w:pPr>
        <w:pStyle w:val="RLdajeosmluvnstran"/>
        <w:rPr>
          <w:rFonts w:ascii="Segoe UI" w:hAnsi="Segoe UI" w:cs="Segoe UI"/>
          <w:b/>
          <w:bCs/>
          <w:sz w:val="22"/>
          <w:szCs w:val="22"/>
        </w:rPr>
      </w:pPr>
      <w:r w:rsidRPr="001C7412">
        <w:rPr>
          <w:rFonts w:ascii="Segoe UI" w:hAnsi="Segoe UI" w:cs="Segoe UI"/>
          <w:b/>
          <w:bCs/>
          <w:sz w:val="22"/>
          <w:szCs w:val="22"/>
          <w:highlight w:val="yellow"/>
        </w:rPr>
        <w:t>[DOPLNÍ ÚČASTNÍK]</w:t>
      </w:r>
    </w:p>
    <w:p w14:paraId="14CBBA66"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se sídlem: </w:t>
      </w:r>
      <w:r w:rsidR="004D5D57" w:rsidRPr="001C7412">
        <w:rPr>
          <w:rFonts w:ascii="Segoe UI" w:hAnsi="Segoe UI" w:cs="Segoe UI"/>
          <w:sz w:val="22"/>
          <w:szCs w:val="22"/>
          <w:highlight w:val="yellow"/>
        </w:rPr>
        <w:t>[DOPLNÍ ÚČASTNÍK]</w:t>
      </w:r>
    </w:p>
    <w:p w14:paraId="66BA9B91"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IČ</w:t>
      </w:r>
      <w:r w:rsidR="00D022F4" w:rsidRPr="001C7412">
        <w:rPr>
          <w:rFonts w:ascii="Segoe UI" w:hAnsi="Segoe UI" w:cs="Segoe UI"/>
          <w:sz w:val="22"/>
          <w:szCs w:val="22"/>
        </w:rPr>
        <w:t>O</w:t>
      </w:r>
      <w:r w:rsidRPr="001C7412">
        <w:rPr>
          <w:rFonts w:ascii="Segoe UI" w:hAnsi="Segoe UI" w:cs="Segoe UI"/>
          <w:sz w:val="22"/>
          <w:szCs w:val="22"/>
        </w:rPr>
        <w:t xml:space="preserve">: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DIČ: </w:t>
      </w:r>
      <w:r w:rsidR="008D7B1C" w:rsidRPr="001C7412">
        <w:rPr>
          <w:rFonts w:ascii="Segoe UI" w:hAnsi="Segoe UI" w:cs="Segoe UI"/>
          <w:sz w:val="22"/>
          <w:szCs w:val="22"/>
          <w:highlight w:val="yellow"/>
        </w:rPr>
        <w:t>[DOPLNÍ ÚČASTNÍK]</w:t>
      </w:r>
    </w:p>
    <w:p w14:paraId="1FEEF294"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společnost zapsaná v obchodním rejstříku vedeném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w:t>
      </w:r>
    </w:p>
    <w:p w14:paraId="2CDCD6A2"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oddíl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vložka </w:t>
      </w:r>
      <w:r w:rsidR="008D7B1C" w:rsidRPr="001C7412">
        <w:rPr>
          <w:rFonts w:ascii="Segoe UI" w:hAnsi="Segoe UI" w:cs="Segoe UI"/>
          <w:sz w:val="22"/>
          <w:szCs w:val="22"/>
          <w:highlight w:val="yellow"/>
        </w:rPr>
        <w:t>[DOPLNÍ ÚČASTNÍK]</w:t>
      </w:r>
    </w:p>
    <w:p w14:paraId="2F22C78A"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 xml:space="preserve">bank. spojení: </w:t>
      </w:r>
      <w:r w:rsidR="008D7B1C" w:rsidRPr="001C7412">
        <w:rPr>
          <w:rFonts w:ascii="Segoe UI" w:hAnsi="Segoe UI" w:cs="Segoe UI"/>
          <w:sz w:val="22"/>
          <w:szCs w:val="22"/>
          <w:highlight w:val="yellow"/>
        </w:rPr>
        <w:t>[DOPLNÍ ÚČASTNÍK]</w:t>
      </w:r>
      <w:r w:rsidRPr="001C7412">
        <w:rPr>
          <w:rFonts w:ascii="Segoe UI" w:hAnsi="Segoe UI" w:cs="Segoe UI"/>
          <w:sz w:val="22"/>
          <w:szCs w:val="22"/>
        </w:rPr>
        <w:t xml:space="preserve">, č. účtu: </w:t>
      </w:r>
      <w:r w:rsidR="008D7B1C" w:rsidRPr="001C7412">
        <w:rPr>
          <w:rFonts w:ascii="Segoe UI" w:hAnsi="Segoe UI" w:cs="Segoe UI"/>
          <w:sz w:val="22"/>
          <w:szCs w:val="22"/>
          <w:highlight w:val="yellow"/>
        </w:rPr>
        <w:t>[DOPLNÍ ÚČASTNÍK]</w:t>
      </w:r>
    </w:p>
    <w:p w14:paraId="644DC5EF" w14:textId="77777777" w:rsidR="00607561" w:rsidRPr="001C7412" w:rsidRDefault="006E3C19" w:rsidP="009D6DB2">
      <w:pPr>
        <w:pStyle w:val="RLdajeosmluvnstran"/>
        <w:rPr>
          <w:rFonts w:ascii="Segoe UI" w:hAnsi="Segoe UI" w:cs="Segoe UI"/>
          <w:sz w:val="22"/>
          <w:szCs w:val="22"/>
        </w:rPr>
      </w:pPr>
      <w:r w:rsidRPr="001C7412">
        <w:rPr>
          <w:rFonts w:ascii="Segoe UI" w:hAnsi="Segoe UI" w:cs="Segoe UI"/>
          <w:sz w:val="22"/>
          <w:szCs w:val="22"/>
        </w:rPr>
        <w:t>zastoupená</w:t>
      </w:r>
      <w:r w:rsidR="00607561" w:rsidRPr="001C7412">
        <w:rPr>
          <w:rFonts w:ascii="Segoe UI" w:hAnsi="Segoe UI" w:cs="Segoe UI"/>
          <w:sz w:val="22"/>
          <w:szCs w:val="22"/>
        </w:rPr>
        <w:t xml:space="preserve">: </w:t>
      </w:r>
      <w:r w:rsidR="008D7B1C" w:rsidRPr="001C7412">
        <w:rPr>
          <w:rFonts w:ascii="Segoe UI" w:hAnsi="Segoe UI" w:cs="Segoe UI"/>
          <w:sz w:val="22"/>
          <w:szCs w:val="22"/>
          <w:highlight w:val="yellow"/>
        </w:rPr>
        <w:t>[DOPLNÍ ÚČASTNÍK]</w:t>
      </w:r>
    </w:p>
    <w:p w14:paraId="16AF42A2" w14:textId="77777777" w:rsidR="00607561" w:rsidRPr="001C7412" w:rsidRDefault="00607561" w:rsidP="009D6DB2">
      <w:pPr>
        <w:pStyle w:val="RLdajeosmluvnstran"/>
        <w:rPr>
          <w:rFonts w:ascii="Segoe UI" w:hAnsi="Segoe UI" w:cs="Segoe UI"/>
          <w:sz w:val="22"/>
          <w:szCs w:val="22"/>
        </w:rPr>
      </w:pPr>
      <w:r w:rsidRPr="001C7412">
        <w:rPr>
          <w:rFonts w:ascii="Segoe UI" w:hAnsi="Segoe UI" w:cs="Segoe UI"/>
          <w:sz w:val="22"/>
          <w:szCs w:val="22"/>
        </w:rPr>
        <w:t>(dále jen „</w:t>
      </w:r>
      <w:r w:rsidR="00902894" w:rsidRPr="001C7412">
        <w:rPr>
          <w:rFonts w:ascii="Segoe UI" w:hAnsi="Segoe UI" w:cs="Segoe UI"/>
          <w:b/>
          <w:bCs/>
          <w:sz w:val="22"/>
          <w:szCs w:val="22"/>
        </w:rPr>
        <w:t>Poskytovatel</w:t>
      </w:r>
      <w:r w:rsidRPr="001C7412">
        <w:rPr>
          <w:rFonts w:ascii="Segoe UI" w:hAnsi="Segoe UI" w:cs="Segoe UI"/>
          <w:sz w:val="22"/>
          <w:szCs w:val="22"/>
        </w:rPr>
        <w:t>“)</w:t>
      </w:r>
    </w:p>
    <w:p w14:paraId="5C9C0E67" w14:textId="77777777" w:rsidR="00607561" w:rsidRPr="001C7412" w:rsidRDefault="00607561" w:rsidP="00615361">
      <w:pPr>
        <w:spacing w:before="480"/>
        <w:jc w:val="center"/>
        <w:rPr>
          <w:rFonts w:ascii="Segoe UI" w:hAnsi="Segoe UI" w:cs="Segoe UI"/>
          <w:sz w:val="22"/>
          <w:szCs w:val="22"/>
          <w:lang w:eastAsia="en-US"/>
        </w:rPr>
      </w:pPr>
      <w:r w:rsidRPr="001C7412">
        <w:rPr>
          <w:rFonts w:ascii="Segoe UI" w:hAnsi="Segoe UI" w:cs="Segoe UI"/>
          <w:sz w:val="22"/>
          <w:szCs w:val="22"/>
          <w:lang w:eastAsia="en-US"/>
        </w:rPr>
        <w:t xml:space="preserve">dnešního dne uzavřely tuto smlouvu v souladu s ustanovením </w:t>
      </w:r>
      <w:r w:rsidR="009A495E" w:rsidRPr="001C7412">
        <w:rPr>
          <w:rFonts w:ascii="Segoe UI" w:hAnsi="Segoe UI" w:cs="Segoe UI"/>
          <w:sz w:val="22"/>
          <w:szCs w:val="22"/>
          <w:lang w:eastAsia="en-US"/>
        </w:rPr>
        <w:t xml:space="preserve">§ 1746 odst. 2 </w:t>
      </w:r>
      <w:r w:rsidR="00214B35" w:rsidRPr="001C7412">
        <w:rPr>
          <w:rFonts w:ascii="Segoe UI" w:hAnsi="Segoe UI" w:cs="Segoe UI"/>
          <w:sz w:val="22"/>
          <w:szCs w:val="22"/>
          <w:lang w:eastAsia="en-US"/>
        </w:rPr>
        <w:t>zákona č. 89/2012 Sb., občanský zákoník (dále jen „</w:t>
      </w:r>
      <w:r w:rsidR="00214B35" w:rsidRPr="001C7412">
        <w:rPr>
          <w:rFonts w:ascii="Segoe UI" w:hAnsi="Segoe UI" w:cs="Segoe UI"/>
          <w:b/>
          <w:sz w:val="22"/>
          <w:szCs w:val="22"/>
          <w:lang w:eastAsia="en-US"/>
        </w:rPr>
        <w:t>občanský zákoník</w:t>
      </w:r>
      <w:r w:rsidR="00214B35" w:rsidRPr="001C7412">
        <w:rPr>
          <w:rFonts w:ascii="Segoe UI" w:hAnsi="Segoe UI" w:cs="Segoe UI"/>
          <w:sz w:val="22"/>
          <w:szCs w:val="22"/>
          <w:lang w:eastAsia="en-US"/>
        </w:rPr>
        <w:t>“)</w:t>
      </w:r>
      <w:r w:rsidR="00DF4FAB" w:rsidRPr="001C7412">
        <w:rPr>
          <w:rFonts w:ascii="Segoe UI" w:hAnsi="Segoe UI" w:cs="Segoe UI"/>
          <w:sz w:val="22"/>
          <w:szCs w:val="22"/>
          <w:lang w:eastAsia="en-US"/>
        </w:rPr>
        <w:t xml:space="preserve"> </w:t>
      </w:r>
      <w:r w:rsidRPr="001C7412">
        <w:rPr>
          <w:rFonts w:ascii="Segoe UI" w:hAnsi="Segoe UI" w:cs="Segoe UI"/>
          <w:sz w:val="22"/>
          <w:szCs w:val="22"/>
          <w:lang w:eastAsia="en-US"/>
        </w:rPr>
        <w:t>(dále jen „</w:t>
      </w:r>
      <w:r w:rsidRPr="001C7412">
        <w:rPr>
          <w:rFonts w:ascii="Segoe UI" w:hAnsi="Segoe UI" w:cs="Segoe UI"/>
          <w:b/>
          <w:sz w:val="22"/>
          <w:szCs w:val="22"/>
          <w:lang w:eastAsia="en-US"/>
        </w:rPr>
        <w:t>Smlouva</w:t>
      </w:r>
      <w:r w:rsidRPr="001C7412">
        <w:rPr>
          <w:rFonts w:ascii="Segoe UI" w:hAnsi="Segoe UI" w:cs="Segoe UI"/>
          <w:sz w:val="22"/>
          <w:szCs w:val="22"/>
          <w:lang w:eastAsia="en-US"/>
        </w:rPr>
        <w:t>“)</w:t>
      </w:r>
    </w:p>
    <w:p w14:paraId="69E15F2E" w14:textId="77777777" w:rsidR="00EC245F" w:rsidRPr="001C7412" w:rsidRDefault="00EC245F" w:rsidP="00615361">
      <w:pPr>
        <w:pStyle w:val="RLProhlensmluvnchstran"/>
        <w:spacing w:before="480"/>
        <w:rPr>
          <w:rFonts w:ascii="Segoe UI" w:hAnsi="Segoe UI" w:cs="Segoe UI"/>
          <w:sz w:val="22"/>
          <w:szCs w:val="22"/>
        </w:rPr>
      </w:pPr>
      <w:r w:rsidRPr="001C7412">
        <w:rPr>
          <w:rFonts w:ascii="Segoe UI" w:hAnsi="Segoe UI" w:cs="Segoe UI"/>
          <w:sz w:val="22"/>
          <w:szCs w:val="22"/>
        </w:rPr>
        <w:t>Smluvní strany, vědomy si svých závazků v této Smlouvě obsažených a s úmyslem být touto Smlouvou vázány, dohodly se na následujícím znění Smlouvy:</w:t>
      </w:r>
    </w:p>
    <w:p w14:paraId="060D58C8" w14:textId="77777777" w:rsidR="000F7E77" w:rsidRPr="001C7412" w:rsidRDefault="00615361" w:rsidP="001C7412">
      <w:pPr>
        <w:pStyle w:val="RLlneksmlouvy"/>
        <w:rPr>
          <w:rFonts w:ascii="Segoe UI" w:hAnsi="Segoe UI" w:cs="Segoe UI"/>
          <w:sz w:val="22"/>
          <w:szCs w:val="22"/>
        </w:rPr>
      </w:pPr>
      <w:r>
        <w:rPr>
          <w:rFonts w:ascii="Segoe UI" w:hAnsi="Segoe UI" w:cs="Segoe UI"/>
        </w:rPr>
        <w:br w:type="page"/>
      </w:r>
      <w:r w:rsidR="001A1E34" w:rsidRPr="001C7412">
        <w:rPr>
          <w:rFonts w:ascii="Segoe UI" w:hAnsi="Segoe UI" w:cs="Segoe UI"/>
          <w:sz w:val="22"/>
          <w:szCs w:val="22"/>
        </w:rPr>
        <w:lastRenderedPageBreak/>
        <w:t>ÚVODNÍ USTANOVENÍ</w:t>
      </w:r>
      <w:r w:rsidR="00D86D1D" w:rsidRPr="001C7412">
        <w:rPr>
          <w:rFonts w:ascii="Segoe UI" w:hAnsi="Segoe UI" w:cs="Segoe UI"/>
          <w:sz w:val="22"/>
          <w:szCs w:val="22"/>
          <w:lang w:val="cs-CZ"/>
        </w:rPr>
        <w:t xml:space="preserve"> A VYMEZENÍ POJMŮ</w:t>
      </w:r>
    </w:p>
    <w:p w14:paraId="4913A7CE" w14:textId="77777777" w:rsidR="00B36646" w:rsidRPr="00B36646" w:rsidRDefault="00B36646" w:rsidP="00B36646">
      <w:pPr>
        <w:pStyle w:val="RLTextlnkuslovan"/>
        <w:spacing w:before="120" w:line="276" w:lineRule="auto"/>
        <w:rPr>
          <w:rFonts w:ascii="Segoe UI" w:hAnsi="Segoe UI" w:cs="Segoe UI"/>
          <w:sz w:val="22"/>
          <w:szCs w:val="22"/>
        </w:rPr>
      </w:pPr>
      <w:r w:rsidRPr="001C7412">
        <w:rPr>
          <w:rFonts w:ascii="Segoe UI" w:hAnsi="Segoe UI" w:cs="Segoe UI"/>
          <w:sz w:val="22"/>
          <w:szCs w:val="22"/>
        </w:rPr>
        <w:t xml:space="preserve">Objednatel oznámil dne </w:t>
      </w:r>
      <w:r w:rsidRPr="001C7412">
        <w:rPr>
          <w:rFonts w:ascii="Segoe UI" w:hAnsi="Segoe UI" w:cs="Segoe UI"/>
          <w:sz w:val="22"/>
          <w:szCs w:val="22"/>
          <w:highlight w:val="green"/>
        </w:rPr>
        <w:t>[BUDE DOPLNĚNO]</w:t>
      </w:r>
      <w:r w:rsidRPr="001C7412">
        <w:rPr>
          <w:rFonts w:ascii="Segoe UI" w:hAnsi="Segoe UI" w:cs="Segoe UI"/>
          <w:sz w:val="22"/>
          <w:szCs w:val="22"/>
          <w:lang w:val="cs-CZ"/>
        </w:rPr>
        <w:t xml:space="preserve"> uveřejněním </w:t>
      </w:r>
      <w:r w:rsidRPr="001C7412">
        <w:rPr>
          <w:rFonts w:ascii="Segoe UI" w:hAnsi="Segoe UI" w:cs="Segoe UI"/>
          <w:sz w:val="22"/>
          <w:szCs w:val="22"/>
        </w:rPr>
        <w:t>oznámením o</w:t>
      </w:r>
      <w:r w:rsidR="00E57812">
        <w:rPr>
          <w:rFonts w:ascii="Segoe UI" w:hAnsi="Segoe UI" w:cs="Segoe UI"/>
          <w:sz w:val="22"/>
          <w:szCs w:val="22"/>
          <w:lang w:val="cs-CZ"/>
        </w:rPr>
        <w:t> </w:t>
      </w:r>
      <w:r w:rsidRPr="001C7412">
        <w:rPr>
          <w:rFonts w:ascii="Segoe UI" w:hAnsi="Segoe UI" w:cs="Segoe UI"/>
          <w:sz w:val="22"/>
          <w:szCs w:val="22"/>
          <w:lang w:val="cs-CZ"/>
        </w:rPr>
        <w:t xml:space="preserve">zahájení zadávacího řízení </w:t>
      </w:r>
      <w:r w:rsidRPr="001C7412">
        <w:rPr>
          <w:rFonts w:ascii="Segoe UI" w:hAnsi="Segoe UI" w:cs="Segoe UI"/>
          <w:sz w:val="22"/>
          <w:szCs w:val="22"/>
        </w:rPr>
        <w:t>svůj záměr zadat veřejnou zakázku s názvem „Bezpečnost komunikační infrastruktury“ (dále jen „</w:t>
      </w:r>
      <w:r w:rsidRPr="001C7412">
        <w:rPr>
          <w:rFonts w:ascii="Segoe UI" w:hAnsi="Segoe UI" w:cs="Segoe UI"/>
          <w:b/>
          <w:sz w:val="22"/>
          <w:szCs w:val="22"/>
        </w:rPr>
        <w:t>Veřejná zakázka</w:t>
      </w:r>
      <w:r w:rsidRPr="001C7412">
        <w:rPr>
          <w:rFonts w:ascii="Segoe UI" w:hAnsi="Segoe UI" w:cs="Segoe UI"/>
          <w:sz w:val="22"/>
          <w:szCs w:val="22"/>
        </w:rPr>
        <w:t>“) dle zákona č. 13</w:t>
      </w:r>
      <w:r w:rsidRPr="001C7412">
        <w:rPr>
          <w:rFonts w:ascii="Segoe UI" w:hAnsi="Segoe UI" w:cs="Segoe UI"/>
          <w:sz w:val="22"/>
          <w:szCs w:val="22"/>
          <w:lang w:val="cs-CZ"/>
        </w:rPr>
        <w:t>4</w:t>
      </w:r>
      <w:r w:rsidRPr="001C7412">
        <w:rPr>
          <w:rFonts w:ascii="Segoe UI" w:hAnsi="Segoe UI" w:cs="Segoe UI"/>
          <w:sz w:val="22"/>
          <w:szCs w:val="22"/>
        </w:rPr>
        <w:t>/20</w:t>
      </w:r>
      <w:r w:rsidRPr="001C7412">
        <w:rPr>
          <w:rFonts w:ascii="Segoe UI" w:hAnsi="Segoe UI" w:cs="Segoe UI"/>
          <w:sz w:val="22"/>
          <w:szCs w:val="22"/>
          <w:lang w:val="cs-CZ"/>
        </w:rPr>
        <w:t>1</w:t>
      </w:r>
      <w:r w:rsidRPr="001C7412">
        <w:rPr>
          <w:rFonts w:ascii="Segoe UI" w:hAnsi="Segoe UI" w:cs="Segoe UI"/>
          <w:sz w:val="22"/>
          <w:szCs w:val="22"/>
        </w:rPr>
        <w:t xml:space="preserve">6 Sb., o </w:t>
      </w:r>
      <w:r w:rsidRPr="001C7412">
        <w:rPr>
          <w:rFonts w:ascii="Segoe UI" w:hAnsi="Segoe UI" w:cs="Segoe UI"/>
          <w:sz w:val="22"/>
          <w:szCs w:val="22"/>
          <w:lang w:val="cs-CZ"/>
        </w:rPr>
        <w:t>zadávání veřejných zakázek, ve znění pozdějších předpisů</w:t>
      </w:r>
      <w:r w:rsidRPr="001C7412">
        <w:rPr>
          <w:rFonts w:ascii="Segoe UI" w:hAnsi="Segoe UI" w:cs="Segoe UI"/>
          <w:sz w:val="22"/>
          <w:szCs w:val="22"/>
        </w:rPr>
        <w:t xml:space="preserve"> (dále jen „</w:t>
      </w:r>
      <w:r w:rsidRPr="001C7412">
        <w:rPr>
          <w:rFonts w:ascii="Segoe UI" w:hAnsi="Segoe UI" w:cs="Segoe UI"/>
          <w:b/>
          <w:sz w:val="22"/>
          <w:szCs w:val="22"/>
        </w:rPr>
        <w:t>Z</w:t>
      </w:r>
      <w:r w:rsidRPr="001C7412">
        <w:rPr>
          <w:rFonts w:ascii="Segoe UI" w:hAnsi="Segoe UI" w:cs="Segoe UI"/>
          <w:b/>
          <w:sz w:val="22"/>
          <w:szCs w:val="22"/>
          <w:lang w:val="cs-CZ"/>
        </w:rPr>
        <w:t>Z</w:t>
      </w:r>
      <w:r w:rsidRPr="001C7412">
        <w:rPr>
          <w:rFonts w:ascii="Segoe UI" w:hAnsi="Segoe UI" w:cs="Segoe UI"/>
          <w:b/>
          <w:sz w:val="22"/>
          <w:szCs w:val="22"/>
        </w:rPr>
        <w:t>VZ</w:t>
      </w:r>
      <w:r w:rsidRPr="001C7412">
        <w:rPr>
          <w:rFonts w:ascii="Segoe UI" w:hAnsi="Segoe UI" w:cs="Segoe UI"/>
          <w:sz w:val="22"/>
          <w:szCs w:val="22"/>
        </w:rPr>
        <w:t>“). Na základě tohoto zadávacího řízení byla pro plnění Veřejné zakázky vybrána nabídka Poskytovatele v souladu s</w:t>
      </w:r>
      <w:r w:rsidRPr="001C7412">
        <w:rPr>
          <w:rFonts w:ascii="Segoe UI" w:hAnsi="Segoe UI" w:cs="Segoe UI"/>
          <w:sz w:val="22"/>
          <w:szCs w:val="22"/>
          <w:lang w:val="cs-CZ"/>
        </w:rPr>
        <w:t> </w:t>
      </w:r>
      <w:r w:rsidRPr="001C7412">
        <w:rPr>
          <w:rFonts w:ascii="Segoe UI" w:hAnsi="Segoe UI" w:cs="Segoe UI"/>
          <w:sz w:val="22"/>
          <w:szCs w:val="22"/>
        </w:rPr>
        <w:t>ustanovením § </w:t>
      </w:r>
      <w:r w:rsidRPr="001C7412">
        <w:rPr>
          <w:rFonts w:ascii="Segoe UI" w:hAnsi="Segoe UI" w:cs="Segoe UI"/>
          <w:sz w:val="22"/>
          <w:szCs w:val="22"/>
          <w:lang w:val="cs-CZ"/>
        </w:rPr>
        <w:t xml:space="preserve">122 </w:t>
      </w:r>
      <w:r w:rsidRPr="001C7412">
        <w:rPr>
          <w:rFonts w:ascii="Segoe UI" w:hAnsi="Segoe UI" w:cs="Segoe UI"/>
          <w:sz w:val="22"/>
          <w:szCs w:val="22"/>
        </w:rPr>
        <w:t>Z</w:t>
      </w:r>
      <w:r w:rsidRPr="001C7412">
        <w:rPr>
          <w:rFonts w:ascii="Segoe UI" w:hAnsi="Segoe UI" w:cs="Segoe UI"/>
          <w:sz w:val="22"/>
          <w:szCs w:val="22"/>
          <w:lang w:val="cs-CZ"/>
        </w:rPr>
        <w:t>Z</w:t>
      </w:r>
      <w:r w:rsidRPr="001C7412">
        <w:rPr>
          <w:rFonts w:ascii="Segoe UI" w:hAnsi="Segoe UI" w:cs="Segoe UI"/>
          <w:sz w:val="22"/>
          <w:szCs w:val="22"/>
        </w:rPr>
        <w:t>VZ.</w:t>
      </w:r>
    </w:p>
    <w:p w14:paraId="121957B1" w14:textId="77777777" w:rsidR="00607561" w:rsidRPr="001C7412" w:rsidRDefault="00607561" w:rsidP="001C7412">
      <w:pPr>
        <w:pStyle w:val="RLTextlnkuslovan"/>
        <w:spacing w:before="120" w:line="276" w:lineRule="auto"/>
        <w:rPr>
          <w:rFonts w:ascii="Segoe UI" w:hAnsi="Segoe UI" w:cs="Segoe UI"/>
          <w:sz w:val="22"/>
          <w:szCs w:val="22"/>
        </w:rPr>
      </w:pPr>
      <w:r w:rsidRPr="001C7412">
        <w:rPr>
          <w:rFonts w:ascii="Segoe UI" w:hAnsi="Segoe UI" w:cs="Segoe UI"/>
          <w:sz w:val="22"/>
          <w:szCs w:val="22"/>
        </w:rPr>
        <w:t>Objednatel prohlašuje, že:</w:t>
      </w:r>
    </w:p>
    <w:p w14:paraId="7145CA35" w14:textId="77777777" w:rsidR="00607561" w:rsidRPr="001C7412" w:rsidRDefault="00607561" w:rsidP="001C7412">
      <w:pPr>
        <w:pStyle w:val="RLTextlnkuslovan"/>
        <w:numPr>
          <w:ilvl w:val="2"/>
          <w:numId w:val="1"/>
        </w:numPr>
        <w:spacing w:before="120" w:line="276" w:lineRule="auto"/>
        <w:rPr>
          <w:rFonts w:ascii="Segoe UI" w:hAnsi="Segoe UI" w:cs="Segoe UI"/>
          <w:sz w:val="22"/>
          <w:szCs w:val="22"/>
        </w:rPr>
      </w:pPr>
      <w:r w:rsidRPr="001C7412">
        <w:rPr>
          <w:rFonts w:ascii="Segoe UI" w:hAnsi="Segoe UI" w:cs="Segoe UI"/>
          <w:sz w:val="22"/>
          <w:szCs w:val="22"/>
        </w:rPr>
        <w:t>splňuje veškeré podmínky a požadavky v této Smlouvě stanovené a je oprávněn tuto Smlouvu uzavřít a řádně plnit závazky v ní obsažené.</w:t>
      </w:r>
    </w:p>
    <w:p w14:paraId="1D6B5A34" w14:textId="77777777" w:rsidR="00607561" w:rsidRPr="001C7412" w:rsidRDefault="00902894" w:rsidP="001C7412">
      <w:pPr>
        <w:pStyle w:val="RLTextlnkuslovan"/>
        <w:spacing w:before="120" w:line="276" w:lineRule="auto"/>
        <w:rPr>
          <w:rFonts w:ascii="Segoe UI" w:hAnsi="Segoe UI" w:cs="Segoe UI"/>
          <w:sz w:val="22"/>
          <w:szCs w:val="22"/>
        </w:rPr>
      </w:pPr>
      <w:r w:rsidRPr="001C7412">
        <w:rPr>
          <w:rFonts w:ascii="Segoe UI" w:hAnsi="Segoe UI" w:cs="Segoe UI"/>
          <w:sz w:val="22"/>
          <w:szCs w:val="22"/>
        </w:rPr>
        <w:t>Poskytovatel</w:t>
      </w:r>
      <w:r w:rsidR="00607561" w:rsidRPr="001C7412">
        <w:rPr>
          <w:rFonts w:ascii="Segoe UI" w:hAnsi="Segoe UI" w:cs="Segoe UI"/>
          <w:sz w:val="22"/>
          <w:szCs w:val="22"/>
        </w:rPr>
        <w:t xml:space="preserve"> prohlašuje, že:</w:t>
      </w:r>
    </w:p>
    <w:p w14:paraId="3A70359D" w14:textId="77777777" w:rsidR="00607561" w:rsidRDefault="00607561" w:rsidP="001C7412">
      <w:pPr>
        <w:pStyle w:val="RLTextlnkuslovan"/>
        <w:numPr>
          <w:ilvl w:val="2"/>
          <w:numId w:val="1"/>
        </w:numPr>
        <w:spacing w:before="120" w:line="276" w:lineRule="auto"/>
        <w:rPr>
          <w:rFonts w:ascii="Segoe UI" w:hAnsi="Segoe UI" w:cs="Segoe UI"/>
          <w:sz w:val="22"/>
          <w:szCs w:val="22"/>
        </w:rPr>
      </w:pPr>
      <w:r w:rsidRPr="001C7412">
        <w:rPr>
          <w:rFonts w:ascii="Segoe UI" w:hAnsi="Segoe UI" w:cs="Segoe UI"/>
          <w:sz w:val="22"/>
          <w:szCs w:val="22"/>
        </w:rPr>
        <w:t>splňuje veškeré podmínky a požadavky v této Smlouvě stanovené a je oprávněn tuto Smlouvu uzavřít a řádně plnit závazky v ní obsažené</w:t>
      </w:r>
      <w:r w:rsidR="00BE77EA">
        <w:rPr>
          <w:rFonts w:ascii="Segoe UI" w:hAnsi="Segoe UI" w:cs="Segoe UI"/>
          <w:sz w:val="22"/>
          <w:szCs w:val="22"/>
          <w:lang w:val="cs-CZ"/>
        </w:rPr>
        <w:t>;</w:t>
      </w:r>
    </w:p>
    <w:p w14:paraId="7DC58EC4" w14:textId="77777777" w:rsidR="00BE77EA" w:rsidRPr="00BE77EA" w:rsidRDefault="00BE77EA" w:rsidP="00BE77EA">
      <w:pPr>
        <w:numPr>
          <w:ilvl w:val="2"/>
          <w:numId w:val="1"/>
        </w:numPr>
        <w:spacing w:before="120" w:line="276" w:lineRule="auto"/>
        <w:jc w:val="both"/>
        <w:rPr>
          <w:rFonts w:ascii="Segoe UI" w:hAnsi="Segoe UI" w:cs="Segoe UI"/>
          <w:sz w:val="22"/>
          <w:szCs w:val="22"/>
        </w:rPr>
      </w:pPr>
      <w:r w:rsidRPr="00BE77EA">
        <w:rPr>
          <w:rFonts w:ascii="Segoe UI" w:hAnsi="Segoe UI" w:cs="Segoe UI"/>
          <w:sz w:val="22"/>
          <w:szCs w:val="22"/>
        </w:rPr>
        <w:t>se náležitě seznámil se všemi podklady, které byly součástí zadávací dokumentace Veřejné zakázky včetně všech jejích příloh</w:t>
      </w:r>
      <w:r>
        <w:rPr>
          <w:rFonts w:ascii="Segoe UI" w:hAnsi="Segoe UI" w:cs="Segoe UI"/>
          <w:sz w:val="22"/>
          <w:szCs w:val="22"/>
        </w:rPr>
        <w:t>,</w:t>
      </w:r>
      <w:r w:rsidRPr="00BE77EA">
        <w:rPr>
          <w:rFonts w:ascii="Segoe UI" w:hAnsi="Segoe UI" w:cs="Segoe UI"/>
          <w:sz w:val="22"/>
          <w:szCs w:val="22"/>
        </w:rPr>
        <w:t xml:space="preserve"> a které stanovují požadavky na plnění předmětu Smlouvy a je odborně způsobilý ke splnění všech jeho závazků podle Smlouvy;</w:t>
      </w:r>
    </w:p>
    <w:p w14:paraId="1F02E107" w14:textId="77777777" w:rsidR="00BE77EA" w:rsidRPr="00BE77EA" w:rsidRDefault="00BE77EA" w:rsidP="00BE77EA">
      <w:pPr>
        <w:numPr>
          <w:ilvl w:val="2"/>
          <w:numId w:val="1"/>
        </w:numPr>
        <w:spacing w:before="120" w:line="276" w:lineRule="auto"/>
        <w:jc w:val="both"/>
        <w:rPr>
          <w:rFonts w:ascii="Segoe UI" w:hAnsi="Segoe UI" w:cs="Segoe UI"/>
          <w:sz w:val="22"/>
          <w:szCs w:val="22"/>
        </w:rPr>
      </w:pPr>
      <w:r w:rsidRPr="00BE77EA">
        <w:rPr>
          <w:rFonts w:ascii="Segoe UI" w:hAnsi="Segoe UI" w:cs="Segoe UI"/>
          <w:sz w:val="22"/>
          <w:szCs w:val="22"/>
        </w:rPr>
        <w:t>jím poskytované plnění odpovídá všem požadavkům vyplývajícím z</w:t>
      </w:r>
      <w:r w:rsidR="00E57812">
        <w:rPr>
          <w:rFonts w:ascii="Segoe UI" w:hAnsi="Segoe UI" w:cs="Segoe UI"/>
          <w:sz w:val="22"/>
          <w:szCs w:val="22"/>
        </w:rPr>
        <w:t> </w:t>
      </w:r>
      <w:r w:rsidRPr="00BE77EA">
        <w:rPr>
          <w:rFonts w:ascii="Segoe UI" w:hAnsi="Segoe UI" w:cs="Segoe UI"/>
          <w:sz w:val="22"/>
          <w:szCs w:val="22"/>
        </w:rPr>
        <w:t>platných právních předpisů, které se na plnění vztahují</w:t>
      </w:r>
      <w:r>
        <w:rPr>
          <w:rFonts w:ascii="Segoe UI" w:hAnsi="Segoe UI" w:cs="Segoe UI"/>
          <w:sz w:val="22"/>
          <w:szCs w:val="22"/>
        </w:rPr>
        <w:t>;</w:t>
      </w:r>
    </w:p>
    <w:p w14:paraId="4C7F8BB4" w14:textId="77777777" w:rsidR="0030241C" w:rsidRPr="001C7412" w:rsidRDefault="0030241C" w:rsidP="001C7412">
      <w:pPr>
        <w:pStyle w:val="RLTextlnkuslovan"/>
        <w:numPr>
          <w:ilvl w:val="2"/>
          <w:numId w:val="1"/>
        </w:numPr>
        <w:spacing w:before="120" w:line="276" w:lineRule="auto"/>
        <w:rPr>
          <w:rFonts w:ascii="Segoe UI" w:hAnsi="Segoe UI" w:cs="Segoe UI"/>
          <w:sz w:val="22"/>
          <w:szCs w:val="22"/>
        </w:rPr>
      </w:pPr>
      <w:r w:rsidRPr="001C7412">
        <w:rPr>
          <w:rFonts w:ascii="Segoe UI" w:hAnsi="Segoe UI" w:cs="Segoe UI"/>
          <w:sz w:val="22"/>
          <w:szCs w:val="22"/>
        </w:rPr>
        <w:t xml:space="preserve">ke dni uzavření této Smlouvy vůči němu není vedeno řízení dle zákona č. 182/2006 Sb., o úpadku a způsobech jeho řešení (insolvenční zákon), ve znění pozdějších předpisů, a </w:t>
      </w:r>
      <w:r w:rsidR="00346A96" w:rsidRPr="001C7412">
        <w:rPr>
          <w:rFonts w:ascii="Segoe UI" w:hAnsi="Segoe UI" w:cs="Segoe UI"/>
          <w:sz w:val="22"/>
          <w:szCs w:val="22"/>
        </w:rPr>
        <w:t xml:space="preserve">zároveň se </w:t>
      </w:r>
      <w:r w:rsidRPr="001C7412">
        <w:rPr>
          <w:rFonts w:ascii="Segoe UI" w:hAnsi="Segoe UI" w:cs="Segoe UI"/>
          <w:sz w:val="22"/>
          <w:szCs w:val="22"/>
        </w:rPr>
        <w:t>zavazuje Objednatele o</w:t>
      </w:r>
      <w:r w:rsidR="00E57812">
        <w:rPr>
          <w:rFonts w:ascii="Segoe UI" w:hAnsi="Segoe UI" w:cs="Segoe UI"/>
          <w:sz w:val="22"/>
          <w:szCs w:val="22"/>
          <w:lang w:val="cs-CZ"/>
        </w:rPr>
        <w:t> </w:t>
      </w:r>
      <w:r w:rsidRPr="001C7412">
        <w:rPr>
          <w:rFonts w:ascii="Segoe UI" w:hAnsi="Segoe UI" w:cs="Segoe UI"/>
          <w:sz w:val="22"/>
          <w:szCs w:val="22"/>
        </w:rPr>
        <w:t xml:space="preserve">všech skutečnostech o hrozícím úpadku bezodkladně informovat. </w:t>
      </w:r>
    </w:p>
    <w:p w14:paraId="541F6124" w14:textId="77777777" w:rsidR="005E6174" w:rsidRPr="001C7412" w:rsidRDefault="005E6174" w:rsidP="001C7412">
      <w:pPr>
        <w:pStyle w:val="RLlneksmlouvy"/>
        <w:rPr>
          <w:rFonts w:ascii="Segoe UI" w:hAnsi="Segoe UI" w:cs="Segoe UI"/>
          <w:sz w:val="22"/>
          <w:szCs w:val="22"/>
        </w:rPr>
      </w:pPr>
      <w:r w:rsidRPr="001C7412">
        <w:rPr>
          <w:rFonts w:ascii="Segoe UI" w:hAnsi="Segoe UI" w:cs="Segoe UI"/>
          <w:sz w:val="22"/>
          <w:szCs w:val="22"/>
        </w:rPr>
        <w:t>ÚČEL SMLOUVY</w:t>
      </w:r>
    </w:p>
    <w:p w14:paraId="52DE795E" w14:textId="77777777" w:rsidR="000F7338" w:rsidRPr="001C7412" w:rsidRDefault="004F50A1" w:rsidP="001C7412">
      <w:pPr>
        <w:pStyle w:val="Styl1"/>
        <w:widowControl w:val="0"/>
      </w:pPr>
      <w:r w:rsidRPr="001C7412">
        <w:t xml:space="preserve">Účelem této Smlouvy je zajištění </w:t>
      </w:r>
      <w:r w:rsidR="001C7412" w:rsidRPr="001C7412">
        <w:t>rozvoje prostředků informační technologie chránících komunikační infrastrukturu Pardubického kraje v souladu se zákonem č. 181/2014 Sb., o kybernetické bezpečnosti a o změně souvisejících zákonů (zákon o kybernetické bezpečnosti), ve znění pozdějších předpisů a</w:t>
      </w:r>
      <w:r w:rsidR="00437491">
        <w:rPr>
          <w:lang w:val="cs-CZ"/>
        </w:rPr>
        <w:t> </w:t>
      </w:r>
      <w:r w:rsidR="001C7412" w:rsidRPr="001C7412">
        <w:t>aktuálními technickými standardy</w:t>
      </w:r>
      <w:r w:rsidR="001C7412">
        <w:rPr>
          <w:lang w:val="cs-CZ"/>
        </w:rPr>
        <w:t xml:space="preserve">, </w:t>
      </w:r>
      <w:r w:rsidR="00F91E41" w:rsidRPr="001C7412">
        <w:t xml:space="preserve">to </w:t>
      </w:r>
      <w:r w:rsidR="00902894" w:rsidRPr="001C7412">
        <w:t xml:space="preserve">vše </w:t>
      </w:r>
      <w:r w:rsidR="005E6174" w:rsidRPr="001C7412">
        <w:t>v souladu s</w:t>
      </w:r>
      <w:r w:rsidR="005A71C5" w:rsidRPr="001C7412">
        <w:t xml:space="preserve"> </w:t>
      </w:r>
      <w:r w:rsidR="005E6174" w:rsidRPr="001C7412">
        <w:t xml:space="preserve">požadavky </w:t>
      </w:r>
      <w:r w:rsidR="00B02F36" w:rsidRPr="001C7412">
        <w:t xml:space="preserve">Objednatele </w:t>
      </w:r>
      <w:r w:rsidR="005E6174" w:rsidRPr="001C7412">
        <w:t>definovanými touto Smlouvou</w:t>
      </w:r>
      <w:r w:rsidR="00C84499" w:rsidRPr="001C7412">
        <w:t>.</w:t>
      </w:r>
    </w:p>
    <w:p w14:paraId="3BE2FC71" w14:textId="77777777" w:rsidR="00536D87" w:rsidRPr="001C7412" w:rsidRDefault="00902894" w:rsidP="001C7412">
      <w:pPr>
        <w:pStyle w:val="RLTextlnkuslovan"/>
        <w:widowControl w:val="0"/>
        <w:spacing w:before="120" w:line="276" w:lineRule="auto"/>
        <w:rPr>
          <w:rFonts w:ascii="Segoe UI" w:hAnsi="Segoe UI" w:cs="Segoe UI"/>
          <w:sz w:val="22"/>
          <w:szCs w:val="22"/>
          <w:lang w:val="cs-CZ"/>
        </w:rPr>
      </w:pPr>
      <w:r w:rsidRPr="001C7412">
        <w:rPr>
          <w:rFonts w:ascii="Segoe UI" w:hAnsi="Segoe UI" w:cs="Segoe UI"/>
          <w:sz w:val="22"/>
          <w:szCs w:val="22"/>
          <w:lang w:val="cs-CZ"/>
        </w:rPr>
        <w:t>Poskytovatel</w:t>
      </w:r>
      <w:r w:rsidR="00536D87" w:rsidRPr="001C7412">
        <w:rPr>
          <w:rFonts w:ascii="Segoe UI" w:hAnsi="Segoe UI" w:cs="Segoe UI"/>
          <w:sz w:val="22"/>
          <w:szCs w:val="22"/>
          <w:lang w:val="cs-CZ"/>
        </w:rPr>
        <w:t xml:space="preserve"> touto Smlouvou garantuje Objednateli splnění zadání Veřejné zakázky a všech z toho vyplývajících podmínek a povinností podle </w:t>
      </w:r>
      <w:r w:rsidR="001C7412" w:rsidRPr="001C7412">
        <w:rPr>
          <w:rFonts w:ascii="Segoe UI" w:hAnsi="Segoe UI" w:cs="Segoe UI"/>
          <w:sz w:val="22"/>
          <w:szCs w:val="22"/>
          <w:lang w:val="cs-CZ"/>
        </w:rPr>
        <w:t>z</w:t>
      </w:r>
      <w:r w:rsidR="00536D87" w:rsidRPr="001C7412">
        <w:rPr>
          <w:rFonts w:ascii="Segoe UI" w:hAnsi="Segoe UI" w:cs="Segoe UI"/>
          <w:sz w:val="22"/>
          <w:szCs w:val="22"/>
          <w:lang w:val="cs-CZ"/>
        </w:rPr>
        <w:t>adávací dokumentace</w:t>
      </w:r>
      <w:r w:rsidR="001C7412" w:rsidRPr="001C7412">
        <w:rPr>
          <w:rFonts w:ascii="Segoe UI" w:hAnsi="Segoe UI" w:cs="Segoe UI"/>
          <w:sz w:val="22"/>
          <w:szCs w:val="22"/>
          <w:lang w:val="cs-CZ"/>
        </w:rPr>
        <w:t xml:space="preserve"> Veřejné zakázky</w:t>
      </w:r>
      <w:r w:rsidR="00536D87" w:rsidRPr="001C7412">
        <w:rPr>
          <w:rFonts w:ascii="Segoe UI" w:hAnsi="Segoe UI" w:cs="Segoe UI"/>
          <w:sz w:val="22"/>
          <w:szCs w:val="22"/>
          <w:lang w:val="cs-CZ"/>
        </w:rPr>
        <w:t>. Tato garance je nadřazena ostatním podmínkám a garancím uvedeným v této Smlouvě. Pro vyloučení jakýchkoliv pochybností to znamená, že:</w:t>
      </w:r>
    </w:p>
    <w:p w14:paraId="0DFB471B" w14:textId="77777777" w:rsidR="00536D87" w:rsidRPr="001C7412" w:rsidRDefault="00536D87" w:rsidP="001C7412">
      <w:pPr>
        <w:pStyle w:val="RLTextlnkuslovan"/>
        <w:widowControl w:val="0"/>
        <w:numPr>
          <w:ilvl w:val="2"/>
          <w:numId w:val="1"/>
        </w:numPr>
        <w:spacing w:before="120" w:line="276" w:lineRule="auto"/>
        <w:rPr>
          <w:rFonts w:ascii="Segoe UI" w:hAnsi="Segoe UI" w:cs="Segoe UI"/>
          <w:sz w:val="22"/>
          <w:szCs w:val="22"/>
          <w:lang w:val="cs-CZ"/>
        </w:rPr>
      </w:pPr>
      <w:r w:rsidRPr="001C7412">
        <w:rPr>
          <w:rFonts w:ascii="Segoe UI" w:hAnsi="Segoe UI" w:cs="Segoe UI"/>
          <w:sz w:val="22"/>
          <w:szCs w:val="22"/>
          <w:lang w:val="cs-CZ"/>
        </w:rPr>
        <w:t xml:space="preserve">v případě jakékoliv nejistoty ohledně výkladu ustanovení této Smlouvy </w:t>
      </w:r>
      <w:r w:rsidRPr="001C7412">
        <w:rPr>
          <w:rFonts w:ascii="Segoe UI" w:hAnsi="Segoe UI" w:cs="Segoe UI"/>
          <w:sz w:val="22"/>
          <w:szCs w:val="22"/>
          <w:lang w:val="cs-CZ"/>
        </w:rPr>
        <w:lastRenderedPageBreak/>
        <w:t xml:space="preserve">budou tato ustanovení vykládána tak, aby v co nejširší míře zohledňovala účel Veřejné zakázky vyjádřený </w:t>
      </w:r>
      <w:r w:rsidR="001C7412" w:rsidRPr="001C7412">
        <w:rPr>
          <w:rFonts w:ascii="Segoe UI" w:hAnsi="Segoe UI" w:cs="Segoe UI"/>
          <w:sz w:val="22"/>
          <w:szCs w:val="22"/>
          <w:lang w:val="cs-CZ"/>
        </w:rPr>
        <w:t>z</w:t>
      </w:r>
      <w:r w:rsidRPr="001C7412">
        <w:rPr>
          <w:rFonts w:ascii="Segoe UI" w:hAnsi="Segoe UI" w:cs="Segoe UI"/>
          <w:sz w:val="22"/>
          <w:szCs w:val="22"/>
          <w:lang w:val="cs-CZ"/>
        </w:rPr>
        <w:t>adávací dokumentací,</w:t>
      </w:r>
    </w:p>
    <w:p w14:paraId="7BE3984B" w14:textId="77777777" w:rsidR="00536D87" w:rsidRPr="001C7412" w:rsidRDefault="00536D87" w:rsidP="001C7412">
      <w:pPr>
        <w:pStyle w:val="RLTextlnkuslovan"/>
        <w:widowControl w:val="0"/>
        <w:numPr>
          <w:ilvl w:val="2"/>
          <w:numId w:val="1"/>
        </w:numPr>
        <w:spacing w:before="120" w:line="276" w:lineRule="auto"/>
        <w:rPr>
          <w:rFonts w:ascii="Segoe UI" w:hAnsi="Segoe UI" w:cs="Segoe UI"/>
          <w:sz w:val="22"/>
          <w:szCs w:val="22"/>
          <w:lang w:val="cs-CZ" w:eastAsia="en-US"/>
        </w:rPr>
      </w:pPr>
      <w:r w:rsidRPr="001C7412">
        <w:rPr>
          <w:rFonts w:ascii="Segoe UI" w:hAnsi="Segoe UI" w:cs="Segoe UI"/>
          <w:sz w:val="22"/>
          <w:szCs w:val="22"/>
          <w:lang w:val="cs-CZ"/>
        </w:rPr>
        <w:t xml:space="preserve">v případě chybějících ustanovení této Smlouvy budou použita dostatečně konkrétní ustanovení </w:t>
      </w:r>
      <w:r w:rsidR="001C7412" w:rsidRPr="001C7412">
        <w:rPr>
          <w:rFonts w:ascii="Segoe UI" w:hAnsi="Segoe UI" w:cs="Segoe UI"/>
          <w:sz w:val="22"/>
          <w:szCs w:val="22"/>
          <w:lang w:val="cs-CZ"/>
        </w:rPr>
        <w:t>z</w:t>
      </w:r>
      <w:r w:rsidRPr="001C7412">
        <w:rPr>
          <w:rFonts w:ascii="Segoe UI" w:hAnsi="Segoe UI" w:cs="Segoe UI"/>
          <w:sz w:val="22"/>
          <w:szCs w:val="22"/>
          <w:lang w:val="cs-CZ"/>
        </w:rPr>
        <w:t>adávací dokumentace,</w:t>
      </w:r>
    </w:p>
    <w:p w14:paraId="65566C01" w14:textId="77777777" w:rsidR="00536D87" w:rsidRDefault="00902894" w:rsidP="001C7412">
      <w:pPr>
        <w:pStyle w:val="RLTextlnkuslovan"/>
        <w:widowControl w:val="0"/>
        <w:numPr>
          <w:ilvl w:val="2"/>
          <w:numId w:val="1"/>
        </w:numPr>
        <w:spacing w:before="120" w:line="276" w:lineRule="auto"/>
        <w:rPr>
          <w:rFonts w:ascii="Segoe UI" w:hAnsi="Segoe UI" w:cs="Segoe UI"/>
          <w:szCs w:val="22"/>
          <w:lang w:val="cs-CZ" w:eastAsia="en-US"/>
        </w:rPr>
      </w:pPr>
      <w:r w:rsidRPr="001C7412">
        <w:rPr>
          <w:rFonts w:ascii="Segoe UI" w:hAnsi="Segoe UI" w:cs="Segoe UI"/>
          <w:sz w:val="22"/>
          <w:szCs w:val="22"/>
          <w:lang w:val="cs-CZ"/>
        </w:rPr>
        <w:t>Poskytovatel</w:t>
      </w:r>
      <w:r w:rsidR="00536D87" w:rsidRPr="001C7412">
        <w:rPr>
          <w:rFonts w:ascii="Segoe UI" w:hAnsi="Segoe UI" w:cs="Segoe UI"/>
          <w:sz w:val="22"/>
          <w:szCs w:val="22"/>
          <w:lang w:val="cs-CZ"/>
        </w:rPr>
        <w:t xml:space="preserve"> je vázán svou nabídkou předloženou Objednateli v rámci zadávacího řízení na zadání Veřejné zakázky, která se pro úpravu vzájemných vztahů vyplývajících z této Smlouvy použije subsidiárně.</w:t>
      </w:r>
      <w:r w:rsidR="00CA643C" w:rsidRPr="001C7412">
        <w:rPr>
          <w:rFonts w:ascii="Segoe UI" w:hAnsi="Segoe UI" w:cs="Segoe UI"/>
          <w:szCs w:val="22"/>
          <w:lang w:val="cs-CZ"/>
        </w:rPr>
        <w:t xml:space="preserve"> </w:t>
      </w:r>
    </w:p>
    <w:p w14:paraId="3F7A5ED2" w14:textId="77777777" w:rsidR="00D1387F" w:rsidRPr="00CA65C3" w:rsidRDefault="00D1387F" w:rsidP="00CA65C3">
      <w:pPr>
        <w:pStyle w:val="RLTextlnkuslovan"/>
        <w:widowControl w:val="0"/>
        <w:spacing w:before="120" w:line="276" w:lineRule="auto"/>
        <w:rPr>
          <w:rFonts w:ascii="Segoe UI" w:hAnsi="Segoe UI" w:cs="Segoe UI"/>
          <w:sz w:val="22"/>
          <w:szCs w:val="22"/>
          <w:lang w:val="cs-CZ"/>
        </w:rPr>
      </w:pPr>
      <w:r w:rsidRPr="00CA65C3">
        <w:rPr>
          <w:rFonts w:ascii="Segoe UI" w:hAnsi="Segoe UI" w:cs="Segoe UI"/>
          <w:sz w:val="22"/>
          <w:szCs w:val="22"/>
          <w:lang w:val="cs-CZ"/>
        </w:rPr>
        <w:t xml:space="preserve">Poskytovatel </w:t>
      </w:r>
      <w:r w:rsidRPr="00CA65C3">
        <w:rPr>
          <w:rFonts w:ascii="Segoe UI" w:hAnsi="Segoe UI" w:cs="Segoe UI"/>
          <w:sz w:val="22"/>
          <w:szCs w:val="22"/>
        </w:rPr>
        <w:t xml:space="preserve">bere na vědomí, že předmětem Smlouvy </w:t>
      </w:r>
      <w:r w:rsidRPr="00CA65C3">
        <w:rPr>
          <w:rFonts w:ascii="Segoe UI" w:hAnsi="Segoe UI" w:cs="Segoe UI"/>
          <w:sz w:val="22"/>
          <w:szCs w:val="22"/>
          <w:lang w:val="cs-CZ"/>
        </w:rPr>
        <w:t>jsou</w:t>
      </w:r>
      <w:r w:rsidRPr="00CA65C3">
        <w:rPr>
          <w:rFonts w:ascii="Segoe UI" w:hAnsi="Segoe UI" w:cs="Segoe UI"/>
          <w:sz w:val="22"/>
          <w:szCs w:val="22"/>
        </w:rPr>
        <w:t xml:space="preserve"> aktivity a výstupy, které dle záměru Objednatele budou financován</w:t>
      </w:r>
      <w:r w:rsidR="00CA65C3" w:rsidRPr="00CA65C3">
        <w:rPr>
          <w:rFonts w:ascii="Segoe UI" w:hAnsi="Segoe UI" w:cs="Segoe UI"/>
          <w:sz w:val="22"/>
          <w:szCs w:val="22"/>
          <w:lang w:val="cs-CZ"/>
        </w:rPr>
        <w:t>y</w:t>
      </w:r>
      <w:r w:rsidRPr="00CA65C3">
        <w:rPr>
          <w:rFonts w:ascii="Segoe UI" w:hAnsi="Segoe UI" w:cs="Segoe UI"/>
          <w:sz w:val="22"/>
          <w:szCs w:val="22"/>
        </w:rPr>
        <w:t xml:space="preserve"> převážně z prostředků Integrovaného regionálního operačního programu pro období 2014 – 2020 (IROP), a to na základě zařazení akce do výzvy č. 10 Kybernetická bezpečnost, specifický cíl Zvyšování efektivity a transparentnosti veřejné správy prostřednictvím rozvoje využití a kvality systémů IKT</w:t>
      </w:r>
      <w:r w:rsidR="00CA65C3" w:rsidRPr="00CA65C3">
        <w:rPr>
          <w:rFonts w:ascii="Segoe UI" w:hAnsi="Segoe UI" w:cs="Segoe UI"/>
          <w:sz w:val="22"/>
          <w:szCs w:val="22"/>
          <w:lang w:val="cs-CZ"/>
        </w:rPr>
        <w:t xml:space="preserve">, </w:t>
      </w:r>
      <w:r w:rsidRPr="00CA65C3">
        <w:rPr>
          <w:rFonts w:ascii="Segoe UI" w:hAnsi="Segoe UI" w:cs="Segoe UI"/>
          <w:sz w:val="22"/>
          <w:szCs w:val="22"/>
        </w:rPr>
        <w:t xml:space="preserve">a zavazuje se dodržovat příslušné podmínky </w:t>
      </w:r>
      <w:r w:rsidR="00CA65C3" w:rsidRPr="00CA65C3">
        <w:rPr>
          <w:rFonts w:ascii="Segoe UI" w:hAnsi="Segoe UI" w:cs="Segoe UI"/>
          <w:sz w:val="22"/>
          <w:szCs w:val="22"/>
          <w:lang w:val="cs-CZ"/>
        </w:rPr>
        <w:t>IROP</w:t>
      </w:r>
      <w:r w:rsidRPr="00CA65C3">
        <w:rPr>
          <w:rFonts w:ascii="Segoe UI" w:hAnsi="Segoe UI" w:cs="Segoe UI"/>
          <w:sz w:val="22"/>
          <w:szCs w:val="22"/>
        </w:rPr>
        <w:t xml:space="preserve"> v aktuálním platném znění</w:t>
      </w:r>
      <w:r w:rsidR="002C0907">
        <w:rPr>
          <w:rFonts w:ascii="Segoe UI" w:hAnsi="Segoe UI" w:cs="Segoe UI"/>
          <w:sz w:val="22"/>
          <w:szCs w:val="22"/>
          <w:lang w:val="cs-CZ"/>
        </w:rPr>
        <w:t xml:space="preserve"> dostupném na internetových stránkách IROP.</w:t>
      </w:r>
      <w:r w:rsidR="00DB5FF9">
        <w:rPr>
          <w:rFonts w:ascii="Segoe UI" w:hAnsi="Segoe UI" w:cs="Segoe UI"/>
          <w:sz w:val="22"/>
          <w:szCs w:val="22"/>
          <w:lang w:val="cs-CZ"/>
        </w:rPr>
        <w:t xml:space="preserve"> Pravidla platná ke dni podpisu této Smlouvy</w:t>
      </w:r>
      <w:r w:rsidR="00E05D68">
        <w:rPr>
          <w:rFonts w:ascii="Segoe UI" w:hAnsi="Segoe UI" w:cs="Segoe UI"/>
          <w:sz w:val="22"/>
          <w:szCs w:val="22"/>
          <w:lang w:val="cs-CZ"/>
        </w:rPr>
        <w:t xml:space="preserve"> jsou uvedena v Příloze č. </w:t>
      </w:r>
      <w:r w:rsidR="00D513A0">
        <w:rPr>
          <w:rFonts w:ascii="Segoe UI" w:hAnsi="Segoe UI" w:cs="Segoe UI"/>
          <w:sz w:val="22"/>
          <w:szCs w:val="22"/>
          <w:lang w:val="cs-CZ"/>
        </w:rPr>
        <w:t>10</w:t>
      </w:r>
      <w:r w:rsidR="00E05D68">
        <w:rPr>
          <w:rFonts w:ascii="Segoe UI" w:hAnsi="Segoe UI" w:cs="Segoe UI"/>
          <w:sz w:val="22"/>
          <w:szCs w:val="22"/>
          <w:lang w:val="cs-CZ"/>
        </w:rPr>
        <w:t xml:space="preserve"> této Smlouvy</w:t>
      </w:r>
      <w:r w:rsidRPr="00CA65C3">
        <w:rPr>
          <w:rFonts w:ascii="Segoe UI" w:hAnsi="Segoe UI" w:cs="Segoe UI"/>
          <w:sz w:val="22"/>
          <w:szCs w:val="22"/>
        </w:rPr>
        <w:t>.</w:t>
      </w:r>
    </w:p>
    <w:p w14:paraId="54946CD0" w14:textId="77777777" w:rsidR="00CA65C3" w:rsidRPr="002C0907" w:rsidRDefault="00CA65C3" w:rsidP="00CA65C3">
      <w:pPr>
        <w:pStyle w:val="RLTextlnkuslovan"/>
        <w:spacing w:before="120" w:line="276" w:lineRule="auto"/>
        <w:rPr>
          <w:rFonts w:ascii="Segoe UI" w:hAnsi="Segoe UI" w:cs="Segoe UI"/>
          <w:sz w:val="22"/>
          <w:szCs w:val="22"/>
        </w:rPr>
      </w:pPr>
      <w:r w:rsidRPr="002C0907">
        <w:rPr>
          <w:rFonts w:ascii="Segoe UI" w:hAnsi="Segoe UI" w:cs="Segoe UI"/>
          <w:sz w:val="22"/>
          <w:szCs w:val="22"/>
          <w:lang w:val="cs-CZ"/>
        </w:rPr>
        <w:t>Poskytovatel</w:t>
      </w:r>
      <w:r w:rsidRPr="002C0907">
        <w:rPr>
          <w:rFonts w:ascii="Segoe UI" w:hAnsi="Segoe UI" w:cs="Segoe UI"/>
          <w:sz w:val="22"/>
          <w:szCs w:val="22"/>
        </w:rPr>
        <w:t xml:space="preserve"> je povinen archivovat originální vyhotovení či ověřené kopie Smlouvy včetně jejích dodatků, originály či ověřené kopie účetních dokladů a</w:t>
      </w:r>
      <w:r w:rsidR="00437491">
        <w:rPr>
          <w:rFonts w:ascii="Segoe UI" w:hAnsi="Segoe UI" w:cs="Segoe UI"/>
          <w:sz w:val="22"/>
          <w:szCs w:val="22"/>
          <w:lang w:val="cs-CZ"/>
        </w:rPr>
        <w:t> </w:t>
      </w:r>
      <w:r w:rsidRPr="002C0907">
        <w:rPr>
          <w:rFonts w:ascii="Segoe UI" w:hAnsi="Segoe UI" w:cs="Segoe UI"/>
          <w:sz w:val="22"/>
          <w:szCs w:val="22"/>
        </w:rPr>
        <w:t>dalších dokladů vztahujících se k realizaci díla, a to po dobu 10 (deseti) let od zániku této Smlouvy, nejméně do roku 2028.</w:t>
      </w:r>
    </w:p>
    <w:p w14:paraId="5D1F4F30" w14:textId="77777777" w:rsidR="00CA65C3" w:rsidRPr="00CA65C3" w:rsidRDefault="00CA65C3" w:rsidP="00CA65C3">
      <w:pPr>
        <w:pStyle w:val="RLTextlnkuslovan"/>
        <w:spacing w:before="120" w:line="276" w:lineRule="auto"/>
        <w:rPr>
          <w:rFonts w:ascii="Segoe UI" w:hAnsi="Segoe UI" w:cs="Segoe UI"/>
          <w:sz w:val="22"/>
          <w:szCs w:val="22"/>
        </w:rPr>
      </w:pPr>
      <w:r w:rsidRPr="00CA65C3">
        <w:rPr>
          <w:rFonts w:ascii="Segoe UI" w:hAnsi="Segoe UI" w:cs="Segoe UI"/>
          <w:sz w:val="22"/>
          <w:szCs w:val="22"/>
        </w:rPr>
        <w:t>Zhotovitel je povinen zajistit, aby každý originál účetního dokladu obsahoval informaci, že se jedná o projekt financovaný z prostředků Integrovaného regionálního operačního programu pro období 2014 – 2020 (IROP).</w:t>
      </w:r>
    </w:p>
    <w:p w14:paraId="152DC64C" w14:textId="77777777" w:rsidR="005E6174" w:rsidRPr="00230958" w:rsidRDefault="005E6174" w:rsidP="005E6174">
      <w:pPr>
        <w:pStyle w:val="RLlneksmlouvy"/>
        <w:rPr>
          <w:rFonts w:ascii="Segoe UI" w:hAnsi="Segoe UI" w:cs="Segoe UI"/>
          <w:sz w:val="22"/>
          <w:szCs w:val="22"/>
        </w:rPr>
      </w:pPr>
      <w:bookmarkStart w:id="2" w:name="_Toc212632746"/>
      <w:r w:rsidRPr="00230958">
        <w:rPr>
          <w:rFonts w:ascii="Segoe UI" w:hAnsi="Segoe UI" w:cs="Segoe UI"/>
          <w:sz w:val="22"/>
          <w:szCs w:val="22"/>
        </w:rPr>
        <w:t>PŘEDMĚT SMLOUVY</w:t>
      </w:r>
      <w:bookmarkEnd w:id="2"/>
    </w:p>
    <w:p w14:paraId="181D0DA1" w14:textId="77777777" w:rsidR="00A87280" w:rsidRPr="00230958" w:rsidRDefault="00902894" w:rsidP="00230958">
      <w:pPr>
        <w:pStyle w:val="RLTextlnkuslovan"/>
        <w:spacing w:before="120" w:line="276" w:lineRule="auto"/>
        <w:rPr>
          <w:rFonts w:ascii="Segoe UI" w:hAnsi="Segoe UI" w:cs="Segoe UI"/>
          <w:sz w:val="22"/>
          <w:szCs w:val="22"/>
        </w:rPr>
      </w:pPr>
      <w:bookmarkStart w:id="3" w:name="_Hlt313894965"/>
      <w:bookmarkStart w:id="4" w:name="_Hlt313947528"/>
      <w:bookmarkStart w:id="5" w:name="_Hlt313947599"/>
      <w:bookmarkStart w:id="6" w:name="_Hlt313947695"/>
      <w:bookmarkStart w:id="7" w:name="_Hlt313947731"/>
      <w:bookmarkStart w:id="8" w:name="_Hlt313947749"/>
      <w:bookmarkStart w:id="9" w:name="_Hlt313951415"/>
      <w:bookmarkStart w:id="10" w:name="_Ref212856175"/>
      <w:bookmarkStart w:id="11" w:name="_Ref311631992"/>
      <w:bookmarkStart w:id="12" w:name="_Ref313894952"/>
      <w:bookmarkEnd w:id="3"/>
      <w:bookmarkEnd w:id="4"/>
      <w:bookmarkEnd w:id="5"/>
      <w:bookmarkEnd w:id="6"/>
      <w:bookmarkEnd w:id="7"/>
      <w:bookmarkEnd w:id="8"/>
      <w:bookmarkEnd w:id="9"/>
      <w:r w:rsidRPr="00230958">
        <w:rPr>
          <w:rFonts w:ascii="Segoe UI" w:hAnsi="Segoe UI" w:cs="Segoe UI"/>
          <w:sz w:val="22"/>
          <w:szCs w:val="22"/>
        </w:rPr>
        <w:t>Poskytovatel</w:t>
      </w:r>
      <w:r w:rsidR="005E6174" w:rsidRPr="00230958">
        <w:rPr>
          <w:rFonts w:ascii="Segoe UI" w:hAnsi="Segoe UI" w:cs="Segoe UI"/>
          <w:sz w:val="22"/>
          <w:szCs w:val="22"/>
        </w:rPr>
        <w:t xml:space="preserve"> se touto Smlouvou zavazuje </w:t>
      </w:r>
      <w:r w:rsidR="00A87280" w:rsidRPr="00230958">
        <w:rPr>
          <w:rFonts w:ascii="Segoe UI" w:hAnsi="Segoe UI" w:cs="Segoe UI"/>
          <w:sz w:val="22"/>
          <w:szCs w:val="22"/>
        </w:rPr>
        <w:t>p</w:t>
      </w:r>
      <w:r w:rsidR="007D68D9" w:rsidRPr="00230958">
        <w:rPr>
          <w:rFonts w:ascii="Segoe UI" w:hAnsi="Segoe UI" w:cs="Segoe UI"/>
          <w:sz w:val="22"/>
          <w:szCs w:val="22"/>
        </w:rPr>
        <w:t>rovést</w:t>
      </w:r>
      <w:r w:rsidR="00A87280" w:rsidRPr="00230958">
        <w:rPr>
          <w:rFonts w:ascii="Segoe UI" w:hAnsi="Segoe UI" w:cs="Segoe UI"/>
          <w:sz w:val="22"/>
          <w:szCs w:val="22"/>
        </w:rPr>
        <w:t xml:space="preserve"> </w:t>
      </w:r>
      <w:r w:rsidR="005E6174" w:rsidRPr="00230958">
        <w:rPr>
          <w:rFonts w:ascii="Segoe UI" w:hAnsi="Segoe UI" w:cs="Segoe UI"/>
          <w:sz w:val="22"/>
          <w:szCs w:val="22"/>
        </w:rPr>
        <w:t>pro Objednatele</w:t>
      </w:r>
      <w:r w:rsidR="00017ED4" w:rsidRPr="00230958">
        <w:rPr>
          <w:rFonts w:ascii="Segoe UI" w:hAnsi="Segoe UI" w:cs="Segoe UI"/>
          <w:sz w:val="22"/>
          <w:szCs w:val="22"/>
        </w:rPr>
        <w:t xml:space="preserve"> </w:t>
      </w:r>
      <w:bookmarkEnd w:id="10"/>
      <w:bookmarkEnd w:id="11"/>
      <w:r w:rsidR="00017ED4" w:rsidRPr="00230958">
        <w:rPr>
          <w:rFonts w:ascii="Segoe UI" w:hAnsi="Segoe UI" w:cs="Segoe UI"/>
          <w:sz w:val="22"/>
          <w:szCs w:val="22"/>
        </w:rPr>
        <w:t xml:space="preserve">následující </w:t>
      </w:r>
      <w:r w:rsidR="00EB7392" w:rsidRPr="00230958">
        <w:rPr>
          <w:rFonts w:ascii="Segoe UI" w:hAnsi="Segoe UI" w:cs="Segoe UI"/>
          <w:sz w:val="22"/>
          <w:szCs w:val="22"/>
        </w:rPr>
        <w:t>plnění</w:t>
      </w:r>
      <w:r w:rsidR="00A87280" w:rsidRPr="00230958">
        <w:rPr>
          <w:rFonts w:ascii="Segoe UI" w:hAnsi="Segoe UI" w:cs="Segoe UI"/>
          <w:sz w:val="22"/>
          <w:szCs w:val="22"/>
        </w:rPr>
        <w:t>:</w:t>
      </w:r>
    </w:p>
    <w:p w14:paraId="2DA09FEC" w14:textId="77777777" w:rsidR="00782CF0" w:rsidRPr="00230958" w:rsidRDefault="00A87280"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 xml:space="preserve">provedení </w:t>
      </w:r>
      <w:r w:rsidR="000D6BAA" w:rsidRPr="00230958">
        <w:rPr>
          <w:rFonts w:ascii="Segoe UI" w:hAnsi="Segoe UI" w:cs="Segoe UI"/>
          <w:sz w:val="22"/>
          <w:szCs w:val="22"/>
        </w:rPr>
        <w:t>detailní</w:t>
      </w:r>
      <w:r w:rsidR="007D68D9" w:rsidRPr="00230958">
        <w:rPr>
          <w:rFonts w:ascii="Segoe UI" w:hAnsi="Segoe UI" w:cs="Segoe UI"/>
          <w:sz w:val="22"/>
          <w:szCs w:val="22"/>
        </w:rPr>
        <w:t>ho popisu dodávaného HW a SW, způsobu jeho dodání, instalace a implementace v prostředí Objednatele</w:t>
      </w:r>
      <w:r w:rsidR="00F943B6" w:rsidRPr="00230958">
        <w:rPr>
          <w:rFonts w:ascii="Segoe UI" w:hAnsi="Segoe UI" w:cs="Segoe UI"/>
          <w:sz w:val="22"/>
          <w:szCs w:val="22"/>
        </w:rPr>
        <w:t xml:space="preserve"> </w:t>
      </w:r>
      <w:r w:rsidRPr="00230958">
        <w:rPr>
          <w:rFonts w:ascii="Segoe UI" w:hAnsi="Segoe UI" w:cs="Segoe UI"/>
          <w:sz w:val="22"/>
          <w:szCs w:val="22"/>
        </w:rPr>
        <w:t>(dále jen „</w:t>
      </w:r>
      <w:r w:rsidR="00230958" w:rsidRPr="00230958">
        <w:rPr>
          <w:rFonts w:ascii="Segoe UI" w:hAnsi="Segoe UI" w:cs="Segoe UI"/>
          <w:b/>
          <w:sz w:val="22"/>
          <w:szCs w:val="22"/>
          <w:lang w:val="cs-CZ"/>
        </w:rPr>
        <w:t>Prováděcí</w:t>
      </w:r>
      <w:r w:rsidR="00F943B6" w:rsidRPr="00230958">
        <w:rPr>
          <w:rFonts w:ascii="Segoe UI" w:hAnsi="Segoe UI" w:cs="Segoe UI"/>
          <w:b/>
          <w:sz w:val="22"/>
          <w:szCs w:val="22"/>
        </w:rPr>
        <w:t xml:space="preserve"> </w:t>
      </w:r>
      <w:r w:rsidR="00F100CB">
        <w:rPr>
          <w:rFonts w:ascii="Segoe UI" w:hAnsi="Segoe UI" w:cs="Segoe UI"/>
          <w:b/>
          <w:sz w:val="22"/>
          <w:szCs w:val="22"/>
          <w:lang w:val="cs-CZ"/>
        </w:rPr>
        <w:t>dokumentace</w:t>
      </w:r>
      <w:r w:rsidRPr="00230958">
        <w:rPr>
          <w:rFonts w:ascii="Segoe UI" w:hAnsi="Segoe UI" w:cs="Segoe UI"/>
          <w:sz w:val="22"/>
          <w:szCs w:val="22"/>
        </w:rPr>
        <w:t>“)</w:t>
      </w:r>
      <w:r w:rsidR="00E15EB2" w:rsidRPr="00230958">
        <w:rPr>
          <w:rFonts w:ascii="Segoe UI" w:hAnsi="Segoe UI" w:cs="Segoe UI"/>
          <w:sz w:val="22"/>
          <w:szCs w:val="22"/>
        </w:rPr>
        <w:t xml:space="preserve">, </w:t>
      </w:r>
      <w:r w:rsidR="00120172" w:rsidRPr="00230958">
        <w:rPr>
          <w:rFonts w:ascii="Segoe UI" w:hAnsi="Segoe UI" w:cs="Segoe UI"/>
          <w:sz w:val="22"/>
          <w:szCs w:val="22"/>
        </w:rPr>
        <w:t xml:space="preserve">přičemž závazné požadavky </w:t>
      </w:r>
      <w:r w:rsidR="002A63A5" w:rsidRPr="00230958">
        <w:rPr>
          <w:rFonts w:ascii="Segoe UI" w:hAnsi="Segoe UI" w:cs="Segoe UI"/>
          <w:sz w:val="22"/>
          <w:szCs w:val="22"/>
        </w:rPr>
        <w:t xml:space="preserve">Objednatele na </w:t>
      </w:r>
      <w:r w:rsidR="002A63A5" w:rsidRPr="00920D8D">
        <w:rPr>
          <w:rFonts w:ascii="Segoe UI" w:hAnsi="Segoe UI" w:cs="Segoe UI"/>
          <w:sz w:val="22"/>
          <w:szCs w:val="22"/>
        </w:rPr>
        <w:t>t</w:t>
      </w:r>
      <w:r w:rsidR="00D62BDB" w:rsidRPr="00920D8D">
        <w:rPr>
          <w:rFonts w:ascii="Segoe UI" w:hAnsi="Segoe UI" w:cs="Segoe UI"/>
          <w:sz w:val="22"/>
          <w:szCs w:val="22"/>
          <w:lang w:val="cs-CZ"/>
        </w:rPr>
        <w:t>ento</w:t>
      </w:r>
      <w:r w:rsidR="002A63A5" w:rsidRPr="00920D8D">
        <w:rPr>
          <w:rFonts w:ascii="Segoe UI" w:hAnsi="Segoe UI" w:cs="Segoe UI"/>
          <w:sz w:val="22"/>
          <w:szCs w:val="22"/>
        </w:rPr>
        <w:t xml:space="preserve"> dokument </w:t>
      </w:r>
      <w:r w:rsidR="00120172" w:rsidRPr="00920D8D">
        <w:rPr>
          <w:rFonts w:ascii="Segoe UI" w:hAnsi="Segoe UI" w:cs="Segoe UI"/>
          <w:sz w:val="22"/>
          <w:szCs w:val="22"/>
        </w:rPr>
        <w:t>jsou uvedeny</w:t>
      </w:r>
      <w:r w:rsidR="00D62BDB" w:rsidRPr="00920D8D">
        <w:rPr>
          <w:rFonts w:ascii="Segoe UI" w:hAnsi="Segoe UI" w:cs="Segoe UI"/>
          <w:sz w:val="22"/>
          <w:szCs w:val="22"/>
          <w:lang w:val="cs-CZ"/>
        </w:rPr>
        <w:t xml:space="preserve"> </w:t>
      </w:r>
      <w:r w:rsidR="00D513A0" w:rsidRPr="00920D8D">
        <w:rPr>
          <w:rFonts w:ascii="Segoe UI" w:hAnsi="Segoe UI" w:cs="Segoe UI"/>
          <w:sz w:val="22"/>
          <w:szCs w:val="22"/>
          <w:lang w:val="cs-CZ"/>
        </w:rPr>
        <w:t xml:space="preserve">zejména </w:t>
      </w:r>
      <w:r w:rsidR="00D62BDB" w:rsidRPr="00920D8D">
        <w:rPr>
          <w:rFonts w:ascii="Segoe UI" w:hAnsi="Segoe UI" w:cs="Segoe UI"/>
          <w:sz w:val="22"/>
          <w:szCs w:val="22"/>
          <w:lang w:val="cs-CZ"/>
        </w:rPr>
        <w:t xml:space="preserve">v </w:t>
      </w:r>
      <w:r w:rsidR="00D62BDB" w:rsidRPr="00920D8D">
        <w:rPr>
          <w:rFonts w:ascii="Segoe UI" w:hAnsi="Segoe UI" w:cs="Segoe UI"/>
          <w:bCs/>
          <w:sz w:val="22"/>
          <w:szCs w:val="22"/>
          <w:lang w:val="cs-CZ"/>
        </w:rPr>
        <w:t>o</w:t>
      </w:r>
      <w:r w:rsidR="00D62BDB" w:rsidRPr="00920D8D">
        <w:rPr>
          <w:rFonts w:ascii="Segoe UI" w:hAnsi="Segoe UI" w:cs="Segoe UI"/>
          <w:bCs/>
          <w:sz w:val="22"/>
          <w:szCs w:val="22"/>
        </w:rPr>
        <w:t xml:space="preserve">patření - Provedení GAP analýzy </w:t>
      </w:r>
      <w:r w:rsidR="00120172" w:rsidRPr="00920D8D">
        <w:rPr>
          <w:rFonts w:ascii="Segoe UI" w:hAnsi="Segoe UI" w:cs="Segoe UI"/>
          <w:sz w:val="22"/>
          <w:szCs w:val="22"/>
        </w:rPr>
        <w:t xml:space="preserve"> </w:t>
      </w:r>
      <w:r w:rsidR="009C665A" w:rsidRPr="00920D8D">
        <w:rPr>
          <w:rFonts w:ascii="Segoe UI" w:hAnsi="Segoe UI" w:cs="Segoe UI"/>
          <w:sz w:val="22"/>
          <w:szCs w:val="22"/>
          <w:lang w:val="cs-CZ"/>
        </w:rPr>
        <w:t xml:space="preserve">a v kapitole </w:t>
      </w:r>
      <w:r w:rsidR="001F4D85" w:rsidRPr="00920D8D">
        <w:rPr>
          <w:rFonts w:ascii="Segoe UI" w:hAnsi="Segoe UI" w:cs="Segoe UI"/>
          <w:sz w:val="22"/>
          <w:szCs w:val="22"/>
          <w:lang w:val="cs-CZ"/>
        </w:rPr>
        <w:t>Struktura projektové dokumentace</w:t>
      </w:r>
      <w:r w:rsidR="009C665A" w:rsidRPr="00920D8D">
        <w:rPr>
          <w:rFonts w:ascii="Segoe UI" w:hAnsi="Segoe UI" w:cs="Segoe UI"/>
          <w:sz w:val="22"/>
          <w:szCs w:val="22"/>
        </w:rPr>
        <w:t xml:space="preserve"> </w:t>
      </w:r>
      <w:r w:rsidR="00120172" w:rsidRPr="00920D8D">
        <w:rPr>
          <w:rFonts w:ascii="Segoe UI" w:hAnsi="Segoe UI" w:cs="Segoe UI"/>
          <w:sz w:val="22"/>
          <w:szCs w:val="22"/>
        </w:rPr>
        <w:t>v</w:t>
      </w:r>
      <w:r w:rsidR="00D62BDB" w:rsidRPr="00920D8D">
        <w:rPr>
          <w:rFonts w:ascii="Segoe UI" w:hAnsi="Segoe UI" w:cs="Segoe UI"/>
          <w:sz w:val="22"/>
          <w:szCs w:val="22"/>
          <w:lang w:val="cs-CZ"/>
        </w:rPr>
        <w:t> </w:t>
      </w:r>
      <w:r w:rsidR="00120172" w:rsidRPr="00920D8D">
        <w:rPr>
          <w:rFonts w:ascii="Segoe UI" w:hAnsi="Segoe UI" w:cs="Segoe UI"/>
          <w:sz w:val="22"/>
          <w:szCs w:val="22"/>
        </w:rPr>
        <w:t>rámci Přílohy č. 1</w:t>
      </w:r>
      <w:r w:rsidR="00D01B1B" w:rsidRPr="00920D8D">
        <w:rPr>
          <w:rFonts w:ascii="Segoe UI" w:hAnsi="Segoe UI" w:cs="Segoe UI"/>
          <w:sz w:val="22"/>
          <w:szCs w:val="22"/>
        </w:rPr>
        <w:t xml:space="preserve"> </w:t>
      </w:r>
      <w:r w:rsidR="00CB1BD9" w:rsidRPr="00920D8D">
        <w:rPr>
          <w:rFonts w:ascii="Segoe UI" w:hAnsi="Segoe UI" w:cs="Segoe UI"/>
          <w:sz w:val="22"/>
          <w:szCs w:val="22"/>
        </w:rPr>
        <w:t>této Smlouvy</w:t>
      </w:r>
      <w:r w:rsidR="00CB1BD9" w:rsidRPr="00920D8D">
        <w:rPr>
          <w:rFonts w:ascii="Segoe UI" w:hAnsi="Segoe UI" w:cs="Segoe UI"/>
          <w:sz w:val="22"/>
          <w:szCs w:val="22"/>
          <w:lang w:val="cs-CZ"/>
        </w:rPr>
        <w:t>,</w:t>
      </w:r>
      <w:r w:rsidR="00D513A0" w:rsidRPr="00920D8D">
        <w:rPr>
          <w:rFonts w:ascii="Segoe UI" w:hAnsi="Segoe UI" w:cs="Segoe UI"/>
          <w:sz w:val="22"/>
          <w:szCs w:val="22"/>
          <w:lang w:val="cs-CZ"/>
        </w:rPr>
        <w:t xml:space="preserve"> Příloze</w:t>
      </w:r>
      <w:r w:rsidR="00D513A0">
        <w:rPr>
          <w:rFonts w:ascii="Segoe UI" w:hAnsi="Segoe UI" w:cs="Segoe UI"/>
          <w:sz w:val="22"/>
          <w:szCs w:val="22"/>
          <w:lang w:val="cs-CZ"/>
        </w:rPr>
        <w:t xml:space="preserve"> č. 2 této Smlouvy a příloze č. 3 této Smlouvy;</w:t>
      </w:r>
      <w:r w:rsidR="00CB1BD9" w:rsidRPr="00230958">
        <w:rPr>
          <w:rFonts w:ascii="Segoe UI" w:hAnsi="Segoe UI" w:cs="Segoe UI"/>
          <w:sz w:val="22"/>
          <w:szCs w:val="22"/>
          <w:lang w:val="cs-CZ"/>
        </w:rPr>
        <w:t xml:space="preserve"> </w:t>
      </w:r>
      <w:r w:rsidR="00782CF0" w:rsidRPr="00230958">
        <w:rPr>
          <w:rFonts w:ascii="Segoe UI" w:hAnsi="Segoe UI" w:cs="Segoe UI"/>
          <w:sz w:val="22"/>
          <w:szCs w:val="22"/>
        </w:rPr>
        <w:t>Příloh</w:t>
      </w:r>
      <w:r w:rsidR="00230958" w:rsidRPr="00230958">
        <w:rPr>
          <w:rFonts w:ascii="Segoe UI" w:hAnsi="Segoe UI" w:cs="Segoe UI"/>
          <w:sz w:val="22"/>
          <w:szCs w:val="22"/>
          <w:lang w:val="cs-CZ"/>
        </w:rPr>
        <w:t>a</w:t>
      </w:r>
      <w:r w:rsidR="00782CF0" w:rsidRPr="00230958">
        <w:rPr>
          <w:rFonts w:ascii="Segoe UI" w:hAnsi="Segoe UI" w:cs="Segoe UI"/>
          <w:sz w:val="22"/>
          <w:szCs w:val="22"/>
        </w:rPr>
        <w:t xml:space="preserve"> č. </w:t>
      </w:r>
      <w:r w:rsidR="00D513A0">
        <w:rPr>
          <w:rFonts w:ascii="Segoe UI" w:hAnsi="Segoe UI" w:cs="Segoe UI"/>
          <w:sz w:val="22"/>
          <w:szCs w:val="22"/>
          <w:lang w:val="cs-CZ"/>
        </w:rPr>
        <w:t>4</w:t>
      </w:r>
      <w:r w:rsidR="00782CF0" w:rsidRPr="00230958">
        <w:rPr>
          <w:rFonts w:ascii="Segoe UI" w:hAnsi="Segoe UI" w:cs="Segoe UI"/>
          <w:sz w:val="22"/>
          <w:szCs w:val="22"/>
        </w:rPr>
        <w:t xml:space="preserve"> této Smlouvy</w:t>
      </w:r>
      <w:r w:rsidR="00CB1BD9" w:rsidRPr="00230958">
        <w:rPr>
          <w:rFonts w:ascii="Segoe UI" w:hAnsi="Segoe UI" w:cs="Segoe UI"/>
          <w:sz w:val="22"/>
          <w:szCs w:val="22"/>
          <w:lang w:val="cs-CZ"/>
        </w:rPr>
        <w:t xml:space="preserve"> </w:t>
      </w:r>
      <w:r w:rsidR="00C50FDA" w:rsidRPr="00230958">
        <w:rPr>
          <w:rFonts w:ascii="Segoe UI" w:hAnsi="Segoe UI" w:cs="Segoe UI"/>
          <w:sz w:val="22"/>
          <w:szCs w:val="22"/>
        </w:rPr>
        <w:t>obsahuj</w:t>
      </w:r>
      <w:r w:rsidR="00230958" w:rsidRPr="00230958">
        <w:rPr>
          <w:rFonts w:ascii="Segoe UI" w:hAnsi="Segoe UI" w:cs="Segoe UI"/>
          <w:sz w:val="22"/>
          <w:szCs w:val="22"/>
          <w:lang w:val="cs-CZ"/>
        </w:rPr>
        <w:t>e</w:t>
      </w:r>
      <w:r w:rsidR="00C50FDA" w:rsidRPr="00230958">
        <w:rPr>
          <w:rFonts w:ascii="Segoe UI" w:hAnsi="Segoe UI" w:cs="Segoe UI"/>
          <w:sz w:val="22"/>
          <w:szCs w:val="22"/>
        </w:rPr>
        <w:t xml:space="preserve"> podrobný věcný popis návrhu řešení předmětu Veřejné zakázky</w:t>
      </w:r>
      <w:r w:rsidR="00AA65DE" w:rsidRPr="00230958">
        <w:rPr>
          <w:rFonts w:ascii="Segoe UI" w:hAnsi="Segoe UI" w:cs="Segoe UI"/>
          <w:sz w:val="22"/>
          <w:szCs w:val="22"/>
        </w:rPr>
        <w:t>, kter</w:t>
      </w:r>
      <w:r w:rsidR="00C50FDA" w:rsidRPr="00230958">
        <w:rPr>
          <w:rFonts w:ascii="Segoe UI" w:hAnsi="Segoe UI" w:cs="Segoe UI"/>
          <w:sz w:val="22"/>
          <w:szCs w:val="22"/>
        </w:rPr>
        <w:t>ý</w:t>
      </w:r>
      <w:r w:rsidR="00AA65DE" w:rsidRPr="00230958">
        <w:rPr>
          <w:rFonts w:ascii="Segoe UI" w:hAnsi="Segoe UI" w:cs="Segoe UI"/>
          <w:sz w:val="22"/>
          <w:szCs w:val="22"/>
        </w:rPr>
        <w:t xml:space="preserve"> </w:t>
      </w:r>
      <w:r w:rsidR="00C50FDA" w:rsidRPr="00230958">
        <w:rPr>
          <w:rFonts w:ascii="Segoe UI" w:hAnsi="Segoe UI" w:cs="Segoe UI"/>
          <w:sz w:val="22"/>
          <w:szCs w:val="22"/>
        </w:rPr>
        <w:t xml:space="preserve">byl součástí nabídky Poskytovatele (dále </w:t>
      </w:r>
      <w:r w:rsidR="00F95D59">
        <w:rPr>
          <w:rFonts w:ascii="Segoe UI" w:hAnsi="Segoe UI" w:cs="Segoe UI"/>
          <w:sz w:val="22"/>
          <w:szCs w:val="22"/>
          <w:lang w:val="cs-CZ"/>
        </w:rPr>
        <w:t xml:space="preserve">společně </w:t>
      </w:r>
      <w:r w:rsidR="00C50FDA" w:rsidRPr="00230958">
        <w:rPr>
          <w:rFonts w:ascii="Segoe UI" w:hAnsi="Segoe UI" w:cs="Segoe UI"/>
          <w:sz w:val="22"/>
          <w:szCs w:val="22"/>
        </w:rPr>
        <w:t>jen „</w:t>
      </w:r>
      <w:r w:rsidR="00C50FDA" w:rsidRPr="00230958">
        <w:rPr>
          <w:rFonts w:ascii="Segoe UI" w:hAnsi="Segoe UI" w:cs="Segoe UI"/>
          <w:b/>
          <w:sz w:val="22"/>
          <w:szCs w:val="22"/>
        </w:rPr>
        <w:t xml:space="preserve">Technická </w:t>
      </w:r>
      <w:r w:rsidR="00F95D59">
        <w:rPr>
          <w:rFonts w:ascii="Segoe UI" w:hAnsi="Segoe UI" w:cs="Segoe UI"/>
          <w:b/>
          <w:sz w:val="22"/>
          <w:szCs w:val="22"/>
          <w:lang w:val="cs-CZ"/>
        </w:rPr>
        <w:t>dokumentace</w:t>
      </w:r>
      <w:r w:rsidR="00C50FDA" w:rsidRPr="00230958">
        <w:rPr>
          <w:rFonts w:ascii="Segoe UI" w:hAnsi="Segoe UI" w:cs="Segoe UI"/>
          <w:sz w:val="22"/>
          <w:szCs w:val="22"/>
        </w:rPr>
        <w:t>“)</w:t>
      </w:r>
      <w:r w:rsidR="00D01B1B" w:rsidRPr="00230958">
        <w:rPr>
          <w:rFonts w:ascii="Segoe UI" w:hAnsi="Segoe UI" w:cs="Segoe UI"/>
          <w:sz w:val="22"/>
          <w:szCs w:val="22"/>
        </w:rPr>
        <w:t>;</w:t>
      </w:r>
    </w:p>
    <w:p w14:paraId="0623F0B0" w14:textId="77777777" w:rsidR="0031209F" w:rsidRPr="00230958" w:rsidRDefault="00A86A4D"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dodání</w:t>
      </w:r>
      <w:r w:rsidR="00EC3224" w:rsidRPr="00230958">
        <w:rPr>
          <w:rFonts w:ascii="Segoe UI" w:hAnsi="Segoe UI" w:cs="Segoe UI"/>
          <w:sz w:val="22"/>
          <w:szCs w:val="22"/>
        </w:rPr>
        <w:t>,</w:t>
      </w:r>
      <w:r w:rsidRPr="00230958">
        <w:rPr>
          <w:rFonts w:ascii="Segoe UI" w:hAnsi="Segoe UI" w:cs="Segoe UI"/>
          <w:sz w:val="22"/>
          <w:szCs w:val="22"/>
        </w:rPr>
        <w:t xml:space="preserve"> </w:t>
      </w:r>
      <w:r w:rsidR="00EC3224" w:rsidRPr="00230958">
        <w:rPr>
          <w:rFonts w:ascii="Segoe UI" w:hAnsi="Segoe UI" w:cs="Segoe UI"/>
          <w:sz w:val="22"/>
          <w:szCs w:val="22"/>
        </w:rPr>
        <w:t xml:space="preserve">instalace, implementace </w:t>
      </w:r>
      <w:r w:rsidR="00F703E5" w:rsidRPr="00230958">
        <w:rPr>
          <w:rFonts w:ascii="Segoe UI" w:hAnsi="Segoe UI" w:cs="Segoe UI"/>
          <w:sz w:val="22"/>
          <w:szCs w:val="22"/>
        </w:rPr>
        <w:t xml:space="preserve">a </w:t>
      </w:r>
      <w:r w:rsidR="00EC3224" w:rsidRPr="00230958">
        <w:rPr>
          <w:rFonts w:ascii="Segoe UI" w:hAnsi="Segoe UI" w:cs="Segoe UI"/>
          <w:sz w:val="22"/>
          <w:szCs w:val="22"/>
        </w:rPr>
        <w:t xml:space="preserve">integrace </w:t>
      </w:r>
      <w:r w:rsidR="00E85983" w:rsidRPr="00230958">
        <w:rPr>
          <w:rFonts w:ascii="Segoe UI" w:hAnsi="Segoe UI" w:cs="Segoe UI"/>
          <w:sz w:val="22"/>
          <w:szCs w:val="22"/>
        </w:rPr>
        <w:t>dodáva</w:t>
      </w:r>
      <w:r w:rsidR="00CB1BD9" w:rsidRPr="00230958">
        <w:rPr>
          <w:rFonts w:ascii="Segoe UI" w:hAnsi="Segoe UI" w:cs="Segoe UI"/>
          <w:sz w:val="22"/>
          <w:szCs w:val="22"/>
        </w:rPr>
        <w:t>né</w:t>
      </w:r>
      <w:r w:rsidR="00230958" w:rsidRPr="00230958">
        <w:rPr>
          <w:rFonts w:ascii="Segoe UI" w:hAnsi="Segoe UI" w:cs="Segoe UI"/>
          <w:sz w:val="22"/>
          <w:szCs w:val="22"/>
          <w:lang w:val="cs-CZ"/>
        </w:rPr>
        <w:t>ho HW a SW</w:t>
      </w:r>
      <w:r w:rsidR="00EC3224" w:rsidRPr="00230958">
        <w:rPr>
          <w:rFonts w:ascii="Segoe UI" w:hAnsi="Segoe UI" w:cs="Segoe UI"/>
          <w:sz w:val="22"/>
          <w:szCs w:val="22"/>
        </w:rPr>
        <w:t xml:space="preserve"> do </w:t>
      </w:r>
      <w:r w:rsidRPr="00230958">
        <w:rPr>
          <w:rFonts w:ascii="Segoe UI" w:hAnsi="Segoe UI" w:cs="Segoe UI"/>
          <w:sz w:val="22"/>
          <w:szCs w:val="22"/>
        </w:rPr>
        <w:t xml:space="preserve">prostředí </w:t>
      </w:r>
      <w:r w:rsidR="00320D0C" w:rsidRPr="00230958">
        <w:rPr>
          <w:rFonts w:ascii="Segoe UI" w:hAnsi="Segoe UI" w:cs="Segoe UI"/>
          <w:sz w:val="22"/>
          <w:szCs w:val="22"/>
        </w:rPr>
        <w:t>Objednatele</w:t>
      </w:r>
      <w:r w:rsidR="000F4A99" w:rsidRPr="00230958">
        <w:rPr>
          <w:rFonts w:ascii="Segoe UI" w:hAnsi="Segoe UI" w:cs="Segoe UI"/>
          <w:sz w:val="22"/>
          <w:szCs w:val="22"/>
        </w:rPr>
        <w:t xml:space="preserve">, </w:t>
      </w:r>
      <w:r w:rsidR="00CE7178" w:rsidRPr="00230958">
        <w:rPr>
          <w:rFonts w:ascii="Segoe UI" w:hAnsi="Segoe UI" w:cs="Segoe UI"/>
          <w:sz w:val="22"/>
          <w:szCs w:val="22"/>
        </w:rPr>
        <w:t>včetně</w:t>
      </w:r>
      <w:r w:rsidR="0031209F" w:rsidRPr="00230958">
        <w:rPr>
          <w:rFonts w:ascii="Segoe UI" w:hAnsi="Segoe UI" w:cs="Segoe UI"/>
          <w:sz w:val="22"/>
          <w:szCs w:val="22"/>
        </w:rPr>
        <w:t xml:space="preserve"> implementace systémového SW</w:t>
      </w:r>
      <w:r w:rsidR="00CE7178" w:rsidRPr="00230958">
        <w:rPr>
          <w:rFonts w:ascii="Segoe UI" w:hAnsi="Segoe UI" w:cs="Segoe UI"/>
          <w:sz w:val="22"/>
          <w:szCs w:val="22"/>
        </w:rPr>
        <w:t xml:space="preserve"> </w:t>
      </w:r>
      <w:r w:rsidR="00CE7178" w:rsidRPr="00230958">
        <w:rPr>
          <w:rFonts w:ascii="Segoe UI" w:hAnsi="Segoe UI" w:cs="Segoe UI"/>
          <w:sz w:val="22"/>
          <w:szCs w:val="22"/>
        </w:rPr>
        <w:lastRenderedPageBreak/>
        <w:t>a</w:t>
      </w:r>
      <w:r w:rsidR="0042386B">
        <w:rPr>
          <w:rFonts w:ascii="Segoe UI" w:hAnsi="Segoe UI" w:cs="Segoe UI"/>
          <w:sz w:val="22"/>
          <w:szCs w:val="22"/>
          <w:lang w:val="cs-CZ"/>
        </w:rPr>
        <w:t> </w:t>
      </w:r>
      <w:r w:rsidR="000F4A99" w:rsidRPr="00230958">
        <w:rPr>
          <w:rFonts w:ascii="Segoe UI" w:hAnsi="Segoe UI" w:cs="Segoe UI"/>
          <w:sz w:val="22"/>
          <w:szCs w:val="22"/>
        </w:rPr>
        <w:t xml:space="preserve">udělení příslušných užívacích a souvisejících oprávnění </w:t>
      </w:r>
      <w:r w:rsidR="00BD49F4" w:rsidRPr="00230958">
        <w:rPr>
          <w:rFonts w:ascii="Segoe UI" w:hAnsi="Segoe UI" w:cs="Segoe UI"/>
          <w:sz w:val="22"/>
          <w:szCs w:val="22"/>
        </w:rPr>
        <w:t xml:space="preserve">dle čl. </w:t>
      </w:r>
      <w:r w:rsidR="009E2F86" w:rsidRPr="00EB0C20">
        <w:rPr>
          <w:rFonts w:ascii="Segoe UI" w:hAnsi="Segoe UI" w:cs="Segoe UI"/>
          <w:sz w:val="22"/>
          <w:szCs w:val="22"/>
        </w:rPr>
        <w:fldChar w:fldCharType="begin"/>
      </w:r>
      <w:r w:rsidR="00BD49F4" w:rsidRPr="00EB0C20">
        <w:rPr>
          <w:rFonts w:ascii="Segoe UI" w:hAnsi="Segoe UI" w:cs="Segoe UI"/>
          <w:sz w:val="22"/>
          <w:szCs w:val="22"/>
        </w:rPr>
        <w:instrText xml:space="preserve"> REF _Ref314542799 \r \h </w:instrText>
      </w:r>
      <w:r w:rsidR="00FF479E" w:rsidRPr="00EB0C20">
        <w:rPr>
          <w:rFonts w:ascii="Segoe UI" w:hAnsi="Segoe UI" w:cs="Segoe UI"/>
          <w:sz w:val="22"/>
          <w:szCs w:val="22"/>
        </w:rPr>
        <w:instrText xml:space="preserve"> \* MERGEFORMAT </w:instrText>
      </w:r>
      <w:r w:rsidR="009E2F86" w:rsidRPr="00EB0C20">
        <w:rPr>
          <w:rFonts w:ascii="Segoe UI" w:hAnsi="Segoe UI" w:cs="Segoe UI"/>
          <w:sz w:val="22"/>
          <w:szCs w:val="22"/>
        </w:rPr>
      </w:r>
      <w:r w:rsidR="009E2F86" w:rsidRPr="00EB0C20">
        <w:rPr>
          <w:rFonts w:ascii="Segoe UI" w:hAnsi="Segoe UI" w:cs="Segoe UI"/>
          <w:sz w:val="22"/>
          <w:szCs w:val="22"/>
        </w:rPr>
        <w:fldChar w:fldCharType="separate"/>
      </w:r>
      <w:r w:rsidR="0070175A">
        <w:rPr>
          <w:rFonts w:ascii="Segoe UI" w:hAnsi="Segoe UI" w:cs="Segoe UI"/>
          <w:sz w:val="22"/>
          <w:szCs w:val="22"/>
        </w:rPr>
        <w:t>14</w:t>
      </w:r>
      <w:r w:rsidR="009E2F86" w:rsidRPr="00EB0C20">
        <w:rPr>
          <w:rFonts w:ascii="Segoe UI" w:hAnsi="Segoe UI" w:cs="Segoe UI"/>
          <w:sz w:val="22"/>
          <w:szCs w:val="22"/>
        </w:rPr>
        <w:fldChar w:fldCharType="end"/>
      </w:r>
      <w:r w:rsidR="00BD49F4" w:rsidRPr="00EB0C20">
        <w:rPr>
          <w:rFonts w:ascii="Segoe UI" w:hAnsi="Segoe UI" w:cs="Segoe UI"/>
          <w:sz w:val="22"/>
          <w:szCs w:val="22"/>
        </w:rPr>
        <w:t xml:space="preserve"> této</w:t>
      </w:r>
      <w:r w:rsidR="00BD49F4" w:rsidRPr="00230958">
        <w:rPr>
          <w:rFonts w:ascii="Segoe UI" w:hAnsi="Segoe UI" w:cs="Segoe UI"/>
          <w:sz w:val="22"/>
          <w:szCs w:val="22"/>
        </w:rPr>
        <w:t xml:space="preserve"> Smlouvy</w:t>
      </w:r>
      <w:r w:rsidR="00D62BDB">
        <w:rPr>
          <w:rFonts w:ascii="Segoe UI" w:hAnsi="Segoe UI" w:cs="Segoe UI"/>
          <w:sz w:val="22"/>
          <w:szCs w:val="22"/>
          <w:lang w:val="cs-CZ"/>
        </w:rPr>
        <w:t xml:space="preserve"> a další související plnění dle Prováděcí dokumentace</w:t>
      </w:r>
      <w:r w:rsidR="00320D0C" w:rsidRPr="00230958">
        <w:rPr>
          <w:rFonts w:ascii="Segoe UI" w:hAnsi="Segoe UI" w:cs="Segoe UI"/>
          <w:sz w:val="22"/>
          <w:szCs w:val="22"/>
        </w:rPr>
        <w:t xml:space="preserve"> (dále jen  „</w:t>
      </w:r>
      <w:r w:rsidR="00320D0C" w:rsidRPr="00230958">
        <w:rPr>
          <w:rFonts w:ascii="Segoe UI" w:hAnsi="Segoe UI" w:cs="Segoe UI"/>
          <w:b/>
          <w:sz w:val="22"/>
          <w:szCs w:val="22"/>
        </w:rPr>
        <w:t>Implementace</w:t>
      </w:r>
      <w:r w:rsidR="00320D0C" w:rsidRPr="00230958">
        <w:rPr>
          <w:rFonts w:ascii="Segoe UI" w:hAnsi="Segoe UI" w:cs="Segoe UI"/>
          <w:sz w:val="22"/>
          <w:szCs w:val="22"/>
        </w:rPr>
        <w:t>“)</w:t>
      </w:r>
      <w:r w:rsidR="00396435" w:rsidRPr="00230958">
        <w:rPr>
          <w:rFonts w:ascii="Segoe UI" w:hAnsi="Segoe UI" w:cs="Segoe UI"/>
          <w:sz w:val="22"/>
          <w:szCs w:val="22"/>
          <w:lang w:val="cs-CZ"/>
        </w:rPr>
        <w:t>;</w:t>
      </w:r>
    </w:p>
    <w:p w14:paraId="2BD53C26" w14:textId="77777777" w:rsidR="00230958" w:rsidRPr="00D62BDB" w:rsidRDefault="00230958"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lang w:val="cs-CZ"/>
        </w:rPr>
        <w:t xml:space="preserve">realizace zátěžových testů dle Technické </w:t>
      </w:r>
      <w:r w:rsidR="00F95D59">
        <w:rPr>
          <w:rFonts w:ascii="Segoe UI" w:hAnsi="Segoe UI" w:cs="Segoe UI"/>
          <w:sz w:val="22"/>
          <w:szCs w:val="22"/>
          <w:lang w:val="cs-CZ"/>
        </w:rPr>
        <w:t>dokumentace</w:t>
      </w:r>
      <w:r w:rsidRPr="00230958">
        <w:rPr>
          <w:rFonts w:ascii="Segoe UI" w:hAnsi="Segoe UI" w:cs="Segoe UI"/>
          <w:sz w:val="22"/>
          <w:szCs w:val="22"/>
          <w:lang w:val="cs-CZ"/>
        </w:rPr>
        <w:t xml:space="preserve"> a prověření akceptačních kritérií dle Technické </w:t>
      </w:r>
      <w:r w:rsidR="00F95D59">
        <w:rPr>
          <w:rFonts w:ascii="Segoe UI" w:hAnsi="Segoe UI" w:cs="Segoe UI"/>
          <w:sz w:val="22"/>
          <w:szCs w:val="22"/>
          <w:lang w:val="cs-CZ"/>
        </w:rPr>
        <w:t>dokumentace</w:t>
      </w:r>
      <w:r w:rsidRPr="00230958">
        <w:rPr>
          <w:rFonts w:ascii="Segoe UI" w:hAnsi="Segoe UI" w:cs="Segoe UI"/>
          <w:sz w:val="22"/>
          <w:szCs w:val="22"/>
          <w:lang w:val="cs-CZ"/>
        </w:rPr>
        <w:t xml:space="preserve"> </w:t>
      </w:r>
      <w:r w:rsidRPr="00230958">
        <w:rPr>
          <w:rFonts w:ascii="Segoe UI" w:hAnsi="Segoe UI" w:cs="Segoe UI"/>
          <w:sz w:val="22"/>
          <w:szCs w:val="22"/>
        </w:rPr>
        <w:t>(dále jen „</w:t>
      </w:r>
      <w:r w:rsidRPr="00230958">
        <w:rPr>
          <w:rFonts w:ascii="Segoe UI" w:hAnsi="Segoe UI" w:cs="Segoe UI"/>
          <w:b/>
          <w:sz w:val="22"/>
          <w:szCs w:val="22"/>
        </w:rPr>
        <w:t>Te</w:t>
      </w:r>
      <w:r w:rsidRPr="00230958">
        <w:rPr>
          <w:rFonts w:ascii="Segoe UI" w:hAnsi="Segoe UI" w:cs="Segoe UI"/>
          <w:b/>
          <w:sz w:val="22"/>
          <w:szCs w:val="22"/>
          <w:lang w:val="cs-CZ"/>
        </w:rPr>
        <w:t>stovací provoz</w:t>
      </w:r>
      <w:r w:rsidRPr="00230958">
        <w:rPr>
          <w:rFonts w:ascii="Segoe UI" w:hAnsi="Segoe UI" w:cs="Segoe UI"/>
          <w:sz w:val="22"/>
          <w:szCs w:val="22"/>
        </w:rPr>
        <w:t>“)</w:t>
      </w:r>
      <w:r w:rsidR="00EB0C20">
        <w:rPr>
          <w:rFonts w:ascii="Segoe UI" w:hAnsi="Segoe UI" w:cs="Segoe UI"/>
          <w:sz w:val="22"/>
          <w:szCs w:val="22"/>
          <w:lang w:val="cs-CZ"/>
        </w:rPr>
        <w:t>;</w:t>
      </w:r>
    </w:p>
    <w:p w14:paraId="2E7137BA" w14:textId="77777777" w:rsidR="00D62BDB" w:rsidRPr="00230958" w:rsidRDefault="00D62BDB" w:rsidP="00230958">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vytvoření a dodání další technické a systémové dokumentace</w:t>
      </w:r>
      <w:r w:rsidR="00E21D3B">
        <w:rPr>
          <w:rFonts w:ascii="Segoe UI" w:hAnsi="Segoe UI" w:cs="Segoe UI"/>
          <w:sz w:val="22"/>
          <w:szCs w:val="22"/>
          <w:lang w:val="cs-CZ"/>
        </w:rPr>
        <w:t xml:space="preserve"> vyjma Prováděcí dokumentace</w:t>
      </w:r>
      <w:r w:rsidRPr="00230958">
        <w:rPr>
          <w:rFonts w:ascii="Segoe UI" w:hAnsi="Segoe UI" w:cs="Segoe UI"/>
          <w:sz w:val="22"/>
          <w:szCs w:val="22"/>
        </w:rPr>
        <w:t xml:space="preserve"> </w:t>
      </w:r>
      <w:r>
        <w:rPr>
          <w:rFonts w:ascii="Segoe UI" w:hAnsi="Segoe UI" w:cs="Segoe UI"/>
          <w:sz w:val="22"/>
          <w:szCs w:val="22"/>
          <w:lang w:val="cs-CZ"/>
        </w:rPr>
        <w:t xml:space="preserve">dle </w:t>
      </w:r>
      <w:r w:rsidRPr="00D62BDB">
        <w:rPr>
          <w:rFonts w:ascii="Segoe UI" w:hAnsi="Segoe UI" w:cs="Segoe UI"/>
          <w:bCs/>
          <w:sz w:val="22"/>
          <w:szCs w:val="22"/>
          <w:lang w:val="cs-CZ"/>
        </w:rPr>
        <w:t>o</w:t>
      </w:r>
      <w:r w:rsidRPr="00D62BDB">
        <w:rPr>
          <w:rFonts w:ascii="Segoe UI" w:hAnsi="Segoe UI" w:cs="Segoe UI"/>
          <w:bCs/>
          <w:sz w:val="22"/>
          <w:szCs w:val="22"/>
        </w:rPr>
        <w:t xml:space="preserve">patření - Provedení GAP analýzy </w:t>
      </w:r>
      <w:r>
        <w:rPr>
          <w:rFonts w:ascii="Segoe UI" w:hAnsi="Segoe UI" w:cs="Segoe UI"/>
          <w:sz w:val="22"/>
          <w:szCs w:val="22"/>
          <w:lang w:val="cs-CZ"/>
        </w:rPr>
        <w:t xml:space="preserve">vymezeného </w:t>
      </w:r>
      <w:r w:rsidRPr="00D62BDB">
        <w:rPr>
          <w:rFonts w:ascii="Segoe UI" w:hAnsi="Segoe UI" w:cs="Segoe UI"/>
          <w:sz w:val="22"/>
          <w:szCs w:val="22"/>
        </w:rPr>
        <w:t>v</w:t>
      </w:r>
      <w:r>
        <w:rPr>
          <w:rFonts w:ascii="Segoe UI" w:hAnsi="Segoe UI" w:cs="Segoe UI"/>
          <w:sz w:val="22"/>
          <w:szCs w:val="22"/>
          <w:lang w:val="cs-CZ"/>
        </w:rPr>
        <w:t> </w:t>
      </w:r>
      <w:r w:rsidRPr="00230958">
        <w:rPr>
          <w:rFonts w:ascii="Segoe UI" w:hAnsi="Segoe UI" w:cs="Segoe UI"/>
          <w:sz w:val="22"/>
          <w:szCs w:val="22"/>
        </w:rPr>
        <w:t>Přílo</w:t>
      </w:r>
      <w:r>
        <w:rPr>
          <w:rFonts w:ascii="Segoe UI" w:hAnsi="Segoe UI" w:cs="Segoe UI"/>
          <w:sz w:val="22"/>
          <w:szCs w:val="22"/>
          <w:lang w:val="cs-CZ"/>
        </w:rPr>
        <w:t>ze</w:t>
      </w:r>
      <w:r w:rsidRPr="00230958">
        <w:rPr>
          <w:rFonts w:ascii="Segoe UI" w:hAnsi="Segoe UI" w:cs="Segoe UI"/>
          <w:sz w:val="22"/>
          <w:szCs w:val="22"/>
        </w:rPr>
        <w:t xml:space="preserve"> č. 1 této Smlouvy (dále jen „</w:t>
      </w:r>
      <w:r w:rsidRPr="00230958">
        <w:rPr>
          <w:rFonts w:ascii="Segoe UI" w:hAnsi="Segoe UI" w:cs="Segoe UI"/>
          <w:b/>
          <w:sz w:val="22"/>
          <w:szCs w:val="22"/>
        </w:rPr>
        <w:t>Dokumentace</w:t>
      </w:r>
      <w:r w:rsidRPr="00230958">
        <w:rPr>
          <w:rFonts w:ascii="Segoe UI" w:hAnsi="Segoe UI" w:cs="Segoe UI"/>
          <w:b/>
          <w:sz w:val="22"/>
          <w:szCs w:val="22"/>
          <w:lang w:val="cs-CZ"/>
        </w:rPr>
        <w:t xml:space="preserve"> </w:t>
      </w:r>
      <w:r w:rsidR="00E21D3B">
        <w:rPr>
          <w:rFonts w:ascii="Segoe UI" w:hAnsi="Segoe UI" w:cs="Segoe UI"/>
          <w:b/>
          <w:sz w:val="22"/>
          <w:szCs w:val="22"/>
          <w:lang w:val="cs-CZ"/>
        </w:rPr>
        <w:t>dle GAP analýzy</w:t>
      </w:r>
      <w:r w:rsidRPr="00230958">
        <w:rPr>
          <w:rFonts w:ascii="Segoe UI" w:hAnsi="Segoe UI" w:cs="Segoe UI"/>
          <w:sz w:val="22"/>
          <w:szCs w:val="22"/>
        </w:rPr>
        <w:t>“);</w:t>
      </w:r>
    </w:p>
    <w:p w14:paraId="48739DB5" w14:textId="6412D182" w:rsidR="003146AC" w:rsidRPr="003146AC" w:rsidRDefault="00D84EF3" w:rsidP="003146AC">
      <w:pPr>
        <w:pStyle w:val="RLTextlnkuslovan"/>
        <w:numPr>
          <w:ilvl w:val="2"/>
          <w:numId w:val="1"/>
        </w:numPr>
        <w:spacing w:before="120" w:line="276" w:lineRule="auto"/>
        <w:rPr>
          <w:rFonts w:ascii="Segoe UI" w:hAnsi="Segoe UI" w:cs="Segoe UI"/>
          <w:sz w:val="22"/>
          <w:szCs w:val="22"/>
        </w:rPr>
      </w:pPr>
      <w:r w:rsidRPr="00230958">
        <w:rPr>
          <w:rFonts w:ascii="Segoe UI" w:hAnsi="Segoe UI" w:cs="Segoe UI"/>
          <w:sz w:val="22"/>
          <w:szCs w:val="22"/>
        </w:rPr>
        <w:t xml:space="preserve">vytvoření a dodání </w:t>
      </w:r>
      <w:r w:rsidR="0031209F" w:rsidRPr="00230958">
        <w:rPr>
          <w:rFonts w:ascii="Segoe UI" w:hAnsi="Segoe UI" w:cs="Segoe UI"/>
          <w:sz w:val="22"/>
          <w:szCs w:val="22"/>
        </w:rPr>
        <w:t xml:space="preserve">další technické a systémové </w:t>
      </w:r>
      <w:r w:rsidRPr="00230958">
        <w:rPr>
          <w:rFonts w:ascii="Segoe UI" w:hAnsi="Segoe UI" w:cs="Segoe UI"/>
          <w:sz w:val="22"/>
          <w:szCs w:val="22"/>
        </w:rPr>
        <w:t>dokumentace vztahující se k</w:t>
      </w:r>
      <w:r w:rsidR="00E85983" w:rsidRPr="00230958">
        <w:rPr>
          <w:rFonts w:ascii="Segoe UI" w:hAnsi="Segoe UI" w:cs="Segoe UI"/>
          <w:sz w:val="22"/>
          <w:szCs w:val="22"/>
        </w:rPr>
        <w:t> </w:t>
      </w:r>
      <w:r w:rsidR="00230958" w:rsidRPr="00230958">
        <w:rPr>
          <w:rFonts w:ascii="Segoe UI" w:hAnsi="Segoe UI" w:cs="Segoe UI"/>
          <w:sz w:val="22"/>
          <w:szCs w:val="22"/>
        </w:rPr>
        <w:t>dodávané</w:t>
      </w:r>
      <w:r w:rsidR="00230958" w:rsidRPr="00230958">
        <w:rPr>
          <w:rFonts w:ascii="Segoe UI" w:hAnsi="Segoe UI" w:cs="Segoe UI"/>
          <w:sz w:val="22"/>
          <w:szCs w:val="22"/>
          <w:lang w:val="cs-CZ"/>
        </w:rPr>
        <w:t>mu</w:t>
      </w:r>
      <w:r w:rsidR="00230958" w:rsidRPr="00230958">
        <w:rPr>
          <w:rFonts w:ascii="Segoe UI" w:hAnsi="Segoe UI" w:cs="Segoe UI"/>
          <w:sz w:val="22"/>
          <w:szCs w:val="22"/>
        </w:rPr>
        <w:t xml:space="preserve"> HW a SW </w:t>
      </w:r>
      <w:r w:rsidR="00E85983" w:rsidRPr="00230958">
        <w:rPr>
          <w:rFonts w:ascii="Segoe UI" w:hAnsi="Segoe UI" w:cs="Segoe UI"/>
          <w:sz w:val="22"/>
          <w:szCs w:val="22"/>
        </w:rPr>
        <w:t>v souladu s</w:t>
      </w:r>
      <w:r w:rsidR="00F95D59">
        <w:rPr>
          <w:rFonts w:ascii="Segoe UI" w:hAnsi="Segoe UI" w:cs="Segoe UI"/>
          <w:sz w:val="22"/>
          <w:szCs w:val="22"/>
        </w:rPr>
        <w:t> </w:t>
      </w:r>
      <w:r w:rsidR="00E85983" w:rsidRPr="00230958">
        <w:rPr>
          <w:rFonts w:ascii="Segoe UI" w:hAnsi="Segoe UI" w:cs="Segoe UI"/>
          <w:sz w:val="22"/>
          <w:szCs w:val="22"/>
        </w:rPr>
        <w:t>Technick</w:t>
      </w:r>
      <w:r w:rsidR="00F95D59">
        <w:rPr>
          <w:rFonts w:ascii="Segoe UI" w:hAnsi="Segoe UI" w:cs="Segoe UI"/>
          <w:sz w:val="22"/>
          <w:szCs w:val="22"/>
          <w:lang w:val="cs-CZ"/>
        </w:rPr>
        <w:t>ou dokumentací</w:t>
      </w:r>
      <w:r w:rsidR="0053029F">
        <w:rPr>
          <w:rFonts w:ascii="Segoe UI" w:hAnsi="Segoe UI" w:cs="Segoe UI"/>
          <w:sz w:val="22"/>
          <w:szCs w:val="22"/>
          <w:lang w:val="cs-CZ"/>
        </w:rPr>
        <w:t xml:space="preserve">, </w:t>
      </w:r>
      <w:r w:rsidR="0053029F" w:rsidRPr="00920D8D">
        <w:rPr>
          <w:rFonts w:ascii="Segoe UI" w:hAnsi="Segoe UI" w:cs="Segoe UI"/>
          <w:sz w:val="22"/>
          <w:szCs w:val="22"/>
          <w:lang w:val="cs-CZ"/>
        </w:rPr>
        <w:t xml:space="preserve">požadovanou v kapitole </w:t>
      </w:r>
      <w:r w:rsidR="001F4D85" w:rsidRPr="00920D8D">
        <w:rPr>
          <w:rFonts w:ascii="Segoe UI" w:hAnsi="Segoe UI" w:cs="Segoe UI"/>
          <w:sz w:val="22"/>
          <w:szCs w:val="22"/>
          <w:lang w:val="cs-CZ"/>
        </w:rPr>
        <w:t>Struktura projektové dokumentace</w:t>
      </w:r>
      <w:r w:rsidR="0053029F" w:rsidRPr="00920D8D">
        <w:rPr>
          <w:rFonts w:ascii="Segoe UI" w:hAnsi="Segoe UI" w:cs="Segoe UI"/>
          <w:sz w:val="22"/>
          <w:szCs w:val="22"/>
          <w:lang w:val="cs-CZ"/>
        </w:rPr>
        <w:t>, vymezené v</w:t>
      </w:r>
      <w:r w:rsidR="002418AF" w:rsidRPr="00920D8D">
        <w:rPr>
          <w:rFonts w:ascii="Segoe UI" w:hAnsi="Segoe UI" w:cs="Segoe UI"/>
          <w:sz w:val="22"/>
          <w:szCs w:val="22"/>
          <w:lang w:val="cs-CZ"/>
        </w:rPr>
        <w:t> </w:t>
      </w:r>
      <w:r w:rsidR="0053029F" w:rsidRPr="00920D8D">
        <w:rPr>
          <w:rFonts w:ascii="Segoe UI" w:hAnsi="Segoe UI" w:cs="Segoe UI"/>
          <w:sz w:val="22"/>
          <w:szCs w:val="22"/>
          <w:lang w:val="cs-CZ"/>
        </w:rPr>
        <w:t>Pří</w:t>
      </w:r>
      <w:r w:rsidR="002418AF" w:rsidRPr="00920D8D">
        <w:rPr>
          <w:rFonts w:ascii="Segoe UI" w:hAnsi="Segoe UI" w:cs="Segoe UI"/>
          <w:sz w:val="22"/>
          <w:szCs w:val="22"/>
          <w:lang w:val="cs-CZ"/>
        </w:rPr>
        <w:t>lo</w:t>
      </w:r>
      <w:r w:rsidR="0053029F" w:rsidRPr="00920D8D">
        <w:rPr>
          <w:rFonts w:ascii="Segoe UI" w:hAnsi="Segoe UI" w:cs="Segoe UI"/>
          <w:sz w:val="22"/>
          <w:szCs w:val="22"/>
          <w:lang w:val="cs-CZ"/>
        </w:rPr>
        <w:t>ze</w:t>
      </w:r>
      <w:r w:rsidR="002418AF" w:rsidRPr="00920D8D">
        <w:rPr>
          <w:rFonts w:ascii="Segoe UI" w:hAnsi="Segoe UI" w:cs="Segoe UI"/>
          <w:sz w:val="22"/>
          <w:szCs w:val="22"/>
          <w:lang w:val="cs-CZ"/>
        </w:rPr>
        <w:t xml:space="preserve"> č. </w:t>
      </w:r>
      <w:r w:rsidR="0053029F" w:rsidRPr="00920D8D">
        <w:rPr>
          <w:rFonts w:ascii="Segoe UI" w:hAnsi="Segoe UI" w:cs="Segoe UI"/>
          <w:sz w:val="22"/>
          <w:szCs w:val="22"/>
          <w:lang w:val="cs-CZ"/>
        </w:rPr>
        <w:t xml:space="preserve"> 1</w:t>
      </w:r>
      <w:r w:rsidR="002418AF" w:rsidRPr="00920D8D">
        <w:rPr>
          <w:rFonts w:ascii="Segoe UI" w:hAnsi="Segoe UI" w:cs="Segoe UI"/>
          <w:sz w:val="22"/>
          <w:szCs w:val="22"/>
          <w:lang w:val="cs-CZ"/>
        </w:rPr>
        <w:t xml:space="preserve"> této Smlouvy</w:t>
      </w:r>
      <w:r w:rsidR="002418AF">
        <w:rPr>
          <w:rFonts w:ascii="Segoe UI" w:hAnsi="Segoe UI" w:cs="Segoe UI"/>
          <w:sz w:val="22"/>
          <w:szCs w:val="22"/>
          <w:lang w:val="cs-CZ"/>
        </w:rPr>
        <w:t xml:space="preserve">, </w:t>
      </w:r>
      <w:ins w:id="13" w:author="Autor">
        <w:r w:rsidR="008D0F90" w:rsidRPr="008D0F90">
          <w:rPr>
            <w:rFonts w:ascii="Segoe UI" w:hAnsi="Segoe UI" w:cs="Segoe UI"/>
            <w:sz w:val="22"/>
            <w:szCs w:val="22"/>
            <w:lang w:val="cs-CZ"/>
          </w:rPr>
          <w:t xml:space="preserve">případně navazující na Dokumentaci dle GAP analýzy, </w:t>
        </w:r>
      </w:ins>
      <w:r w:rsidR="00E21D3B">
        <w:rPr>
          <w:rFonts w:ascii="Segoe UI" w:hAnsi="Segoe UI" w:cs="Segoe UI"/>
          <w:sz w:val="22"/>
          <w:szCs w:val="22"/>
          <w:lang w:val="cs-CZ"/>
        </w:rPr>
        <w:t>minimálně</w:t>
      </w:r>
      <w:r w:rsidR="0053029F">
        <w:rPr>
          <w:rFonts w:ascii="Segoe UI" w:hAnsi="Segoe UI" w:cs="Segoe UI"/>
          <w:sz w:val="22"/>
          <w:szCs w:val="22"/>
          <w:lang w:val="cs-CZ"/>
        </w:rPr>
        <w:t xml:space="preserve"> však </w:t>
      </w:r>
      <w:r w:rsidR="00E21D3B">
        <w:rPr>
          <w:rFonts w:ascii="Segoe UI" w:hAnsi="Segoe UI" w:cs="Segoe UI"/>
          <w:sz w:val="22"/>
          <w:szCs w:val="22"/>
          <w:lang w:val="cs-CZ"/>
        </w:rPr>
        <w:t>v následujícím rozsahu:</w:t>
      </w:r>
    </w:p>
    <w:p w14:paraId="1675F901" w14:textId="77777777" w:rsidR="003146AC"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popis topologie a funkčních vazeb celého řešení</w:t>
      </w:r>
      <w:r w:rsidR="003146AC">
        <w:rPr>
          <w:rFonts w:ascii="Segoe UI" w:hAnsi="Segoe UI" w:cs="Segoe UI"/>
          <w:sz w:val="22"/>
          <w:szCs w:val="22"/>
          <w:lang w:val="cs-CZ"/>
        </w:rPr>
        <w:t xml:space="preserve"> předmětu Smlouvy</w:t>
      </w:r>
      <w:r w:rsidRPr="003146AC">
        <w:rPr>
          <w:rFonts w:ascii="Segoe UI" w:hAnsi="Segoe UI" w:cs="Segoe UI"/>
          <w:sz w:val="22"/>
          <w:szCs w:val="22"/>
        </w:rPr>
        <w:t xml:space="preserve">, grafická schémata </w:t>
      </w:r>
      <w:r w:rsidR="0053029F">
        <w:rPr>
          <w:rFonts w:ascii="Segoe UI" w:hAnsi="Segoe UI" w:cs="Segoe UI"/>
          <w:sz w:val="22"/>
          <w:szCs w:val="22"/>
          <w:lang w:val="cs-CZ"/>
        </w:rPr>
        <w:t xml:space="preserve">zvlášť </w:t>
      </w:r>
      <w:r w:rsidRPr="003146AC">
        <w:rPr>
          <w:rFonts w:ascii="Segoe UI" w:hAnsi="Segoe UI" w:cs="Segoe UI"/>
          <w:sz w:val="22"/>
          <w:szCs w:val="22"/>
        </w:rPr>
        <w:t>fyzické i logické topologie a</w:t>
      </w:r>
      <w:r w:rsidR="003146AC">
        <w:rPr>
          <w:rFonts w:ascii="Segoe UI" w:hAnsi="Segoe UI" w:cs="Segoe UI"/>
          <w:sz w:val="22"/>
          <w:szCs w:val="22"/>
          <w:lang w:val="cs-CZ"/>
        </w:rPr>
        <w:t> </w:t>
      </w:r>
      <w:r w:rsidRPr="003146AC">
        <w:rPr>
          <w:rFonts w:ascii="Segoe UI" w:hAnsi="Segoe UI" w:cs="Segoe UI"/>
          <w:sz w:val="22"/>
          <w:szCs w:val="22"/>
        </w:rPr>
        <w:t>funkčních vazeb celého řešení</w:t>
      </w:r>
      <w:r w:rsidR="003146AC">
        <w:rPr>
          <w:rFonts w:ascii="Segoe UI" w:hAnsi="Segoe UI" w:cs="Segoe UI"/>
          <w:sz w:val="22"/>
          <w:szCs w:val="22"/>
          <w:lang w:val="cs-CZ"/>
        </w:rPr>
        <w:t xml:space="preserve"> předmětu Smlouvy</w:t>
      </w:r>
      <w:r w:rsidRPr="003146AC">
        <w:rPr>
          <w:rFonts w:ascii="Segoe UI" w:hAnsi="Segoe UI" w:cs="Segoe UI"/>
          <w:sz w:val="22"/>
          <w:szCs w:val="22"/>
        </w:rPr>
        <w:t xml:space="preserve"> včetně IP adres, portů a směrů komunikace</w:t>
      </w:r>
      <w:r w:rsidR="0053029F">
        <w:rPr>
          <w:rFonts w:ascii="Segoe UI" w:hAnsi="Segoe UI" w:cs="Segoe UI"/>
          <w:sz w:val="22"/>
          <w:szCs w:val="22"/>
          <w:lang w:val="cs-CZ"/>
        </w:rPr>
        <w:t>, atp</w:t>
      </w:r>
      <w:r w:rsidR="002418AF">
        <w:rPr>
          <w:rFonts w:ascii="Segoe UI" w:hAnsi="Segoe UI" w:cs="Segoe UI"/>
          <w:sz w:val="22"/>
          <w:szCs w:val="22"/>
          <w:lang w:val="cs-CZ"/>
        </w:rPr>
        <w:t>.</w:t>
      </w:r>
      <w:r w:rsidR="003146AC">
        <w:rPr>
          <w:rFonts w:ascii="Segoe UI" w:hAnsi="Segoe UI" w:cs="Segoe UI"/>
          <w:sz w:val="22"/>
          <w:szCs w:val="22"/>
          <w:lang w:val="cs-CZ"/>
        </w:rPr>
        <w:t>;</w:t>
      </w:r>
    </w:p>
    <w:p w14:paraId="46DE6372" w14:textId="77777777" w:rsidR="003146AC"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výpisy konfigurací všech technologických částí aktuálních v době předání</w:t>
      </w:r>
      <w:r w:rsidR="003146AC">
        <w:rPr>
          <w:rFonts w:ascii="Segoe UI" w:hAnsi="Segoe UI" w:cs="Segoe UI"/>
          <w:sz w:val="22"/>
          <w:szCs w:val="22"/>
          <w:lang w:val="cs-CZ"/>
        </w:rPr>
        <w:t xml:space="preserve"> </w:t>
      </w:r>
      <w:r w:rsidRPr="003146AC">
        <w:rPr>
          <w:rFonts w:ascii="Segoe UI" w:hAnsi="Segoe UI" w:cs="Segoe UI"/>
          <w:sz w:val="22"/>
          <w:szCs w:val="22"/>
        </w:rPr>
        <w:t>aktualizaci plánu pravidelné údržby</w:t>
      </w:r>
      <w:r w:rsidR="003146AC">
        <w:rPr>
          <w:rFonts w:ascii="Segoe UI" w:hAnsi="Segoe UI" w:cs="Segoe UI"/>
          <w:sz w:val="22"/>
          <w:szCs w:val="22"/>
          <w:lang w:val="cs-CZ"/>
        </w:rPr>
        <w:t>;</w:t>
      </w:r>
    </w:p>
    <w:p w14:paraId="5C99DC36" w14:textId="77777777" w:rsidR="003146AC" w:rsidRPr="003146AC" w:rsidRDefault="0053029F" w:rsidP="003146AC">
      <w:pPr>
        <w:pStyle w:val="RLTextlnkuslovan"/>
        <w:numPr>
          <w:ilvl w:val="0"/>
          <w:numId w:val="10"/>
        </w:numPr>
        <w:spacing w:before="120" w:line="276" w:lineRule="auto"/>
        <w:ind w:left="2835" w:hanging="283"/>
        <w:rPr>
          <w:rFonts w:ascii="Segoe UI" w:hAnsi="Segoe UI" w:cs="Segoe UI"/>
          <w:sz w:val="22"/>
          <w:szCs w:val="22"/>
        </w:rPr>
      </w:pPr>
      <w:r>
        <w:rPr>
          <w:rFonts w:ascii="Segoe UI" w:hAnsi="Segoe UI" w:cs="Segoe UI"/>
          <w:sz w:val="22"/>
          <w:szCs w:val="22"/>
          <w:lang w:val="cs-CZ"/>
        </w:rPr>
        <w:t>vytvoření nového</w:t>
      </w:r>
      <w:r w:rsidR="00E21D3B" w:rsidRPr="003146AC">
        <w:rPr>
          <w:rFonts w:ascii="Segoe UI" w:hAnsi="Segoe UI" w:cs="Segoe UI"/>
          <w:sz w:val="22"/>
          <w:szCs w:val="22"/>
        </w:rPr>
        <w:t xml:space="preserve"> plánu zálohování</w:t>
      </w:r>
      <w:r w:rsidR="003146AC">
        <w:rPr>
          <w:rFonts w:ascii="Segoe UI" w:hAnsi="Segoe UI" w:cs="Segoe UI"/>
          <w:sz w:val="22"/>
          <w:szCs w:val="22"/>
          <w:lang w:val="cs-CZ"/>
        </w:rPr>
        <w:t>;</w:t>
      </w:r>
    </w:p>
    <w:p w14:paraId="15A1EE9E" w14:textId="77777777" w:rsidR="003146AC" w:rsidRPr="003146AC" w:rsidRDefault="0053029F" w:rsidP="003146AC">
      <w:pPr>
        <w:pStyle w:val="RLTextlnkuslovan"/>
        <w:numPr>
          <w:ilvl w:val="0"/>
          <w:numId w:val="10"/>
        </w:numPr>
        <w:spacing w:before="120" w:line="276" w:lineRule="auto"/>
        <w:ind w:left="2835" w:hanging="283"/>
        <w:rPr>
          <w:rFonts w:ascii="Segoe UI" w:hAnsi="Segoe UI" w:cs="Segoe UI"/>
          <w:sz w:val="22"/>
          <w:szCs w:val="22"/>
        </w:rPr>
      </w:pPr>
      <w:r>
        <w:rPr>
          <w:rFonts w:ascii="Segoe UI" w:hAnsi="Segoe UI" w:cs="Segoe UI"/>
          <w:sz w:val="22"/>
          <w:szCs w:val="22"/>
          <w:lang w:val="cs-CZ"/>
        </w:rPr>
        <w:t>detailně, po krocích,</w:t>
      </w:r>
      <w:r w:rsidR="002418AF">
        <w:rPr>
          <w:rFonts w:ascii="Segoe UI" w:hAnsi="Segoe UI" w:cs="Segoe UI"/>
          <w:sz w:val="22"/>
          <w:szCs w:val="22"/>
          <w:lang w:val="cs-CZ"/>
        </w:rPr>
        <w:t xml:space="preserve"> </w:t>
      </w:r>
      <w:r>
        <w:rPr>
          <w:rFonts w:ascii="Segoe UI" w:hAnsi="Segoe UI" w:cs="Segoe UI"/>
          <w:sz w:val="22"/>
          <w:szCs w:val="22"/>
          <w:lang w:val="cs-CZ"/>
        </w:rPr>
        <w:t xml:space="preserve">popsaný </w:t>
      </w:r>
      <w:r w:rsidR="00E21D3B" w:rsidRPr="003146AC">
        <w:rPr>
          <w:rFonts w:ascii="Segoe UI" w:hAnsi="Segoe UI" w:cs="Segoe UI"/>
          <w:sz w:val="22"/>
          <w:szCs w:val="22"/>
        </w:rPr>
        <w:t>plán obnovy p</w:t>
      </w:r>
      <w:r>
        <w:rPr>
          <w:rFonts w:ascii="Segoe UI" w:hAnsi="Segoe UI" w:cs="Segoe UI"/>
          <w:sz w:val="22"/>
          <w:szCs w:val="22"/>
          <w:lang w:val="cs-CZ"/>
        </w:rPr>
        <w:t>ři</w:t>
      </w:r>
      <w:r w:rsidR="00E21D3B" w:rsidRPr="003146AC">
        <w:rPr>
          <w:rFonts w:ascii="Segoe UI" w:hAnsi="Segoe UI" w:cs="Segoe UI"/>
          <w:sz w:val="22"/>
          <w:szCs w:val="22"/>
        </w:rPr>
        <w:t xml:space="preserve"> výpadku ve variantě od plné obnovy formou nových instalací po obnovu jednotlivých částí s využitím existujících záloh</w:t>
      </w:r>
      <w:r w:rsidR="003146AC">
        <w:rPr>
          <w:rFonts w:ascii="Segoe UI" w:hAnsi="Segoe UI" w:cs="Segoe UI"/>
          <w:sz w:val="22"/>
          <w:szCs w:val="22"/>
          <w:lang w:val="cs-CZ"/>
        </w:rPr>
        <w:t>;</w:t>
      </w:r>
    </w:p>
    <w:p w14:paraId="004BE590" w14:textId="77777777" w:rsidR="003146AC"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t>popis reakce HA vlastností na výpadek u částí definovaných jako HA</w:t>
      </w:r>
      <w:r w:rsidR="0053029F">
        <w:rPr>
          <w:rFonts w:ascii="Segoe UI" w:hAnsi="Segoe UI" w:cs="Segoe UI"/>
          <w:sz w:val="22"/>
          <w:szCs w:val="22"/>
          <w:lang w:val="cs-CZ"/>
        </w:rPr>
        <w:t xml:space="preserve"> včetně reakcí na mimořádné události</w:t>
      </w:r>
      <w:r w:rsidR="003146AC">
        <w:rPr>
          <w:rFonts w:ascii="Segoe UI" w:hAnsi="Segoe UI" w:cs="Segoe UI"/>
          <w:sz w:val="22"/>
          <w:szCs w:val="22"/>
          <w:lang w:val="cs-CZ"/>
        </w:rPr>
        <w:t>;</w:t>
      </w:r>
    </w:p>
    <w:p w14:paraId="7AB287B2" w14:textId="636AF441" w:rsidR="003146AC" w:rsidRPr="008D0F90" w:rsidRDefault="00E21D3B" w:rsidP="003146AC">
      <w:pPr>
        <w:pStyle w:val="RLTextlnkuslovan"/>
        <w:numPr>
          <w:ilvl w:val="0"/>
          <w:numId w:val="10"/>
        </w:numPr>
        <w:spacing w:before="120" w:line="276" w:lineRule="auto"/>
        <w:ind w:left="2835" w:hanging="283"/>
        <w:rPr>
          <w:ins w:id="14" w:author="Autor"/>
          <w:rFonts w:ascii="Segoe UI" w:hAnsi="Segoe UI" w:cs="Segoe UI"/>
          <w:sz w:val="22"/>
          <w:szCs w:val="22"/>
        </w:rPr>
      </w:pPr>
      <w:r w:rsidRPr="003146AC">
        <w:rPr>
          <w:rFonts w:ascii="Segoe UI" w:hAnsi="Segoe UI" w:cs="Segoe UI"/>
          <w:sz w:val="22"/>
          <w:szCs w:val="22"/>
        </w:rPr>
        <w:t>soupis licenčních kódů a instalačních médií (úložišť) v separátním dokumentu</w:t>
      </w:r>
      <w:r w:rsidR="003146AC">
        <w:rPr>
          <w:rFonts w:ascii="Segoe UI" w:hAnsi="Segoe UI" w:cs="Segoe UI"/>
          <w:sz w:val="22"/>
          <w:szCs w:val="22"/>
          <w:lang w:val="cs-CZ"/>
        </w:rPr>
        <w:t>;</w:t>
      </w:r>
    </w:p>
    <w:p w14:paraId="1399D9D8" w14:textId="77777777" w:rsidR="008D0F90" w:rsidRPr="00D6315E" w:rsidRDefault="008D0F90" w:rsidP="008D0F90">
      <w:pPr>
        <w:pStyle w:val="RLTextlnkuslovan"/>
        <w:numPr>
          <w:ilvl w:val="0"/>
          <w:numId w:val="10"/>
        </w:numPr>
        <w:spacing w:before="120" w:line="276" w:lineRule="auto"/>
        <w:ind w:left="2835" w:hanging="283"/>
        <w:rPr>
          <w:ins w:id="15" w:author="Autor"/>
          <w:rFonts w:ascii="Segoe UI" w:hAnsi="Segoe UI" w:cs="Segoe UI"/>
          <w:sz w:val="22"/>
          <w:szCs w:val="22"/>
        </w:rPr>
      </w:pPr>
      <w:ins w:id="16" w:author="Autor">
        <w:r>
          <w:rPr>
            <w:rFonts w:ascii="Segoe UI" w:hAnsi="Segoe UI" w:cs="Segoe UI"/>
            <w:sz w:val="22"/>
            <w:szCs w:val="22"/>
            <w:lang w:val="cs-CZ"/>
          </w:rPr>
          <w:t>separátní dokument, aktualizovanou analýzu rizik s hodnotami po provedení implementace navržených opatření v rámci projektu dle metodiky Objednatele</w:t>
        </w:r>
        <w:r>
          <w:rPr>
            <w:rFonts w:ascii="Segoe UI" w:hAnsi="Segoe UI" w:cs="Segoe UI"/>
            <w:sz w:val="22"/>
            <w:szCs w:val="22"/>
            <w:lang w:val="en-US"/>
          </w:rPr>
          <w:t>;</w:t>
        </w:r>
      </w:ins>
    </w:p>
    <w:p w14:paraId="1046FE7A" w14:textId="77777777" w:rsidR="008D0F90" w:rsidRPr="00D6315E" w:rsidRDefault="008D0F90" w:rsidP="008D0F90">
      <w:pPr>
        <w:pStyle w:val="RLTextlnkuslovan"/>
        <w:numPr>
          <w:ilvl w:val="0"/>
          <w:numId w:val="10"/>
        </w:numPr>
        <w:spacing w:before="120" w:line="276" w:lineRule="auto"/>
        <w:ind w:left="2835" w:hanging="283"/>
        <w:rPr>
          <w:ins w:id="17" w:author="Autor"/>
          <w:rFonts w:ascii="Segoe UI" w:hAnsi="Segoe UI" w:cs="Segoe UI"/>
          <w:sz w:val="22"/>
          <w:szCs w:val="22"/>
        </w:rPr>
      </w:pPr>
      <w:ins w:id="18" w:author="Autor">
        <w:r>
          <w:rPr>
            <w:rFonts w:ascii="Segoe UI" w:hAnsi="Segoe UI" w:cs="Segoe UI"/>
            <w:sz w:val="22"/>
            <w:szCs w:val="22"/>
            <w:lang w:val="cs-CZ"/>
          </w:rPr>
          <w:t>identifikace dalších doporučených nápravných opatření na základě analýzy rizik;</w:t>
        </w:r>
      </w:ins>
    </w:p>
    <w:p w14:paraId="19295887" w14:textId="4485451C" w:rsidR="008D0F90" w:rsidRPr="008D0F90" w:rsidRDefault="008D0F90" w:rsidP="008D0F90">
      <w:pPr>
        <w:pStyle w:val="RLTextlnkuslovan"/>
        <w:numPr>
          <w:ilvl w:val="0"/>
          <w:numId w:val="10"/>
        </w:numPr>
        <w:spacing w:before="120" w:line="276" w:lineRule="auto"/>
        <w:ind w:left="2835" w:hanging="283"/>
        <w:rPr>
          <w:rFonts w:ascii="Segoe UI" w:hAnsi="Segoe UI" w:cs="Segoe UI"/>
          <w:sz w:val="22"/>
          <w:szCs w:val="22"/>
        </w:rPr>
      </w:pPr>
      <w:ins w:id="19" w:author="Autor">
        <w:r>
          <w:rPr>
            <w:rFonts w:ascii="Segoe UI" w:hAnsi="Segoe UI" w:cs="Segoe UI"/>
            <w:sz w:val="22"/>
            <w:szCs w:val="22"/>
            <w:lang w:val="cs-CZ"/>
          </w:rPr>
          <w:t>separátní dokument, aktualizovaný plán zvládání rizik s hodnotami po provedení implementace navržených opatření v rámci projektu;</w:t>
        </w:r>
      </w:ins>
    </w:p>
    <w:p w14:paraId="2E0CB552" w14:textId="77777777" w:rsidR="00E21D3B" w:rsidRPr="003146AC" w:rsidRDefault="00E21D3B" w:rsidP="003146AC">
      <w:pPr>
        <w:pStyle w:val="RLTextlnkuslovan"/>
        <w:numPr>
          <w:ilvl w:val="0"/>
          <w:numId w:val="10"/>
        </w:numPr>
        <w:spacing w:before="120" w:line="276" w:lineRule="auto"/>
        <w:ind w:left="2835" w:hanging="283"/>
        <w:rPr>
          <w:rFonts w:ascii="Segoe UI" w:hAnsi="Segoe UI" w:cs="Segoe UI"/>
          <w:sz w:val="22"/>
          <w:szCs w:val="22"/>
        </w:rPr>
      </w:pPr>
      <w:r w:rsidRPr="003146AC">
        <w:rPr>
          <w:rFonts w:ascii="Segoe UI" w:hAnsi="Segoe UI" w:cs="Segoe UI"/>
          <w:sz w:val="22"/>
          <w:szCs w:val="22"/>
        </w:rPr>
        <w:lastRenderedPageBreak/>
        <w:t>soupis hesel v separátním dokumentu</w:t>
      </w:r>
      <w:r w:rsidR="0053029F">
        <w:rPr>
          <w:rFonts w:ascii="Segoe UI" w:hAnsi="Segoe UI" w:cs="Segoe UI"/>
          <w:sz w:val="22"/>
          <w:szCs w:val="22"/>
          <w:lang w:val="cs-CZ"/>
        </w:rPr>
        <w:t>, v jiné dokumentac</w:t>
      </w:r>
      <w:r w:rsidR="002418AF">
        <w:rPr>
          <w:rFonts w:ascii="Segoe UI" w:hAnsi="Segoe UI" w:cs="Segoe UI"/>
          <w:sz w:val="22"/>
          <w:szCs w:val="22"/>
          <w:lang w:val="cs-CZ"/>
        </w:rPr>
        <w:t>i</w:t>
      </w:r>
      <w:r w:rsidR="0053029F">
        <w:rPr>
          <w:rFonts w:ascii="Segoe UI" w:hAnsi="Segoe UI" w:cs="Segoe UI"/>
          <w:sz w:val="22"/>
          <w:szCs w:val="22"/>
          <w:lang w:val="cs-CZ"/>
        </w:rPr>
        <w:t xml:space="preserve"> nebude žádné heslo uvedeno, pouze odkaz na </w:t>
      </w:r>
      <w:r w:rsidR="00DF69AB">
        <w:rPr>
          <w:rFonts w:ascii="Segoe UI" w:hAnsi="Segoe UI" w:cs="Segoe UI"/>
          <w:sz w:val="22"/>
          <w:szCs w:val="22"/>
          <w:lang w:val="cs-CZ"/>
        </w:rPr>
        <w:t>konkrétní heslo v dokumentu hesel</w:t>
      </w:r>
      <w:r w:rsidR="002418AF">
        <w:rPr>
          <w:rFonts w:ascii="Segoe UI" w:hAnsi="Segoe UI" w:cs="Segoe UI"/>
          <w:sz w:val="22"/>
          <w:szCs w:val="22"/>
          <w:lang w:val="cs-CZ"/>
        </w:rPr>
        <w:t>.</w:t>
      </w:r>
    </w:p>
    <w:p w14:paraId="3894E42E" w14:textId="77777777" w:rsidR="00C84499" w:rsidRDefault="00E85983" w:rsidP="00E21D3B">
      <w:pPr>
        <w:pStyle w:val="RLTextlnkuslovan"/>
        <w:numPr>
          <w:ilvl w:val="0"/>
          <w:numId w:val="0"/>
        </w:numPr>
        <w:spacing w:before="120" w:line="276" w:lineRule="auto"/>
        <w:ind w:left="2155"/>
        <w:rPr>
          <w:rFonts w:ascii="Segoe UI" w:hAnsi="Segoe UI" w:cs="Segoe UI"/>
          <w:sz w:val="22"/>
          <w:szCs w:val="22"/>
        </w:rPr>
      </w:pPr>
      <w:r w:rsidRPr="00230958">
        <w:rPr>
          <w:rFonts w:ascii="Segoe UI" w:hAnsi="Segoe UI" w:cs="Segoe UI"/>
          <w:sz w:val="22"/>
          <w:szCs w:val="22"/>
        </w:rPr>
        <w:t xml:space="preserve"> </w:t>
      </w:r>
      <w:r w:rsidR="002223A1" w:rsidRPr="00230958">
        <w:rPr>
          <w:rFonts w:ascii="Segoe UI" w:hAnsi="Segoe UI" w:cs="Segoe UI"/>
          <w:sz w:val="22"/>
          <w:szCs w:val="22"/>
        </w:rPr>
        <w:t>(dále jen „</w:t>
      </w:r>
      <w:r w:rsidR="002223A1" w:rsidRPr="00230958">
        <w:rPr>
          <w:rFonts w:ascii="Segoe UI" w:hAnsi="Segoe UI" w:cs="Segoe UI"/>
          <w:b/>
          <w:sz w:val="22"/>
          <w:szCs w:val="22"/>
        </w:rPr>
        <w:t>Dokumentace</w:t>
      </w:r>
      <w:r w:rsidR="00230958" w:rsidRPr="00230958">
        <w:rPr>
          <w:rFonts w:ascii="Segoe UI" w:hAnsi="Segoe UI" w:cs="Segoe UI"/>
          <w:b/>
          <w:sz w:val="22"/>
          <w:szCs w:val="22"/>
          <w:lang w:val="cs-CZ"/>
        </w:rPr>
        <w:t xml:space="preserve"> realizovaného řešení</w:t>
      </w:r>
      <w:r w:rsidR="002223A1" w:rsidRPr="00230958">
        <w:rPr>
          <w:rFonts w:ascii="Segoe UI" w:hAnsi="Segoe UI" w:cs="Segoe UI"/>
          <w:sz w:val="22"/>
          <w:szCs w:val="22"/>
        </w:rPr>
        <w:t>“)</w:t>
      </w:r>
      <w:r w:rsidR="00344F89" w:rsidRPr="00230958">
        <w:rPr>
          <w:rFonts w:ascii="Segoe UI" w:hAnsi="Segoe UI" w:cs="Segoe UI"/>
          <w:sz w:val="22"/>
          <w:szCs w:val="22"/>
        </w:rPr>
        <w:t>;</w:t>
      </w:r>
    </w:p>
    <w:p w14:paraId="430286F0" w14:textId="77777777" w:rsidR="0013396A" w:rsidRPr="00BB5371" w:rsidRDefault="00E05D68" w:rsidP="00E05D68">
      <w:pPr>
        <w:pStyle w:val="Odstavecseseznamem"/>
        <w:numPr>
          <w:ilvl w:val="2"/>
          <w:numId w:val="1"/>
        </w:numPr>
        <w:spacing w:before="120" w:line="276" w:lineRule="auto"/>
        <w:contextualSpacing w:val="0"/>
        <w:jc w:val="both"/>
        <w:rPr>
          <w:rFonts w:ascii="Segoe UI" w:hAnsi="Segoe UI" w:cs="Segoe UI"/>
          <w:sz w:val="22"/>
          <w:szCs w:val="22"/>
        </w:rPr>
      </w:pPr>
      <w:r w:rsidRPr="00E05D68">
        <w:rPr>
          <w:rFonts w:ascii="Segoe UI" w:hAnsi="Segoe UI" w:cs="Segoe UI"/>
          <w:sz w:val="22"/>
          <w:szCs w:val="22"/>
        </w:rPr>
        <w:t xml:space="preserve">poskytování služeb projektového managementu, což zahrnuje zejména řízení kvality a řízení změn, metodické vedení </w:t>
      </w:r>
      <w:r>
        <w:rPr>
          <w:rFonts w:ascii="Segoe UI" w:hAnsi="Segoe UI" w:cs="Segoe UI"/>
          <w:sz w:val="22"/>
          <w:szCs w:val="22"/>
          <w:lang w:val="cs-CZ"/>
        </w:rPr>
        <w:t>plnění Smlouvy</w:t>
      </w:r>
      <w:r w:rsidRPr="00E05D68">
        <w:rPr>
          <w:rFonts w:ascii="Segoe UI" w:hAnsi="Segoe UI" w:cs="Segoe UI"/>
          <w:sz w:val="22"/>
          <w:szCs w:val="22"/>
        </w:rPr>
        <w:t xml:space="preserve"> v součinnosti s Objednatelem po celou dobu trvání Smlouvy s důrazem na plnění stanovených cílů </w:t>
      </w:r>
      <w:r>
        <w:rPr>
          <w:rFonts w:ascii="Segoe UI" w:hAnsi="Segoe UI" w:cs="Segoe UI"/>
          <w:sz w:val="22"/>
          <w:szCs w:val="22"/>
          <w:lang w:val="cs-CZ"/>
        </w:rPr>
        <w:t>Smlouvy</w:t>
      </w:r>
      <w:r w:rsidRPr="00E05D68">
        <w:rPr>
          <w:rFonts w:ascii="Segoe UI" w:hAnsi="Segoe UI" w:cs="Segoe UI"/>
          <w:sz w:val="22"/>
          <w:szCs w:val="22"/>
        </w:rPr>
        <w:t>, jakost, stanovený harmonogram a cenu, včetně sledování a řešení rizikových faktorů a řešení problémů vzniklých v průběhu p</w:t>
      </w:r>
      <w:r>
        <w:rPr>
          <w:rFonts w:ascii="Segoe UI" w:hAnsi="Segoe UI" w:cs="Segoe UI"/>
          <w:sz w:val="22"/>
          <w:szCs w:val="22"/>
          <w:lang w:val="cs-CZ"/>
        </w:rPr>
        <w:t>lnění Smlouvy</w:t>
      </w:r>
      <w:r w:rsidRPr="00E05D68">
        <w:rPr>
          <w:rFonts w:ascii="Segoe UI" w:hAnsi="Segoe UI" w:cs="Segoe UI"/>
          <w:sz w:val="22"/>
          <w:szCs w:val="22"/>
        </w:rPr>
        <w:t xml:space="preserve">. Základní pravidla </w:t>
      </w:r>
      <w:r w:rsidR="003115DF" w:rsidRPr="00E05D68">
        <w:rPr>
          <w:rFonts w:ascii="Segoe UI" w:hAnsi="Segoe UI" w:cs="Segoe UI"/>
          <w:sz w:val="22"/>
          <w:szCs w:val="22"/>
        </w:rPr>
        <w:t xml:space="preserve">projektového managementu </w:t>
      </w:r>
      <w:r w:rsidR="00AD3AB5">
        <w:rPr>
          <w:rFonts w:ascii="Segoe UI" w:hAnsi="Segoe UI" w:cs="Segoe UI"/>
          <w:sz w:val="22"/>
          <w:szCs w:val="22"/>
          <w:lang w:val="cs-CZ"/>
        </w:rPr>
        <w:t>se budou řídit pravidly PRINCE2 nebo obdobnými pravidly dle certifikace člena realizačního týmu Poskytovatele na pozici projektový manažer</w:t>
      </w:r>
      <w:r w:rsidR="00BB5371">
        <w:rPr>
          <w:rFonts w:ascii="Segoe UI" w:hAnsi="Segoe UI" w:cs="Segoe UI"/>
          <w:sz w:val="22"/>
          <w:szCs w:val="22"/>
          <w:lang w:val="cs-CZ"/>
        </w:rPr>
        <w:t xml:space="preserve"> </w:t>
      </w:r>
      <w:r w:rsidR="00BB5371" w:rsidRPr="00230958">
        <w:rPr>
          <w:rFonts w:ascii="Segoe UI" w:hAnsi="Segoe UI" w:cs="Segoe UI"/>
          <w:sz w:val="22"/>
          <w:szCs w:val="22"/>
        </w:rPr>
        <w:t>(dále jen „</w:t>
      </w:r>
      <w:r w:rsidR="00BB5371">
        <w:rPr>
          <w:rFonts w:ascii="Segoe UI" w:hAnsi="Segoe UI" w:cs="Segoe UI"/>
          <w:b/>
          <w:sz w:val="22"/>
          <w:szCs w:val="22"/>
          <w:lang w:val="cs-CZ"/>
        </w:rPr>
        <w:t>Služby projektového managementu</w:t>
      </w:r>
      <w:r w:rsidR="00BB5371" w:rsidRPr="00230958">
        <w:rPr>
          <w:rFonts w:ascii="Segoe UI" w:hAnsi="Segoe UI" w:cs="Segoe UI"/>
          <w:sz w:val="22"/>
          <w:szCs w:val="22"/>
        </w:rPr>
        <w:t>“)</w:t>
      </w:r>
      <w:r w:rsidR="00BB5371">
        <w:rPr>
          <w:rFonts w:ascii="Segoe UI" w:hAnsi="Segoe UI" w:cs="Segoe UI"/>
          <w:sz w:val="22"/>
          <w:szCs w:val="22"/>
          <w:lang w:val="cs-CZ"/>
        </w:rPr>
        <w:t>;</w:t>
      </w:r>
    </w:p>
    <w:p w14:paraId="52FF70F0" w14:textId="77777777" w:rsidR="001360A7" w:rsidRPr="0013396A" w:rsidRDefault="00BB5371" w:rsidP="0013396A">
      <w:pPr>
        <w:pStyle w:val="Odstavecseseznamem"/>
        <w:numPr>
          <w:ilvl w:val="2"/>
          <w:numId w:val="1"/>
        </w:numPr>
        <w:spacing w:before="120" w:line="276" w:lineRule="auto"/>
        <w:contextualSpacing w:val="0"/>
        <w:jc w:val="both"/>
        <w:rPr>
          <w:rFonts w:ascii="Segoe UI" w:hAnsi="Segoe UI" w:cs="Segoe UI"/>
          <w:sz w:val="22"/>
          <w:szCs w:val="22"/>
        </w:rPr>
      </w:pPr>
      <w:r w:rsidRPr="0013396A">
        <w:rPr>
          <w:rFonts w:ascii="Segoe UI" w:hAnsi="Segoe UI" w:cs="Segoe UI"/>
          <w:sz w:val="22"/>
          <w:szCs w:val="22"/>
        </w:rPr>
        <w:t>souhrnné školení dle požadavků Objednatele v rozsahu a způsobem popsaným v této Smlouvě (dále jen „</w:t>
      </w:r>
      <w:r w:rsidRPr="0013396A">
        <w:rPr>
          <w:rFonts w:ascii="Segoe UI" w:hAnsi="Segoe UI" w:cs="Segoe UI"/>
          <w:b/>
          <w:sz w:val="22"/>
          <w:szCs w:val="22"/>
        </w:rPr>
        <w:t>Školení</w:t>
      </w:r>
      <w:r w:rsidRPr="0013396A">
        <w:rPr>
          <w:rFonts w:ascii="Segoe UI" w:hAnsi="Segoe UI" w:cs="Segoe UI"/>
          <w:sz w:val="22"/>
          <w:szCs w:val="22"/>
        </w:rPr>
        <w:t>“).</w:t>
      </w:r>
    </w:p>
    <w:p w14:paraId="2C9C9988" w14:textId="77777777" w:rsidR="00F042DD" w:rsidRPr="00230958" w:rsidRDefault="00F042DD" w:rsidP="00EB0C20">
      <w:pPr>
        <w:pStyle w:val="RLTextlnkuslovan"/>
        <w:numPr>
          <w:ilvl w:val="0"/>
          <w:numId w:val="0"/>
        </w:numPr>
        <w:spacing w:before="120" w:line="276" w:lineRule="auto"/>
        <w:ind w:left="1474"/>
        <w:rPr>
          <w:rFonts w:ascii="Segoe UI" w:hAnsi="Segoe UI" w:cs="Segoe UI"/>
          <w:sz w:val="22"/>
          <w:szCs w:val="22"/>
        </w:rPr>
      </w:pPr>
      <w:r w:rsidRPr="00230958">
        <w:rPr>
          <w:rFonts w:ascii="Segoe UI" w:hAnsi="Segoe UI" w:cs="Segoe UI"/>
          <w:sz w:val="22"/>
          <w:szCs w:val="22"/>
        </w:rPr>
        <w:t>(dále vytvoření</w:t>
      </w:r>
      <w:r w:rsidR="00F95D59">
        <w:rPr>
          <w:rFonts w:ascii="Segoe UI" w:hAnsi="Segoe UI" w:cs="Segoe UI"/>
          <w:sz w:val="22"/>
          <w:szCs w:val="22"/>
          <w:lang w:val="cs-CZ"/>
        </w:rPr>
        <w:t xml:space="preserve"> a dodání</w:t>
      </w:r>
      <w:r w:rsidRPr="00230958">
        <w:rPr>
          <w:rFonts w:ascii="Segoe UI" w:hAnsi="Segoe UI" w:cs="Segoe UI"/>
          <w:sz w:val="22"/>
          <w:szCs w:val="22"/>
        </w:rPr>
        <w:t xml:space="preserve"> </w:t>
      </w:r>
      <w:r w:rsidR="00EB0C20">
        <w:rPr>
          <w:rFonts w:ascii="Segoe UI" w:hAnsi="Segoe UI" w:cs="Segoe UI"/>
          <w:sz w:val="22"/>
          <w:szCs w:val="22"/>
          <w:lang w:val="cs-CZ"/>
        </w:rPr>
        <w:t>Prováděcí</w:t>
      </w:r>
      <w:r w:rsidR="00E85983" w:rsidRPr="00230958">
        <w:rPr>
          <w:rFonts w:ascii="Segoe UI" w:hAnsi="Segoe UI" w:cs="Segoe UI"/>
          <w:sz w:val="22"/>
          <w:szCs w:val="22"/>
        </w:rPr>
        <w:t xml:space="preserve"> </w:t>
      </w:r>
      <w:r w:rsidR="00F100CB">
        <w:rPr>
          <w:rFonts w:ascii="Segoe UI" w:hAnsi="Segoe UI" w:cs="Segoe UI"/>
          <w:sz w:val="22"/>
          <w:szCs w:val="22"/>
          <w:lang w:val="cs-CZ"/>
        </w:rPr>
        <w:t>dokumentace</w:t>
      </w:r>
      <w:r w:rsidR="0012107C" w:rsidRPr="00230958">
        <w:rPr>
          <w:rFonts w:ascii="Segoe UI" w:hAnsi="Segoe UI" w:cs="Segoe UI"/>
          <w:sz w:val="22"/>
          <w:szCs w:val="22"/>
        </w:rPr>
        <w:t>,</w:t>
      </w:r>
      <w:r w:rsidR="00782CF0" w:rsidRPr="00230958">
        <w:rPr>
          <w:rFonts w:ascii="Segoe UI" w:hAnsi="Segoe UI" w:cs="Segoe UI"/>
          <w:sz w:val="22"/>
          <w:szCs w:val="22"/>
        </w:rPr>
        <w:t xml:space="preserve"> </w:t>
      </w:r>
      <w:r w:rsidRPr="00230958">
        <w:rPr>
          <w:rFonts w:ascii="Segoe UI" w:hAnsi="Segoe UI" w:cs="Segoe UI"/>
          <w:sz w:val="22"/>
          <w:szCs w:val="22"/>
        </w:rPr>
        <w:t>Implementace</w:t>
      </w:r>
      <w:r w:rsidR="00F95D59">
        <w:rPr>
          <w:rFonts w:ascii="Segoe UI" w:hAnsi="Segoe UI" w:cs="Segoe UI"/>
          <w:sz w:val="22"/>
          <w:szCs w:val="22"/>
          <w:lang w:val="cs-CZ"/>
        </w:rPr>
        <w:t xml:space="preserve">, Testovací provoz, </w:t>
      </w:r>
      <w:r w:rsidRPr="00230958">
        <w:rPr>
          <w:rFonts w:ascii="Segoe UI" w:hAnsi="Segoe UI" w:cs="Segoe UI"/>
          <w:sz w:val="22"/>
          <w:szCs w:val="22"/>
        </w:rPr>
        <w:t xml:space="preserve">vytvoření a dodání </w:t>
      </w:r>
      <w:r w:rsidR="007C0E98">
        <w:rPr>
          <w:rFonts w:ascii="Segoe UI" w:hAnsi="Segoe UI" w:cs="Segoe UI"/>
          <w:sz w:val="22"/>
          <w:szCs w:val="22"/>
          <w:lang w:val="cs-CZ"/>
        </w:rPr>
        <w:t xml:space="preserve">Dokumentace dle GAP analýzy a </w:t>
      </w:r>
      <w:r w:rsidRPr="00230958">
        <w:rPr>
          <w:rFonts w:ascii="Segoe UI" w:hAnsi="Segoe UI" w:cs="Segoe UI"/>
          <w:sz w:val="22"/>
          <w:szCs w:val="22"/>
        </w:rPr>
        <w:t>Dokumentace</w:t>
      </w:r>
      <w:r w:rsidR="00F95D59">
        <w:rPr>
          <w:rFonts w:ascii="Segoe UI" w:hAnsi="Segoe UI" w:cs="Segoe UI"/>
          <w:sz w:val="22"/>
          <w:szCs w:val="22"/>
          <w:lang w:val="cs-CZ"/>
        </w:rPr>
        <w:t xml:space="preserve"> realizovaného řešení</w:t>
      </w:r>
      <w:r w:rsidR="0013396A">
        <w:rPr>
          <w:rFonts w:ascii="Segoe UI" w:hAnsi="Segoe UI" w:cs="Segoe UI"/>
          <w:sz w:val="22"/>
          <w:szCs w:val="22"/>
          <w:lang w:val="cs-CZ"/>
        </w:rPr>
        <w:t xml:space="preserve">, </w:t>
      </w:r>
      <w:r w:rsidR="00BB5371">
        <w:rPr>
          <w:rFonts w:ascii="Segoe UI" w:hAnsi="Segoe UI" w:cs="Segoe UI"/>
          <w:sz w:val="22"/>
          <w:szCs w:val="22"/>
          <w:lang w:val="cs-CZ"/>
        </w:rPr>
        <w:t>Služby projektového managementu</w:t>
      </w:r>
      <w:r w:rsidR="0013396A">
        <w:rPr>
          <w:rFonts w:ascii="Segoe UI" w:hAnsi="Segoe UI" w:cs="Segoe UI"/>
          <w:sz w:val="22"/>
          <w:szCs w:val="22"/>
          <w:lang w:val="cs-CZ"/>
        </w:rPr>
        <w:t xml:space="preserve"> a Školení</w:t>
      </w:r>
      <w:r w:rsidR="001F4CA2" w:rsidRPr="00230958">
        <w:rPr>
          <w:rFonts w:ascii="Segoe UI" w:hAnsi="Segoe UI" w:cs="Segoe UI"/>
          <w:sz w:val="22"/>
          <w:szCs w:val="22"/>
          <w:lang w:val="cs-CZ"/>
        </w:rPr>
        <w:t xml:space="preserve"> </w:t>
      </w:r>
      <w:r w:rsidRPr="00230958">
        <w:rPr>
          <w:rFonts w:ascii="Segoe UI" w:hAnsi="Segoe UI" w:cs="Segoe UI"/>
          <w:sz w:val="22"/>
          <w:szCs w:val="22"/>
        </w:rPr>
        <w:t>společně jen „</w:t>
      </w:r>
      <w:r w:rsidRPr="00230958">
        <w:rPr>
          <w:rFonts w:ascii="Segoe UI" w:hAnsi="Segoe UI" w:cs="Segoe UI"/>
          <w:b/>
          <w:sz w:val="22"/>
          <w:szCs w:val="22"/>
        </w:rPr>
        <w:t>Do</w:t>
      </w:r>
      <w:r w:rsidR="00E85983" w:rsidRPr="00230958">
        <w:rPr>
          <w:rFonts w:ascii="Segoe UI" w:hAnsi="Segoe UI" w:cs="Segoe UI"/>
          <w:b/>
          <w:sz w:val="22"/>
          <w:szCs w:val="22"/>
        </w:rPr>
        <w:t>dávka</w:t>
      </w:r>
      <w:r w:rsidRPr="00230958">
        <w:rPr>
          <w:rFonts w:ascii="Segoe UI" w:hAnsi="Segoe UI" w:cs="Segoe UI"/>
          <w:sz w:val="22"/>
          <w:szCs w:val="22"/>
        </w:rPr>
        <w:t>“).</w:t>
      </w:r>
    </w:p>
    <w:p w14:paraId="0EBAB0EE" w14:textId="77777777" w:rsidR="00C84499" w:rsidRPr="00230958" w:rsidRDefault="00A87280" w:rsidP="00230958">
      <w:pPr>
        <w:pStyle w:val="RLTextlnkuslovan"/>
        <w:spacing w:before="120" w:line="276" w:lineRule="auto"/>
        <w:rPr>
          <w:rFonts w:ascii="Segoe UI" w:hAnsi="Segoe UI" w:cs="Segoe UI"/>
          <w:sz w:val="22"/>
          <w:szCs w:val="22"/>
          <w:lang w:eastAsia="en-US"/>
        </w:rPr>
      </w:pPr>
      <w:bookmarkStart w:id="20" w:name="_Ref372204248"/>
      <w:bookmarkStart w:id="21" w:name="_Ref372555576"/>
      <w:bookmarkStart w:id="22" w:name="_Ref399762661"/>
      <w:bookmarkEnd w:id="12"/>
      <w:r w:rsidRPr="00230958">
        <w:rPr>
          <w:rFonts w:ascii="Segoe UI" w:hAnsi="Segoe UI" w:cs="Segoe UI"/>
          <w:sz w:val="22"/>
          <w:szCs w:val="22"/>
          <w:lang w:eastAsia="en-US"/>
        </w:rPr>
        <w:t xml:space="preserve">Dále se </w:t>
      </w:r>
      <w:r w:rsidR="00902894" w:rsidRPr="00230958">
        <w:rPr>
          <w:rFonts w:ascii="Segoe UI" w:hAnsi="Segoe UI" w:cs="Segoe UI"/>
          <w:sz w:val="22"/>
          <w:szCs w:val="22"/>
          <w:lang w:eastAsia="en-US"/>
        </w:rPr>
        <w:t>Poskytovatel</w:t>
      </w:r>
      <w:r w:rsidRPr="00230958">
        <w:rPr>
          <w:rFonts w:ascii="Segoe UI" w:hAnsi="Segoe UI" w:cs="Segoe UI"/>
          <w:sz w:val="22"/>
          <w:szCs w:val="22"/>
          <w:lang w:eastAsia="en-US"/>
        </w:rPr>
        <w:t xml:space="preserve"> zavazuje poskyto</w:t>
      </w:r>
      <w:r w:rsidR="00E85983" w:rsidRPr="00230958">
        <w:rPr>
          <w:rFonts w:ascii="Segoe UI" w:hAnsi="Segoe UI" w:cs="Segoe UI"/>
          <w:sz w:val="22"/>
          <w:szCs w:val="22"/>
          <w:lang w:eastAsia="en-US"/>
        </w:rPr>
        <w:t>va</w:t>
      </w:r>
      <w:r w:rsidRPr="00230958">
        <w:rPr>
          <w:rFonts w:ascii="Segoe UI" w:hAnsi="Segoe UI" w:cs="Segoe UI"/>
          <w:sz w:val="22"/>
          <w:szCs w:val="22"/>
          <w:lang w:eastAsia="en-US"/>
        </w:rPr>
        <w:t>t Objednateli služby</w:t>
      </w:r>
      <w:bookmarkStart w:id="23" w:name="_Ref372555656"/>
      <w:bookmarkEnd w:id="20"/>
      <w:bookmarkEnd w:id="21"/>
      <w:r w:rsidR="00B1263B" w:rsidRPr="00230958">
        <w:rPr>
          <w:rFonts w:ascii="Segoe UI" w:hAnsi="Segoe UI" w:cs="Segoe UI"/>
          <w:sz w:val="22"/>
          <w:szCs w:val="22"/>
          <w:lang w:eastAsia="en-US"/>
        </w:rPr>
        <w:t xml:space="preserve"> </w:t>
      </w:r>
      <w:bookmarkStart w:id="24" w:name="_Ref398619437"/>
      <w:r w:rsidR="00E85983" w:rsidRPr="00230958">
        <w:rPr>
          <w:rFonts w:ascii="Segoe UI" w:hAnsi="Segoe UI" w:cs="Segoe UI"/>
          <w:sz w:val="22"/>
          <w:szCs w:val="22"/>
        </w:rPr>
        <w:t xml:space="preserve">servisní, technické a systémové podpory </w:t>
      </w:r>
      <w:r w:rsidR="0019640C" w:rsidRPr="00230958">
        <w:rPr>
          <w:rFonts w:ascii="Segoe UI" w:hAnsi="Segoe UI" w:cs="Segoe UI"/>
          <w:sz w:val="22"/>
          <w:szCs w:val="22"/>
        </w:rPr>
        <w:t>dodávané</w:t>
      </w:r>
      <w:r w:rsidR="00F95D59">
        <w:rPr>
          <w:rFonts w:ascii="Segoe UI" w:hAnsi="Segoe UI" w:cs="Segoe UI"/>
          <w:sz w:val="22"/>
          <w:szCs w:val="22"/>
          <w:lang w:val="cs-CZ"/>
        </w:rPr>
        <w:t xml:space="preserve">ho </w:t>
      </w:r>
      <w:r w:rsidR="00DF69AB">
        <w:rPr>
          <w:rFonts w:ascii="Segoe UI" w:hAnsi="Segoe UI" w:cs="Segoe UI"/>
          <w:sz w:val="22"/>
          <w:szCs w:val="22"/>
          <w:lang w:val="cs-CZ"/>
        </w:rPr>
        <w:t>HW a SW</w:t>
      </w:r>
      <w:r w:rsidR="003C04B3">
        <w:rPr>
          <w:rFonts w:ascii="Segoe UI" w:hAnsi="Segoe UI" w:cs="Segoe UI"/>
          <w:sz w:val="22"/>
          <w:szCs w:val="22"/>
          <w:lang w:val="cs-CZ"/>
        </w:rPr>
        <w:t>,</w:t>
      </w:r>
      <w:r w:rsidR="00DF69AB">
        <w:rPr>
          <w:rFonts w:ascii="Segoe UI" w:hAnsi="Segoe UI" w:cs="Segoe UI"/>
          <w:sz w:val="22"/>
          <w:szCs w:val="22"/>
          <w:lang w:val="cs-CZ"/>
        </w:rPr>
        <w:t xml:space="preserve"> implementovaného  v rámci Dodávky</w:t>
      </w:r>
      <w:r w:rsidR="008D158E">
        <w:rPr>
          <w:rFonts w:ascii="Segoe UI" w:hAnsi="Segoe UI" w:cs="Segoe UI"/>
          <w:sz w:val="22"/>
          <w:szCs w:val="22"/>
          <w:lang w:val="cs-CZ"/>
        </w:rPr>
        <w:t xml:space="preserve"> </w:t>
      </w:r>
      <w:r w:rsidR="00F95D59">
        <w:rPr>
          <w:rFonts w:ascii="Segoe UI" w:hAnsi="Segoe UI" w:cs="Segoe UI"/>
          <w:sz w:val="22"/>
          <w:szCs w:val="22"/>
          <w:lang w:val="cs-CZ"/>
        </w:rPr>
        <w:t>(dále také jen „</w:t>
      </w:r>
      <w:r w:rsidR="00EF6D9C">
        <w:rPr>
          <w:rFonts w:ascii="Segoe UI" w:hAnsi="Segoe UI" w:cs="Segoe UI"/>
          <w:b/>
          <w:sz w:val="22"/>
          <w:szCs w:val="22"/>
          <w:lang w:val="cs-CZ"/>
        </w:rPr>
        <w:t>I</w:t>
      </w:r>
      <w:r w:rsidR="00E85983" w:rsidRPr="00F95D59">
        <w:rPr>
          <w:rFonts w:ascii="Segoe UI" w:hAnsi="Segoe UI" w:cs="Segoe UI"/>
          <w:b/>
          <w:sz w:val="22"/>
          <w:szCs w:val="22"/>
        </w:rPr>
        <w:t>nfrastruktur</w:t>
      </w:r>
      <w:r w:rsidR="00F95D59" w:rsidRPr="00F95D59">
        <w:rPr>
          <w:rFonts w:ascii="Segoe UI" w:hAnsi="Segoe UI" w:cs="Segoe UI"/>
          <w:b/>
          <w:sz w:val="22"/>
          <w:szCs w:val="22"/>
          <w:lang w:val="cs-CZ"/>
        </w:rPr>
        <w:t>a</w:t>
      </w:r>
      <w:r w:rsidR="00F95D59">
        <w:rPr>
          <w:rFonts w:ascii="Segoe UI" w:hAnsi="Segoe UI" w:cs="Segoe UI"/>
          <w:sz w:val="22"/>
          <w:szCs w:val="22"/>
          <w:lang w:val="cs-CZ"/>
        </w:rPr>
        <w:t>“)</w:t>
      </w:r>
      <w:r w:rsidR="00E85983" w:rsidRPr="00230958">
        <w:rPr>
          <w:rFonts w:ascii="Segoe UI" w:hAnsi="Segoe UI" w:cs="Segoe UI"/>
          <w:sz w:val="22"/>
          <w:szCs w:val="22"/>
          <w:lang w:eastAsia="en-US"/>
        </w:rPr>
        <w:t xml:space="preserve"> </w:t>
      </w:r>
      <w:r w:rsidR="0020498E" w:rsidRPr="00230958">
        <w:rPr>
          <w:rFonts w:ascii="Segoe UI" w:hAnsi="Segoe UI" w:cs="Segoe UI"/>
          <w:sz w:val="22"/>
          <w:szCs w:val="22"/>
          <w:lang w:eastAsia="en-US"/>
        </w:rPr>
        <w:t>v rozsahu a způsobem popsan</w:t>
      </w:r>
      <w:r w:rsidR="00D71B62" w:rsidRPr="00230958">
        <w:rPr>
          <w:rFonts w:ascii="Segoe UI" w:hAnsi="Segoe UI" w:cs="Segoe UI"/>
          <w:sz w:val="22"/>
          <w:szCs w:val="22"/>
          <w:lang w:eastAsia="en-US"/>
        </w:rPr>
        <w:t>ý</w:t>
      </w:r>
      <w:r w:rsidR="0020498E" w:rsidRPr="00230958">
        <w:rPr>
          <w:rFonts w:ascii="Segoe UI" w:hAnsi="Segoe UI" w:cs="Segoe UI"/>
          <w:sz w:val="22"/>
          <w:szCs w:val="22"/>
          <w:lang w:eastAsia="en-US"/>
        </w:rPr>
        <w:t>m v této Smlouvě</w:t>
      </w:r>
      <w:r w:rsidR="00F95D59">
        <w:rPr>
          <w:rFonts w:ascii="Segoe UI" w:hAnsi="Segoe UI" w:cs="Segoe UI"/>
          <w:sz w:val="22"/>
          <w:szCs w:val="22"/>
          <w:lang w:val="cs-CZ" w:eastAsia="en-US"/>
        </w:rPr>
        <w:t xml:space="preserve"> a</w:t>
      </w:r>
      <w:r w:rsidR="0042386B">
        <w:rPr>
          <w:rFonts w:ascii="Segoe UI" w:hAnsi="Segoe UI" w:cs="Segoe UI"/>
          <w:sz w:val="22"/>
          <w:szCs w:val="22"/>
          <w:lang w:val="cs-CZ" w:eastAsia="en-US"/>
        </w:rPr>
        <w:t> </w:t>
      </w:r>
      <w:r w:rsidR="0012107C" w:rsidRPr="00230958">
        <w:rPr>
          <w:rFonts w:ascii="Segoe UI" w:hAnsi="Segoe UI" w:cs="Segoe UI"/>
          <w:sz w:val="22"/>
          <w:szCs w:val="22"/>
          <w:lang w:eastAsia="en-US"/>
        </w:rPr>
        <w:t>v</w:t>
      </w:r>
      <w:r w:rsidR="0042386B">
        <w:rPr>
          <w:rFonts w:ascii="Segoe UI" w:hAnsi="Segoe UI" w:cs="Segoe UI"/>
          <w:sz w:val="22"/>
          <w:szCs w:val="22"/>
          <w:lang w:val="cs-CZ" w:eastAsia="en-US"/>
        </w:rPr>
        <w:t> </w:t>
      </w:r>
      <w:r w:rsidR="0020498E" w:rsidRPr="00230958">
        <w:rPr>
          <w:rFonts w:ascii="Segoe UI" w:hAnsi="Segoe UI" w:cs="Segoe UI"/>
          <w:sz w:val="22"/>
          <w:szCs w:val="22"/>
          <w:lang w:eastAsia="en-US"/>
        </w:rPr>
        <w:t xml:space="preserve">Technické </w:t>
      </w:r>
      <w:r w:rsidR="00F95D59">
        <w:rPr>
          <w:rFonts w:ascii="Segoe UI" w:hAnsi="Segoe UI" w:cs="Segoe UI"/>
          <w:sz w:val="22"/>
          <w:szCs w:val="22"/>
          <w:lang w:val="cs-CZ" w:eastAsia="en-US"/>
        </w:rPr>
        <w:t>dokumentaci</w:t>
      </w:r>
      <w:r w:rsidR="00B25FB8">
        <w:rPr>
          <w:rFonts w:ascii="Segoe UI" w:hAnsi="Segoe UI" w:cs="Segoe UI"/>
          <w:sz w:val="22"/>
          <w:szCs w:val="22"/>
          <w:lang w:val="cs-CZ" w:eastAsia="en-US"/>
        </w:rPr>
        <w:t xml:space="preserve"> a v souladu s metodikou ITIL</w:t>
      </w:r>
      <w:r w:rsidR="00782CF0" w:rsidRPr="00230958">
        <w:rPr>
          <w:rFonts w:ascii="Segoe UI" w:hAnsi="Segoe UI" w:cs="Segoe UI"/>
          <w:sz w:val="22"/>
          <w:szCs w:val="22"/>
        </w:rPr>
        <w:t xml:space="preserve"> </w:t>
      </w:r>
      <w:r w:rsidR="009F2AC5" w:rsidRPr="00230958">
        <w:rPr>
          <w:rFonts w:ascii="Segoe UI" w:hAnsi="Segoe UI" w:cs="Segoe UI"/>
          <w:sz w:val="22"/>
          <w:szCs w:val="22"/>
          <w:lang w:eastAsia="en-US"/>
        </w:rPr>
        <w:t>(dále též jen jako „</w:t>
      </w:r>
      <w:r w:rsidR="009F2AC5" w:rsidRPr="00230958">
        <w:rPr>
          <w:rFonts w:ascii="Segoe UI" w:hAnsi="Segoe UI" w:cs="Segoe UI"/>
          <w:b/>
          <w:sz w:val="22"/>
          <w:szCs w:val="22"/>
          <w:lang w:eastAsia="en-US"/>
        </w:rPr>
        <w:t>Služby podpory</w:t>
      </w:r>
      <w:r w:rsidR="0012107C" w:rsidRPr="00230958">
        <w:rPr>
          <w:rFonts w:ascii="Segoe UI" w:hAnsi="Segoe UI" w:cs="Segoe UI"/>
          <w:b/>
          <w:sz w:val="22"/>
          <w:szCs w:val="22"/>
          <w:lang w:eastAsia="en-US"/>
        </w:rPr>
        <w:t xml:space="preserve"> provozu</w:t>
      </w:r>
      <w:r w:rsidR="009F2AC5" w:rsidRPr="00230958">
        <w:rPr>
          <w:rFonts w:ascii="Segoe UI" w:hAnsi="Segoe UI" w:cs="Segoe UI"/>
          <w:sz w:val="22"/>
          <w:szCs w:val="22"/>
          <w:lang w:eastAsia="en-US"/>
        </w:rPr>
        <w:t>“)</w:t>
      </w:r>
      <w:bookmarkEnd w:id="23"/>
      <w:r w:rsidR="00320D0C" w:rsidRPr="00230958">
        <w:rPr>
          <w:rFonts w:ascii="Segoe UI" w:hAnsi="Segoe UI" w:cs="Segoe UI"/>
          <w:sz w:val="22"/>
          <w:szCs w:val="22"/>
          <w:lang w:eastAsia="en-US"/>
        </w:rPr>
        <w:t xml:space="preserve">, </w:t>
      </w:r>
      <w:r w:rsidR="00C84499" w:rsidRPr="00230958">
        <w:rPr>
          <w:rFonts w:ascii="Segoe UI" w:hAnsi="Segoe UI" w:cs="Segoe UI"/>
          <w:sz w:val="22"/>
          <w:szCs w:val="22"/>
          <w:lang w:eastAsia="en-US"/>
        </w:rPr>
        <w:t xml:space="preserve">přičemž </w:t>
      </w:r>
      <w:r w:rsidR="00902894" w:rsidRPr="00230958">
        <w:rPr>
          <w:rFonts w:ascii="Segoe UI" w:hAnsi="Segoe UI" w:cs="Segoe UI"/>
          <w:sz w:val="22"/>
          <w:szCs w:val="22"/>
          <w:lang w:eastAsia="en-US"/>
        </w:rPr>
        <w:t>Poskytovatel</w:t>
      </w:r>
      <w:r w:rsidR="00C84499" w:rsidRPr="00230958">
        <w:rPr>
          <w:rFonts w:ascii="Segoe UI" w:hAnsi="Segoe UI" w:cs="Segoe UI"/>
          <w:sz w:val="22"/>
          <w:szCs w:val="22"/>
          <w:lang w:eastAsia="en-US"/>
        </w:rPr>
        <w:t xml:space="preserve"> bere na vědomí, že součástí </w:t>
      </w:r>
      <w:r w:rsidR="009F2AC5" w:rsidRPr="00230958">
        <w:rPr>
          <w:rFonts w:ascii="Segoe UI" w:hAnsi="Segoe UI" w:cs="Segoe UI"/>
          <w:sz w:val="22"/>
          <w:szCs w:val="22"/>
          <w:lang w:eastAsia="en-US"/>
        </w:rPr>
        <w:t>S</w:t>
      </w:r>
      <w:r w:rsidR="00C84499" w:rsidRPr="00230958">
        <w:rPr>
          <w:rFonts w:ascii="Segoe UI" w:hAnsi="Segoe UI" w:cs="Segoe UI"/>
          <w:sz w:val="22"/>
          <w:szCs w:val="22"/>
          <w:lang w:eastAsia="en-US"/>
        </w:rPr>
        <w:t xml:space="preserve">lužeb </w:t>
      </w:r>
      <w:r w:rsidR="009F2AC5" w:rsidRPr="00230958">
        <w:rPr>
          <w:rFonts w:ascii="Segoe UI" w:hAnsi="Segoe UI" w:cs="Segoe UI"/>
          <w:sz w:val="22"/>
          <w:szCs w:val="22"/>
          <w:lang w:eastAsia="en-US"/>
        </w:rPr>
        <w:t>podpory</w:t>
      </w:r>
      <w:r w:rsidR="0012107C" w:rsidRPr="00230958">
        <w:rPr>
          <w:rFonts w:ascii="Segoe UI" w:hAnsi="Segoe UI" w:cs="Segoe UI"/>
          <w:sz w:val="22"/>
          <w:szCs w:val="22"/>
          <w:lang w:eastAsia="en-US"/>
        </w:rPr>
        <w:t xml:space="preserve"> provozu</w:t>
      </w:r>
      <w:r w:rsidR="009F2AC5" w:rsidRPr="00230958">
        <w:rPr>
          <w:rFonts w:ascii="Segoe UI" w:hAnsi="Segoe UI" w:cs="Segoe UI"/>
          <w:sz w:val="22"/>
          <w:szCs w:val="22"/>
          <w:lang w:eastAsia="en-US"/>
        </w:rPr>
        <w:t xml:space="preserve"> </w:t>
      </w:r>
      <w:r w:rsidR="00902894" w:rsidRPr="00230958">
        <w:rPr>
          <w:rFonts w:ascii="Segoe UI" w:hAnsi="Segoe UI" w:cs="Segoe UI"/>
          <w:sz w:val="22"/>
          <w:szCs w:val="22"/>
          <w:lang w:eastAsia="en-US"/>
        </w:rPr>
        <w:t>j</w:t>
      </w:r>
      <w:r w:rsidR="00C84499" w:rsidRPr="00230958">
        <w:rPr>
          <w:rFonts w:ascii="Segoe UI" w:hAnsi="Segoe UI" w:cs="Segoe UI"/>
          <w:sz w:val="22"/>
          <w:szCs w:val="22"/>
          <w:lang w:eastAsia="en-US"/>
        </w:rPr>
        <w:t xml:space="preserve">e </w:t>
      </w:r>
      <w:r w:rsidR="003C04B3">
        <w:rPr>
          <w:rFonts w:ascii="Segoe UI" w:hAnsi="Segoe UI" w:cs="Segoe UI"/>
          <w:sz w:val="22"/>
          <w:szCs w:val="22"/>
          <w:lang w:val="cs-CZ" w:eastAsia="en-US"/>
        </w:rPr>
        <w:t xml:space="preserve">také </w:t>
      </w:r>
      <w:r w:rsidR="00843076" w:rsidRPr="00230958">
        <w:rPr>
          <w:rFonts w:ascii="Segoe UI" w:hAnsi="Segoe UI" w:cs="Segoe UI"/>
          <w:sz w:val="22"/>
          <w:szCs w:val="22"/>
          <w:lang w:eastAsia="en-US"/>
        </w:rPr>
        <w:t>řádné poskytování</w:t>
      </w:r>
      <w:r w:rsidR="00C84499" w:rsidRPr="00230958">
        <w:rPr>
          <w:rFonts w:ascii="Segoe UI" w:hAnsi="Segoe UI" w:cs="Segoe UI"/>
          <w:sz w:val="22"/>
          <w:szCs w:val="22"/>
          <w:lang w:eastAsia="en-US"/>
        </w:rPr>
        <w:t xml:space="preserve"> </w:t>
      </w:r>
      <w:r w:rsidR="00DC645F" w:rsidRPr="00230958">
        <w:rPr>
          <w:rFonts w:ascii="Segoe UI" w:hAnsi="Segoe UI" w:cs="Segoe UI"/>
          <w:sz w:val="22"/>
          <w:szCs w:val="22"/>
          <w:lang w:eastAsia="en-US"/>
        </w:rPr>
        <w:t>součinnost</w:t>
      </w:r>
      <w:r w:rsidR="00D42F11" w:rsidRPr="00230958">
        <w:rPr>
          <w:rFonts w:ascii="Segoe UI" w:hAnsi="Segoe UI" w:cs="Segoe UI"/>
          <w:sz w:val="22"/>
          <w:szCs w:val="22"/>
          <w:lang w:eastAsia="en-US"/>
        </w:rPr>
        <w:t>i</w:t>
      </w:r>
      <w:r w:rsidR="00DC645F" w:rsidRPr="00230958">
        <w:rPr>
          <w:rFonts w:ascii="Segoe UI" w:hAnsi="Segoe UI" w:cs="Segoe UI"/>
          <w:sz w:val="22"/>
          <w:szCs w:val="22"/>
          <w:lang w:eastAsia="en-US"/>
        </w:rPr>
        <w:t xml:space="preserve"> </w:t>
      </w:r>
      <w:r w:rsidR="0012107C" w:rsidRPr="00230958">
        <w:rPr>
          <w:rFonts w:ascii="Segoe UI" w:hAnsi="Segoe UI" w:cs="Segoe UI"/>
          <w:sz w:val="22"/>
          <w:szCs w:val="22"/>
          <w:lang w:eastAsia="en-US"/>
        </w:rPr>
        <w:t>při</w:t>
      </w:r>
      <w:r w:rsidR="000A278B" w:rsidRPr="00230958">
        <w:rPr>
          <w:rFonts w:ascii="Segoe UI" w:hAnsi="Segoe UI" w:cs="Segoe UI"/>
          <w:sz w:val="22"/>
          <w:szCs w:val="22"/>
          <w:lang w:eastAsia="en-US"/>
        </w:rPr>
        <w:t xml:space="preserve"> </w:t>
      </w:r>
      <w:r w:rsidR="003C04B3">
        <w:rPr>
          <w:rFonts w:ascii="Segoe UI" w:hAnsi="Segoe UI" w:cs="Segoe UI"/>
          <w:sz w:val="22"/>
          <w:szCs w:val="22"/>
          <w:lang w:val="cs-CZ" w:eastAsia="en-US"/>
        </w:rPr>
        <w:t xml:space="preserve">další </w:t>
      </w:r>
      <w:r w:rsidR="00DC645F" w:rsidRPr="00230958">
        <w:rPr>
          <w:rFonts w:ascii="Segoe UI" w:hAnsi="Segoe UI" w:cs="Segoe UI"/>
          <w:sz w:val="22"/>
          <w:szCs w:val="22"/>
          <w:lang w:eastAsia="en-US"/>
        </w:rPr>
        <w:t>integrac</w:t>
      </w:r>
      <w:r w:rsidR="0012107C" w:rsidRPr="00230958">
        <w:rPr>
          <w:rFonts w:ascii="Segoe UI" w:hAnsi="Segoe UI" w:cs="Segoe UI"/>
          <w:sz w:val="22"/>
          <w:szCs w:val="22"/>
          <w:lang w:eastAsia="en-US"/>
        </w:rPr>
        <w:t>i</w:t>
      </w:r>
      <w:r w:rsidR="00DC645F" w:rsidRPr="00230958">
        <w:rPr>
          <w:rFonts w:ascii="Segoe UI" w:hAnsi="Segoe UI" w:cs="Segoe UI"/>
          <w:sz w:val="22"/>
          <w:szCs w:val="22"/>
          <w:lang w:eastAsia="en-US"/>
        </w:rPr>
        <w:t xml:space="preserve"> </w:t>
      </w:r>
      <w:r w:rsidR="003C04B3">
        <w:rPr>
          <w:rFonts w:ascii="Segoe UI" w:hAnsi="Segoe UI" w:cs="Segoe UI"/>
          <w:sz w:val="22"/>
          <w:szCs w:val="22"/>
          <w:lang w:val="cs-CZ" w:eastAsia="en-US"/>
        </w:rPr>
        <w:t>a rozvoj</w:t>
      </w:r>
      <w:r w:rsidR="002418AF">
        <w:rPr>
          <w:rFonts w:ascii="Segoe UI" w:hAnsi="Segoe UI" w:cs="Segoe UI"/>
          <w:sz w:val="22"/>
          <w:szCs w:val="22"/>
          <w:lang w:val="cs-CZ" w:eastAsia="en-US"/>
        </w:rPr>
        <w:t>i</w:t>
      </w:r>
      <w:r w:rsidR="003C04B3">
        <w:rPr>
          <w:rFonts w:ascii="Segoe UI" w:hAnsi="Segoe UI" w:cs="Segoe UI"/>
          <w:sz w:val="22"/>
          <w:szCs w:val="22"/>
          <w:lang w:val="cs-CZ" w:eastAsia="en-US"/>
        </w:rPr>
        <w:t xml:space="preserve"> formou konzultací a</w:t>
      </w:r>
      <w:r w:rsidR="00437491">
        <w:rPr>
          <w:rFonts w:ascii="Segoe UI" w:hAnsi="Segoe UI" w:cs="Segoe UI"/>
          <w:sz w:val="22"/>
          <w:szCs w:val="22"/>
          <w:lang w:val="cs-CZ" w:eastAsia="en-US"/>
        </w:rPr>
        <w:t> </w:t>
      </w:r>
      <w:r w:rsidR="003C04B3">
        <w:rPr>
          <w:rFonts w:ascii="Segoe UI" w:hAnsi="Segoe UI" w:cs="Segoe UI"/>
          <w:sz w:val="22"/>
          <w:szCs w:val="22"/>
          <w:lang w:val="cs-CZ" w:eastAsia="en-US"/>
        </w:rPr>
        <w:t>realizací konfigurací dle požadavků Objednatele.</w:t>
      </w:r>
      <w:r w:rsidR="0012107C" w:rsidRPr="00230958">
        <w:rPr>
          <w:rFonts w:ascii="Segoe UI" w:hAnsi="Segoe UI" w:cs="Segoe UI"/>
          <w:sz w:val="22"/>
          <w:szCs w:val="22"/>
          <w:lang w:eastAsia="en-US"/>
        </w:rPr>
        <w:t xml:space="preserve"> Rozsah Služeb podpory provozu je uveden v Příloze č.</w:t>
      </w:r>
      <w:r w:rsidR="00B1263B" w:rsidRPr="00230958">
        <w:rPr>
          <w:rFonts w:ascii="Segoe UI" w:hAnsi="Segoe UI" w:cs="Segoe UI"/>
          <w:sz w:val="22"/>
          <w:szCs w:val="22"/>
          <w:lang w:eastAsia="en-US"/>
        </w:rPr>
        <w:t xml:space="preserve"> </w:t>
      </w:r>
      <w:r w:rsidR="008D158E">
        <w:rPr>
          <w:rFonts w:ascii="Segoe UI" w:hAnsi="Segoe UI" w:cs="Segoe UI"/>
          <w:sz w:val="22"/>
          <w:szCs w:val="22"/>
          <w:lang w:val="cs-CZ" w:eastAsia="en-US"/>
        </w:rPr>
        <w:t>2</w:t>
      </w:r>
      <w:r w:rsidR="00B1263B" w:rsidRPr="00230958">
        <w:rPr>
          <w:rFonts w:ascii="Segoe UI" w:hAnsi="Segoe UI" w:cs="Segoe UI"/>
          <w:sz w:val="22"/>
          <w:szCs w:val="22"/>
          <w:lang w:eastAsia="en-US"/>
        </w:rPr>
        <w:t xml:space="preserve"> této Smlouvy</w:t>
      </w:r>
      <w:r w:rsidR="008B7939" w:rsidRPr="00230958">
        <w:rPr>
          <w:rFonts w:ascii="Segoe UI" w:hAnsi="Segoe UI" w:cs="Segoe UI"/>
          <w:sz w:val="22"/>
          <w:szCs w:val="22"/>
          <w:lang w:eastAsia="en-US"/>
        </w:rPr>
        <w:t>.</w:t>
      </w:r>
      <w:bookmarkEnd w:id="22"/>
      <w:bookmarkEnd w:id="24"/>
    </w:p>
    <w:p w14:paraId="538CD650" w14:textId="77777777" w:rsidR="00920D8D" w:rsidRPr="007C4BD7" w:rsidRDefault="00B4061D" w:rsidP="00BE77EA">
      <w:pPr>
        <w:pStyle w:val="RLTextlnkuslovan"/>
        <w:spacing w:before="120" w:line="276" w:lineRule="auto"/>
        <w:rPr>
          <w:rFonts w:ascii="Segoe UI" w:hAnsi="Segoe UI" w:cs="Segoe UI"/>
          <w:sz w:val="22"/>
          <w:szCs w:val="22"/>
          <w:lang w:eastAsia="en-US"/>
        </w:rPr>
      </w:pPr>
      <w:r w:rsidRPr="007C4BD7">
        <w:rPr>
          <w:rFonts w:ascii="Segoe UI" w:hAnsi="Segoe UI" w:cs="Segoe UI"/>
          <w:sz w:val="22"/>
          <w:szCs w:val="22"/>
          <w:lang w:val="cs-CZ" w:eastAsia="en-US"/>
        </w:rPr>
        <w:t>Objednatel</w:t>
      </w:r>
      <w:r w:rsidR="00A841C8" w:rsidRPr="007C4BD7">
        <w:rPr>
          <w:rFonts w:ascii="Segoe UI" w:hAnsi="Segoe UI" w:cs="Segoe UI"/>
          <w:sz w:val="22"/>
          <w:szCs w:val="22"/>
          <w:lang w:val="cs-CZ" w:eastAsia="en-US"/>
        </w:rPr>
        <w:t xml:space="preserve"> si vyhrazuje</w:t>
      </w:r>
      <w:r w:rsidR="00BE77EA" w:rsidRPr="007C4BD7">
        <w:rPr>
          <w:rFonts w:ascii="Segoe UI" w:hAnsi="Segoe UI" w:cs="Segoe UI"/>
          <w:sz w:val="22"/>
          <w:szCs w:val="22"/>
          <w:lang w:val="cs-CZ" w:eastAsia="en-US"/>
        </w:rPr>
        <w:t xml:space="preserve"> právo neodebrat část Dodávky spočívající v </w:t>
      </w:r>
      <w:r w:rsidR="009C23AE" w:rsidRPr="007C4BD7">
        <w:rPr>
          <w:rFonts w:ascii="Segoe UI" w:hAnsi="Segoe UI" w:cs="Segoe UI"/>
          <w:sz w:val="22"/>
          <w:szCs w:val="22"/>
          <w:lang w:val="cs-CZ" w:eastAsia="en-US"/>
        </w:rPr>
        <w:t>konkrétních Poskytovatelem navržených řešení u technických opatření</w:t>
      </w:r>
      <w:r w:rsidR="00920D8D" w:rsidRPr="007C4BD7">
        <w:rPr>
          <w:rFonts w:ascii="Segoe UI" w:hAnsi="Segoe UI" w:cs="Segoe UI"/>
          <w:sz w:val="22"/>
          <w:szCs w:val="22"/>
          <w:lang w:val="cs-CZ" w:eastAsia="en-US"/>
        </w:rPr>
        <w:t>:</w:t>
      </w:r>
    </w:p>
    <w:p w14:paraId="730744B5" w14:textId="2261710F"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2 </w:t>
      </w:r>
      <w:r w:rsidR="00920D8D" w:rsidRPr="007C4BD7">
        <w:rPr>
          <w:rFonts w:ascii="Segoe UI" w:hAnsi="Segoe UI" w:cs="Segoe UI"/>
          <w:sz w:val="22"/>
          <w:szCs w:val="22"/>
          <w:lang w:val="cs-CZ" w:eastAsia="en-US"/>
        </w:rPr>
        <w:t>Implementace VPN bran</w:t>
      </w:r>
    </w:p>
    <w:p w14:paraId="77896A25" w14:textId="6AED1422"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4 </w:t>
      </w:r>
      <w:r w:rsidR="00920D8D" w:rsidRPr="007C4BD7">
        <w:rPr>
          <w:rFonts w:ascii="Segoe UI" w:hAnsi="Segoe UI" w:cs="Segoe UI"/>
          <w:sz w:val="22"/>
          <w:szCs w:val="22"/>
          <w:lang w:val="cs-CZ" w:eastAsia="en-US"/>
        </w:rPr>
        <w:t>Doplnění přístupových přepínačů</w:t>
      </w:r>
    </w:p>
    <w:p w14:paraId="3CA5859A" w14:textId="52EFF47A" w:rsidR="00920D8D" w:rsidRPr="007C4BD7" w:rsidRDefault="00920D8D"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6_Implementace řízení přístupu k síťových prvkům a 802.1x řízení přístupu do vnitřní sítě</w:t>
      </w:r>
    </w:p>
    <w:p w14:paraId="4BE463C1" w14:textId="40AE11D7"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 xml:space="preserve">9 </w:t>
      </w:r>
      <w:r w:rsidR="00920D8D" w:rsidRPr="007C4BD7">
        <w:rPr>
          <w:rFonts w:ascii="Segoe UI" w:hAnsi="Segoe UI" w:cs="Segoe UI"/>
          <w:sz w:val="22"/>
          <w:szCs w:val="22"/>
          <w:lang w:val="cs-CZ" w:eastAsia="en-US"/>
        </w:rPr>
        <w:t>Implementace nástroje pro monitorování toků</w:t>
      </w:r>
    </w:p>
    <w:p w14:paraId="03DA561F" w14:textId="36636B58" w:rsidR="00920D8D" w:rsidRPr="007C4BD7" w:rsidRDefault="00920D8D"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10 Doplnění redundantní BlueCoat proxy</w:t>
      </w:r>
    </w:p>
    <w:p w14:paraId="1F19E4B0" w14:textId="2EDF1970" w:rsidR="00920D8D" w:rsidRPr="007C4BD7" w:rsidRDefault="00920D8D"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11 Rozšíření BlueCoat o sandbox</w:t>
      </w:r>
    </w:p>
    <w:p w14:paraId="3F1B691A" w14:textId="0DDB2DC1" w:rsidR="007C4BD7"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lastRenderedPageBreak/>
        <w:t>16 Rozšíření stávajícího dohledového centra PRTG</w:t>
      </w:r>
    </w:p>
    <w:p w14:paraId="77AF511F" w14:textId="77777777" w:rsidR="007C4BD7"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17 Implementace testovacího centra</w:t>
      </w:r>
    </w:p>
    <w:p w14:paraId="17EF84AA" w14:textId="5802F1D0" w:rsidR="00920D8D" w:rsidRPr="007C4BD7" w:rsidRDefault="007C4BD7" w:rsidP="007C4BD7">
      <w:pPr>
        <w:pStyle w:val="RLTextlnkuslovan"/>
        <w:numPr>
          <w:ilvl w:val="0"/>
          <w:numId w:val="31"/>
        </w:numPr>
        <w:spacing w:before="120" w:line="276" w:lineRule="auto"/>
        <w:rPr>
          <w:rFonts w:ascii="Segoe UI" w:hAnsi="Segoe UI" w:cs="Segoe UI"/>
          <w:sz w:val="22"/>
          <w:szCs w:val="22"/>
          <w:lang w:val="cs-CZ" w:eastAsia="en-US"/>
        </w:rPr>
      </w:pPr>
      <w:r w:rsidRPr="007C4BD7">
        <w:rPr>
          <w:rFonts w:ascii="Segoe UI" w:hAnsi="Segoe UI" w:cs="Segoe UI"/>
          <w:sz w:val="22"/>
          <w:szCs w:val="22"/>
          <w:lang w:val="cs-CZ" w:eastAsia="en-US"/>
        </w:rPr>
        <w:t>18 Implementace programového vybavení pro troubleshooting a penetrační testování</w:t>
      </w:r>
    </w:p>
    <w:p w14:paraId="2B22489E" w14:textId="4BC677D2" w:rsidR="00BE77EA" w:rsidRPr="00D81081" w:rsidRDefault="00437491" w:rsidP="00920D8D">
      <w:pPr>
        <w:pStyle w:val="RLTextlnkuslovan"/>
        <w:numPr>
          <w:ilvl w:val="0"/>
          <w:numId w:val="0"/>
        </w:numPr>
        <w:spacing w:before="120" w:line="276" w:lineRule="auto"/>
        <w:ind w:left="1474"/>
        <w:rPr>
          <w:rFonts w:ascii="Segoe UI" w:hAnsi="Segoe UI" w:cs="Segoe UI"/>
          <w:sz w:val="22"/>
          <w:szCs w:val="22"/>
          <w:lang w:eastAsia="en-US"/>
        </w:rPr>
      </w:pPr>
      <w:r w:rsidRPr="007C4BD7">
        <w:rPr>
          <w:rFonts w:ascii="Segoe UI" w:hAnsi="Segoe UI" w:cs="Segoe UI"/>
          <w:sz w:val="22"/>
          <w:szCs w:val="22"/>
          <w:lang w:val="cs-CZ" w:eastAsia="en-US"/>
        </w:rPr>
        <w:t>a s ní související Služby podpory provozu.</w:t>
      </w:r>
      <w:r w:rsidR="009C23AE">
        <w:rPr>
          <w:rFonts w:ascii="Segoe UI" w:hAnsi="Segoe UI" w:cs="Segoe UI"/>
          <w:sz w:val="22"/>
          <w:szCs w:val="22"/>
          <w:lang w:val="cs-CZ" w:eastAsia="en-US"/>
        </w:rPr>
        <w:t xml:space="preserve"> </w:t>
      </w:r>
      <w:r w:rsidR="00B4061D">
        <w:rPr>
          <w:rFonts w:ascii="Segoe UI" w:hAnsi="Segoe UI" w:cs="Segoe UI"/>
          <w:sz w:val="22"/>
          <w:szCs w:val="22"/>
          <w:lang w:val="cs-CZ" w:eastAsia="en-US"/>
        </w:rPr>
        <w:t>Objednatel</w:t>
      </w:r>
      <w:r w:rsidR="00B4061D" w:rsidRPr="00B4061D">
        <w:rPr>
          <w:rFonts w:ascii="Segoe UI" w:hAnsi="Segoe UI" w:cs="Segoe UI"/>
          <w:sz w:val="22"/>
          <w:szCs w:val="22"/>
          <w:lang w:val="cs-CZ" w:eastAsia="en-US"/>
        </w:rPr>
        <w:t xml:space="preserve"> </w:t>
      </w:r>
      <w:r w:rsidR="00B4061D">
        <w:rPr>
          <w:rFonts w:ascii="Segoe UI" w:hAnsi="Segoe UI" w:cs="Segoe UI"/>
          <w:sz w:val="22"/>
          <w:szCs w:val="22"/>
          <w:lang w:val="cs-CZ" w:eastAsia="en-US"/>
        </w:rPr>
        <w:t>si současně vyhrazuje právo odebírat Služby podpory provozu vždy pouze v rozsahu po sobě jdoucích 12 kalendářních měsících, přičemž nejpozději k poslednímu dni 11 kalendářního měsíce bude Objednatel Poskytovatele informovat, zda odebere Služby podpory provozu na dalších 12 kalendářních měsíců.</w:t>
      </w:r>
      <w:r w:rsidR="009C23AE">
        <w:rPr>
          <w:rFonts w:ascii="Segoe UI" w:hAnsi="Segoe UI" w:cs="Segoe UI"/>
          <w:sz w:val="22"/>
          <w:szCs w:val="22"/>
          <w:lang w:val="cs-CZ" w:eastAsia="en-US"/>
        </w:rPr>
        <w:t xml:space="preserve"> Poskytovatel vždy nejméně tři měsíce před ukončením těchto 12 kalendářních měsíců vyzve Objednatele k vydefinování rozsahu Služby podpory provozu na dalších 12 kalendářních měsíců</w:t>
      </w:r>
      <w:r w:rsidR="006543B8">
        <w:rPr>
          <w:rFonts w:ascii="Segoe UI" w:hAnsi="Segoe UI" w:cs="Segoe UI"/>
          <w:sz w:val="22"/>
          <w:szCs w:val="22"/>
          <w:lang w:val="cs-CZ" w:eastAsia="en-US"/>
        </w:rPr>
        <w:t>. Pro první rok</w:t>
      </w:r>
      <w:r>
        <w:rPr>
          <w:rFonts w:ascii="Segoe UI" w:hAnsi="Segoe UI" w:cs="Segoe UI"/>
          <w:sz w:val="22"/>
          <w:szCs w:val="22"/>
          <w:lang w:val="cs-CZ" w:eastAsia="en-US"/>
        </w:rPr>
        <w:t xml:space="preserve"> poskytování Služeb podpory provozu</w:t>
      </w:r>
      <w:r w:rsidR="006543B8">
        <w:rPr>
          <w:rFonts w:ascii="Segoe UI" w:hAnsi="Segoe UI" w:cs="Segoe UI"/>
          <w:sz w:val="22"/>
          <w:szCs w:val="22"/>
          <w:lang w:val="cs-CZ" w:eastAsia="en-US"/>
        </w:rPr>
        <w:t xml:space="preserve"> jsou brány jako předmět Služby podpory provozu všechny odebrané části Dodávky.</w:t>
      </w:r>
    </w:p>
    <w:p w14:paraId="5D48AB0A" w14:textId="77777777" w:rsidR="00BE77EA" w:rsidRPr="00D81081" w:rsidRDefault="00BE77EA" w:rsidP="00BE77EA">
      <w:pPr>
        <w:pStyle w:val="RLTextlnkuslovan"/>
        <w:spacing w:before="120" w:line="276" w:lineRule="auto"/>
        <w:rPr>
          <w:rFonts w:ascii="Segoe UI" w:hAnsi="Segoe UI" w:cs="Segoe UI"/>
          <w:sz w:val="22"/>
          <w:szCs w:val="22"/>
          <w:lang w:eastAsia="en-US"/>
        </w:rPr>
      </w:pPr>
      <w:r w:rsidRPr="00D81081">
        <w:rPr>
          <w:rFonts w:ascii="Segoe UI" w:hAnsi="Segoe UI" w:cs="Segoe UI"/>
          <w:color w:val="00000A"/>
          <w:sz w:val="22"/>
          <w:szCs w:val="22"/>
        </w:rPr>
        <w:t xml:space="preserve">Není-li uvedeno jinak, </w:t>
      </w:r>
      <w:r w:rsidRPr="00D81081">
        <w:rPr>
          <w:rFonts w:ascii="Segoe UI" w:hAnsi="Segoe UI" w:cs="Segoe UI"/>
          <w:color w:val="00000A"/>
          <w:sz w:val="22"/>
          <w:szCs w:val="22"/>
          <w:lang w:val="cs-CZ"/>
        </w:rPr>
        <w:t xml:space="preserve">Prováděcí </w:t>
      </w:r>
      <w:r w:rsidR="00F100CB">
        <w:rPr>
          <w:rFonts w:ascii="Segoe UI" w:hAnsi="Segoe UI" w:cs="Segoe UI"/>
          <w:color w:val="00000A"/>
          <w:sz w:val="22"/>
          <w:szCs w:val="22"/>
          <w:lang w:val="cs-CZ"/>
        </w:rPr>
        <w:t>dokumentace</w:t>
      </w:r>
      <w:r w:rsidRPr="00D81081">
        <w:rPr>
          <w:rFonts w:ascii="Segoe UI" w:hAnsi="Segoe UI" w:cs="Segoe UI"/>
          <w:color w:val="00000A"/>
          <w:sz w:val="22"/>
          <w:szCs w:val="22"/>
          <w:lang w:val="cs-CZ"/>
        </w:rPr>
        <w:t>,</w:t>
      </w:r>
      <w:r w:rsidR="007C0E98">
        <w:rPr>
          <w:rFonts w:ascii="Segoe UI" w:hAnsi="Segoe UI" w:cs="Segoe UI"/>
          <w:color w:val="00000A"/>
          <w:sz w:val="22"/>
          <w:szCs w:val="22"/>
          <w:lang w:val="cs-CZ"/>
        </w:rPr>
        <w:t xml:space="preserve"> Dokumentace dle GAP analýzy</w:t>
      </w:r>
      <w:r w:rsidRPr="00D81081">
        <w:rPr>
          <w:rFonts w:ascii="Segoe UI" w:hAnsi="Segoe UI" w:cs="Segoe UI"/>
          <w:color w:val="00000A"/>
          <w:sz w:val="22"/>
          <w:szCs w:val="22"/>
          <w:lang w:val="cs-CZ"/>
        </w:rPr>
        <w:t xml:space="preserve"> a Dokumentace realizovaného řešení</w:t>
      </w:r>
      <w:r w:rsidRPr="00D81081">
        <w:rPr>
          <w:rFonts w:ascii="Segoe UI" w:hAnsi="Segoe UI" w:cs="Segoe UI"/>
          <w:color w:val="00000A"/>
          <w:sz w:val="22"/>
          <w:szCs w:val="22"/>
        </w:rPr>
        <w:t xml:space="preserve"> bud</w:t>
      </w:r>
      <w:r w:rsidRPr="00D81081">
        <w:rPr>
          <w:rFonts w:ascii="Segoe UI" w:hAnsi="Segoe UI" w:cs="Segoe UI"/>
          <w:color w:val="00000A"/>
          <w:sz w:val="22"/>
          <w:szCs w:val="22"/>
          <w:lang w:val="cs-CZ"/>
        </w:rPr>
        <w:t>ou</w:t>
      </w:r>
      <w:r w:rsidRPr="00D81081">
        <w:rPr>
          <w:rFonts w:ascii="Segoe UI" w:hAnsi="Segoe UI" w:cs="Segoe UI"/>
          <w:color w:val="00000A"/>
          <w:sz w:val="22"/>
          <w:szCs w:val="22"/>
        </w:rPr>
        <w:t xml:space="preserve"> vyhotoven</w:t>
      </w:r>
      <w:r w:rsidRPr="00D81081">
        <w:rPr>
          <w:rFonts w:ascii="Segoe UI" w:hAnsi="Segoe UI" w:cs="Segoe UI"/>
          <w:color w:val="00000A"/>
          <w:sz w:val="22"/>
          <w:szCs w:val="22"/>
          <w:lang w:val="cs-CZ"/>
        </w:rPr>
        <w:t>y</w:t>
      </w:r>
      <w:r w:rsidRPr="00D81081">
        <w:rPr>
          <w:rFonts w:ascii="Segoe UI" w:hAnsi="Segoe UI" w:cs="Segoe UI"/>
          <w:color w:val="00000A"/>
          <w:sz w:val="22"/>
          <w:szCs w:val="22"/>
        </w:rPr>
        <w:t xml:space="preserve"> vždy nejméně v jednom originále v tištěné a </w:t>
      </w:r>
      <w:r w:rsidR="00177699">
        <w:rPr>
          <w:rFonts w:ascii="Segoe UI" w:hAnsi="Segoe UI" w:cs="Segoe UI"/>
          <w:color w:val="00000A"/>
          <w:sz w:val="22"/>
          <w:szCs w:val="22"/>
          <w:lang w:val="cs-CZ"/>
        </w:rPr>
        <w:t>v </w:t>
      </w:r>
      <w:r w:rsidR="006543B8">
        <w:rPr>
          <w:rFonts w:ascii="Segoe UI" w:hAnsi="Segoe UI" w:cs="Segoe UI"/>
          <w:color w:val="00000A"/>
          <w:sz w:val="22"/>
          <w:szCs w:val="22"/>
          <w:lang w:val="cs-CZ"/>
        </w:rPr>
        <w:t>jedno</w:t>
      </w:r>
      <w:r w:rsidR="00177699">
        <w:rPr>
          <w:rFonts w:ascii="Segoe UI" w:hAnsi="Segoe UI" w:cs="Segoe UI"/>
          <w:color w:val="00000A"/>
          <w:sz w:val="22"/>
          <w:szCs w:val="22"/>
          <w:lang w:val="cs-CZ"/>
        </w:rPr>
        <w:t>m originále</w:t>
      </w:r>
      <w:r w:rsidR="006543B8">
        <w:rPr>
          <w:rFonts w:ascii="Segoe UI" w:hAnsi="Segoe UI" w:cs="Segoe UI"/>
          <w:color w:val="00000A"/>
          <w:sz w:val="22"/>
          <w:szCs w:val="22"/>
          <w:lang w:val="cs-CZ"/>
        </w:rPr>
        <w:t xml:space="preserve"> v </w:t>
      </w:r>
      <w:r w:rsidRPr="00D81081">
        <w:rPr>
          <w:rFonts w:ascii="Segoe UI" w:hAnsi="Segoe UI" w:cs="Segoe UI"/>
          <w:color w:val="00000A"/>
          <w:sz w:val="22"/>
          <w:szCs w:val="22"/>
        </w:rPr>
        <w:t>elektronické podobě v českém jazyce (s možností elektronického vyhledávání textu).</w:t>
      </w:r>
    </w:p>
    <w:p w14:paraId="47D69013" w14:textId="77777777" w:rsidR="005E6174" w:rsidRPr="00230958" w:rsidRDefault="005E6174" w:rsidP="00230958">
      <w:pPr>
        <w:pStyle w:val="RLTextlnkuslovan"/>
        <w:spacing w:before="120" w:line="276" w:lineRule="auto"/>
        <w:rPr>
          <w:rFonts w:ascii="Segoe UI" w:hAnsi="Segoe UI" w:cs="Segoe UI"/>
          <w:sz w:val="22"/>
          <w:szCs w:val="22"/>
        </w:rPr>
      </w:pPr>
      <w:r w:rsidRPr="00230958">
        <w:rPr>
          <w:rFonts w:ascii="Segoe UI" w:hAnsi="Segoe UI" w:cs="Segoe UI"/>
          <w:sz w:val="22"/>
          <w:szCs w:val="22"/>
        </w:rPr>
        <w:t xml:space="preserve">Objednatel se touto Smlouvou zavazuje poskytnout </w:t>
      </w:r>
      <w:r w:rsidR="00902894" w:rsidRPr="00230958">
        <w:rPr>
          <w:rFonts w:ascii="Segoe UI" w:hAnsi="Segoe UI" w:cs="Segoe UI"/>
          <w:sz w:val="22"/>
          <w:szCs w:val="22"/>
        </w:rPr>
        <w:t>Poskytovatel</w:t>
      </w:r>
      <w:r w:rsidRPr="00230958">
        <w:rPr>
          <w:rFonts w:ascii="Segoe UI" w:hAnsi="Segoe UI" w:cs="Segoe UI"/>
          <w:sz w:val="22"/>
          <w:szCs w:val="22"/>
        </w:rPr>
        <w:t xml:space="preserve">i nezbytnou součinnost při </w:t>
      </w:r>
      <w:r w:rsidR="007E4E0E" w:rsidRPr="00230958">
        <w:rPr>
          <w:rFonts w:ascii="Segoe UI" w:hAnsi="Segoe UI" w:cs="Segoe UI"/>
          <w:sz w:val="22"/>
          <w:szCs w:val="22"/>
        </w:rPr>
        <w:t>realizaci Dodávk</w:t>
      </w:r>
      <w:r w:rsidR="006C1CAE" w:rsidRPr="00230958">
        <w:rPr>
          <w:rFonts w:ascii="Segoe UI" w:hAnsi="Segoe UI" w:cs="Segoe UI"/>
          <w:sz w:val="22"/>
          <w:szCs w:val="22"/>
        </w:rPr>
        <w:t>y</w:t>
      </w:r>
      <w:r w:rsidR="0013396A">
        <w:rPr>
          <w:rFonts w:ascii="Segoe UI" w:hAnsi="Segoe UI" w:cs="Segoe UI"/>
          <w:sz w:val="22"/>
          <w:szCs w:val="22"/>
          <w:lang w:val="cs-CZ"/>
        </w:rPr>
        <w:t xml:space="preserve"> a</w:t>
      </w:r>
      <w:r w:rsidR="00347C9A" w:rsidRPr="00230958">
        <w:rPr>
          <w:rFonts w:ascii="Segoe UI" w:hAnsi="Segoe UI" w:cs="Segoe UI"/>
          <w:sz w:val="22"/>
          <w:szCs w:val="22"/>
        </w:rPr>
        <w:t xml:space="preserve"> při</w:t>
      </w:r>
      <w:r w:rsidR="00770BC3" w:rsidRPr="00230958">
        <w:rPr>
          <w:rFonts w:ascii="Segoe UI" w:hAnsi="Segoe UI" w:cs="Segoe UI"/>
          <w:sz w:val="22"/>
          <w:szCs w:val="22"/>
        </w:rPr>
        <w:t xml:space="preserve"> poskytování Služeb</w:t>
      </w:r>
      <w:r w:rsidR="00347C9A" w:rsidRPr="00230958">
        <w:rPr>
          <w:rFonts w:ascii="Segoe UI" w:hAnsi="Segoe UI" w:cs="Segoe UI"/>
          <w:sz w:val="22"/>
          <w:szCs w:val="22"/>
        </w:rPr>
        <w:t xml:space="preserve"> podpory provozu</w:t>
      </w:r>
      <w:r w:rsidR="00E234B9" w:rsidRPr="00230958">
        <w:rPr>
          <w:rFonts w:ascii="Segoe UI" w:hAnsi="Segoe UI" w:cs="Segoe UI"/>
          <w:sz w:val="22"/>
          <w:szCs w:val="22"/>
          <w:lang w:val="cs-CZ"/>
        </w:rPr>
        <w:t xml:space="preserve"> </w:t>
      </w:r>
      <w:r w:rsidR="00902894" w:rsidRPr="00230958">
        <w:rPr>
          <w:rFonts w:ascii="Segoe UI" w:hAnsi="Segoe UI" w:cs="Segoe UI"/>
          <w:sz w:val="22"/>
          <w:szCs w:val="22"/>
        </w:rPr>
        <w:t>Poskytovatel</w:t>
      </w:r>
      <w:r w:rsidRPr="00230958">
        <w:rPr>
          <w:rFonts w:ascii="Segoe UI" w:hAnsi="Segoe UI" w:cs="Segoe UI"/>
          <w:sz w:val="22"/>
          <w:szCs w:val="22"/>
        </w:rPr>
        <w:t xml:space="preserve">em v rozsahu, který </w:t>
      </w:r>
      <w:r w:rsidR="00200770" w:rsidRPr="00230958">
        <w:rPr>
          <w:rFonts w:ascii="Segoe UI" w:hAnsi="Segoe UI" w:cs="Segoe UI"/>
          <w:sz w:val="22"/>
          <w:szCs w:val="22"/>
        </w:rPr>
        <w:t xml:space="preserve">je </w:t>
      </w:r>
      <w:r w:rsidR="003F62EC" w:rsidRPr="00230958">
        <w:rPr>
          <w:rFonts w:ascii="Segoe UI" w:hAnsi="Segoe UI" w:cs="Segoe UI"/>
          <w:sz w:val="22"/>
          <w:szCs w:val="22"/>
        </w:rPr>
        <w:t xml:space="preserve">vymezen </w:t>
      </w:r>
      <w:r w:rsidR="00F02FD5" w:rsidRPr="00230958">
        <w:rPr>
          <w:rFonts w:ascii="Segoe UI" w:hAnsi="Segoe UI" w:cs="Segoe UI"/>
          <w:sz w:val="22"/>
          <w:szCs w:val="22"/>
        </w:rPr>
        <w:t>v</w:t>
      </w:r>
      <w:r w:rsidR="002B71B9" w:rsidRPr="00230958">
        <w:rPr>
          <w:rFonts w:ascii="Segoe UI" w:hAnsi="Segoe UI" w:cs="Segoe UI"/>
          <w:sz w:val="22"/>
          <w:szCs w:val="22"/>
        </w:rPr>
        <w:t> </w:t>
      </w:r>
      <w:r w:rsidR="000C0F90">
        <w:rPr>
          <w:rFonts w:ascii="Segoe UI" w:hAnsi="Segoe UI" w:cs="Segoe UI"/>
          <w:sz w:val="22"/>
          <w:szCs w:val="22"/>
          <w:lang w:val="cs-CZ"/>
        </w:rPr>
        <w:t xml:space="preserve">Prováděcí </w:t>
      </w:r>
      <w:r w:rsidR="0072756F">
        <w:rPr>
          <w:rFonts w:ascii="Segoe UI" w:hAnsi="Segoe UI" w:cs="Segoe UI"/>
          <w:sz w:val="22"/>
          <w:szCs w:val="22"/>
          <w:lang w:val="cs-CZ"/>
        </w:rPr>
        <w:t>dokumentaci</w:t>
      </w:r>
      <w:r w:rsidR="00BC767C">
        <w:rPr>
          <w:rFonts w:ascii="Segoe UI" w:hAnsi="Segoe UI" w:cs="Segoe UI"/>
          <w:sz w:val="22"/>
          <w:szCs w:val="22"/>
          <w:lang w:val="cs-CZ"/>
        </w:rPr>
        <w:t>.</w:t>
      </w:r>
    </w:p>
    <w:p w14:paraId="0D6202E5" w14:textId="77777777" w:rsidR="005E6174" w:rsidRPr="00230958" w:rsidRDefault="005E6174" w:rsidP="00230958">
      <w:pPr>
        <w:pStyle w:val="RLTextlnkuslovan"/>
        <w:spacing w:before="120" w:line="276" w:lineRule="auto"/>
        <w:rPr>
          <w:rFonts w:ascii="Segoe UI" w:hAnsi="Segoe UI" w:cs="Segoe UI"/>
          <w:sz w:val="22"/>
          <w:szCs w:val="22"/>
        </w:rPr>
      </w:pPr>
      <w:r w:rsidRPr="00230958">
        <w:rPr>
          <w:rFonts w:ascii="Segoe UI" w:hAnsi="Segoe UI" w:cs="Segoe UI"/>
          <w:sz w:val="22"/>
          <w:szCs w:val="22"/>
        </w:rPr>
        <w:t xml:space="preserve">Objednatel se zavazuje zaplatit </w:t>
      </w:r>
      <w:r w:rsidR="00902894" w:rsidRPr="00230958">
        <w:rPr>
          <w:rFonts w:ascii="Segoe UI" w:hAnsi="Segoe UI" w:cs="Segoe UI"/>
          <w:sz w:val="22"/>
          <w:szCs w:val="22"/>
        </w:rPr>
        <w:t>Poskytovatel</w:t>
      </w:r>
      <w:r w:rsidRPr="00230958">
        <w:rPr>
          <w:rFonts w:ascii="Segoe UI" w:hAnsi="Segoe UI" w:cs="Segoe UI"/>
          <w:sz w:val="22"/>
          <w:szCs w:val="22"/>
        </w:rPr>
        <w:t xml:space="preserve">i dohodnutou cenu </w:t>
      </w:r>
      <w:r w:rsidR="00982455" w:rsidRPr="00230958">
        <w:rPr>
          <w:rFonts w:ascii="Segoe UI" w:hAnsi="Segoe UI" w:cs="Segoe UI"/>
          <w:sz w:val="22"/>
          <w:szCs w:val="22"/>
        </w:rPr>
        <w:t xml:space="preserve">za </w:t>
      </w:r>
      <w:r w:rsidRPr="00230958">
        <w:rPr>
          <w:rFonts w:ascii="Segoe UI" w:hAnsi="Segoe UI" w:cs="Segoe UI"/>
          <w:sz w:val="22"/>
          <w:szCs w:val="22"/>
        </w:rPr>
        <w:t>řádně a</w:t>
      </w:r>
      <w:r w:rsidR="0042386B">
        <w:rPr>
          <w:rFonts w:ascii="Segoe UI" w:hAnsi="Segoe UI" w:cs="Segoe UI"/>
          <w:sz w:val="22"/>
          <w:szCs w:val="22"/>
          <w:lang w:val="cs-CZ"/>
        </w:rPr>
        <w:t> </w:t>
      </w:r>
      <w:r w:rsidRPr="00230958">
        <w:rPr>
          <w:rFonts w:ascii="Segoe UI" w:hAnsi="Segoe UI" w:cs="Segoe UI"/>
          <w:sz w:val="22"/>
          <w:szCs w:val="22"/>
        </w:rPr>
        <w:t xml:space="preserve">včas </w:t>
      </w:r>
      <w:r w:rsidR="007E4E0E" w:rsidRPr="00230958">
        <w:rPr>
          <w:rFonts w:ascii="Segoe UI" w:hAnsi="Segoe UI" w:cs="Segoe UI"/>
          <w:sz w:val="22"/>
          <w:szCs w:val="22"/>
        </w:rPr>
        <w:t xml:space="preserve">realizované </w:t>
      </w:r>
      <w:r w:rsidRPr="00230958">
        <w:rPr>
          <w:rFonts w:ascii="Segoe UI" w:hAnsi="Segoe UI" w:cs="Segoe UI"/>
          <w:sz w:val="22"/>
          <w:szCs w:val="22"/>
        </w:rPr>
        <w:t>D</w:t>
      </w:r>
      <w:r w:rsidR="00982455" w:rsidRPr="00230958">
        <w:rPr>
          <w:rFonts w:ascii="Segoe UI" w:hAnsi="Segoe UI" w:cs="Segoe UI"/>
          <w:sz w:val="22"/>
          <w:szCs w:val="22"/>
        </w:rPr>
        <w:t>o</w:t>
      </w:r>
      <w:r w:rsidR="007E4E0E" w:rsidRPr="00230958">
        <w:rPr>
          <w:rFonts w:ascii="Segoe UI" w:hAnsi="Segoe UI" w:cs="Segoe UI"/>
          <w:sz w:val="22"/>
          <w:szCs w:val="22"/>
        </w:rPr>
        <w:t>dávky</w:t>
      </w:r>
      <w:r w:rsidR="0013396A">
        <w:rPr>
          <w:rFonts w:ascii="Segoe UI" w:hAnsi="Segoe UI" w:cs="Segoe UI"/>
          <w:sz w:val="22"/>
          <w:szCs w:val="22"/>
          <w:lang w:val="cs-CZ"/>
        </w:rPr>
        <w:t xml:space="preserve"> a</w:t>
      </w:r>
      <w:r w:rsidR="00347C9A" w:rsidRPr="00230958">
        <w:rPr>
          <w:rFonts w:ascii="Segoe UI" w:hAnsi="Segoe UI" w:cs="Segoe UI"/>
          <w:sz w:val="22"/>
          <w:szCs w:val="22"/>
        </w:rPr>
        <w:t xml:space="preserve"> za</w:t>
      </w:r>
      <w:r w:rsidR="00BD49F4" w:rsidRPr="00230958">
        <w:rPr>
          <w:rFonts w:ascii="Segoe UI" w:hAnsi="Segoe UI" w:cs="Segoe UI"/>
          <w:sz w:val="22"/>
          <w:szCs w:val="22"/>
        </w:rPr>
        <w:t xml:space="preserve"> řádně a včas poskytnut</w:t>
      </w:r>
      <w:r w:rsidR="00982455" w:rsidRPr="00230958">
        <w:rPr>
          <w:rFonts w:ascii="Segoe UI" w:hAnsi="Segoe UI" w:cs="Segoe UI"/>
          <w:sz w:val="22"/>
          <w:szCs w:val="22"/>
        </w:rPr>
        <w:t>é</w:t>
      </w:r>
      <w:r w:rsidR="00BD49F4" w:rsidRPr="00230958">
        <w:rPr>
          <w:rFonts w:ascii="Segoe UI" w:hAnsi="Segoe UI" w:cs="Segoe UI"/>
          <w:sz w:val="22"/>
          <w:szCs w:val="22"/>
        </w:rPr>
        <w:t xml:space="preserve"> Služb</w:t>
      </w:r>
      <w:r w:rsidR="00982455" w:rsidRPr="00230958">
        <w:rPr>
          <w:rFonts w:ascii="Segoe UI" w:hAnsi="Segoe UI" w:cs="Segoe UI"/>
          <w:sz w:val="22"/>
          <w:szCs w:val="22"/>
        </w:rPr>
        <w:t>y</w:t>
      </w:r>
      <w:r w:rsidR="00347C9A" w:rsidRPr="00230958">
        <w:rPr>
          <w:rFonts w:ascii="Segoe UI" w:hAnsi="Segoe UI" w:cs="Segoe UI"/>
          <w:sz w:val="22"/>
          <w:szCs w:val="22"/>
        </w:rPr>
        <w:t xml:space="preserve"> podpory provozu</w:t>
      </w:r>
      <w:r w:rsidR="00F62C09" w:rsidRPr="00230958">
        <w:rPr>
          <w:rFonts w:ascii="Segoe UI" w:hAnsi="Segoe UI" w:cs="Segoe UI"/>
          <w:sz w:val="22"/>
          <w:szCs w:val="22"/>
        </w:rPr>
        <w:t xml:space="preserve">, a to po </w:t>
      </w:r>
      <w:r w:rsidR="00AB0279" w:rsidRPr="00230958">
        <w:rPr>
          <w:rFonts w:ascii="Segoe UI" w:hAnsi="Segoe UI" w:cs="Segoe UI"/>
          <w:sz w:val="22"/>
          <w:szCs w:val="22"/>
        </w:rPr>
        <w:t>předání a převzetí</w:t>
      </w:r>
      <w:r w:rsidR="00F62C09" w:rsidRPr="00230958">
        <w:rPr>
          <w:rFonts w:ascii="Segoe UI" w:hAnsi="Segoe UI" w:cs="Segoe UI"/>
          <w:sz w:val="22"/>
          <w:szCs w:val="22"/>
        </w:rPr>
        <w:t xml:space="preserve"> </w:t>
      </w:r>
      <w:r w:rsidR="00BD49F4" w:rsidRPr="00230958">
        <w:rPr>
          <w:rFonts w:ascii="Segoe UI" w:hAnsi="Segoe UI" w:cs="Segoe UI"/>
          <w:sz w:val="22"/>
          <w:szCs w:val="22"/>
        </w:rPr>
        <w:t>D</w:t>
      </w:r>
      <w:r w:rsidR="007E4E0E" w:rsidRPr="00230958">
        <w:rPr>
          <w:rFonts w:ascii="Segoe UI" w:hAnsi="Segoe UI" w:cs="Segoe UI"/>
          <w:sz w:val="22"/>
          <w:szCs w:val="22"/>
        </w:rPr>
        <w:t>odávk</w:t>
      </w:r>
      <w:r w:rsidR="006C1CAE" w:rsidRPr="00230958">
        <w:rPr>
          <w:rFonts w:ascii="Segoe UI" w:hAnsi="Segoe UI" w:cs="Segoe UI"/>
          <w:sz w:val="22"/>
          <w:szCs w:val="22"/>
        </w:rPr>
        <w:t>y</w:t>
      </w:r>
      <w:r w:rsidR="00F62C09" w:rsidRPr="00230958">
        <w:rPr>
          <w:rFonts w:ascii="Segoe UI" w:hAnsi="Segoe UI" w:cs="Segoe UI"/>
          <w:sz w:val="22"/>
          <w:szCs w:val="22"/>
        </w:rPr>
        <w:t xml:space="preserve"> </w:t>
      </w:r>
      <w:r w:rsidR="003E3521" w:rsidRPr="00230958">
        <w:rPr>
          <w:rFonts w:ascii="Segoe UI" w:hAnsi="Segoe UI" w:cs="Segoe UI"/>
          <w:sz w:val="22"/>
          <w:szCs w:val="22"/>
        </w:rPr>
        <w:t>dle této Smlouvy</w:t>
      </w:r>
      <w:r w:rsidR="00BD49F4" w:rsidRPr="00230958">
        <w:rPr>
          <w:rFonts w:ascii="Segoe UI" w:hAnsi="Segoe UI" w:cs="Segoe UI"/>
          <w:sz w:val="22"/>
          <w:szCs w:val="22"/>
        </w:rPr>
        <w:t>, resp. vždy po poskytnutí Služeb</w:t>
      </w:r>
      <w:r w:rsidR="0093693F" w:rsidRPr="00230958">
        <w:rPr>
          <w:rFonts w:ascii="Segoe UI" w:hAnsi="Segoe UI" w:cs="Segoe UI"/>
          <w:sz w:val="22"/>
          <w:szCs w:val="22"/>
        </w:rPr>
        <w:t xml:space="preserve"> podpory provozu</w:t>
      </w:r>
      <w:r w:rsidR="00177699">
        <w:rPr>
          <w:rFonts w:ascii="Segoe UI" w:hAnsi="Segoe UI" w:cs="Segoe UI"/>
          <w:sz w:val="22"/>
          <w:szCs w:val="22"/>
          <w:lang w:val="cs-CZ"/>
        </w:rPr>
        <w:t xml:space="preserve"> </w:t>
      </w:r>
      <w:r w:rsidR="000C0F90">
        <w:rPr>
          <w:rFonts w:ascii="Segoe UI" w:hAnsi="Segoe UI" w:cs="Segoe UI"/>
          <w:sz w:val="22"/>
          <w:szCs w:val="22"/>
          <w:lang w:val="cs-CZ"/>
        </w:rPr>
        <w:t xml:space="preserve">za </w:t>
      </w:r>
      <w:r w:rsidR="00BC767C">
        <w:rPr>
          <w:rFonts w:ascii="Segoe UI" w:hAnsi="Segoe UI" w:cs="Segoe UI"/>
          <w:sz w:val="22"/>
          <w:szCs w:val="22"/>
          <w:lang w:val="cs-CZ"/>
        </w:rPr>
        <w:t>3</w:t>
      </w:r>
      <w:r w:rsidR="000C0F90">
        <w:rPr>
          <w:rFonts w:ascii="Segoe UI" w:hAnsi="Segoe UI" w:cs="Segoe UI"/>
          <w:sz w:val="22"/>
          <w:szCs w:val="22"/>
          <w:lang w:val="cs-CZ"/>
        </w:rPr>
        <w:t xml:space="preserve"> kalendářní měsíc</w:t>
      </w:r>
      <w:r w:rsidR="00BC767C">
        <w:rPr>
          <w:rFonts w:ascii="Segoe UI" w:hAnsi="Segoe UI" w:cs="Segoe UI"/>
          <w:sz w:val="22"/>
          <w:szCs w:val="22"/>
          <w:lang w:val="cs-CZ"/>
        </w:rPr>
        <w:t>e</w:t>
      </w:r>
      <w:r w:rsidR="00EC4DBD" w:rsidRPr="00230958">
        <w:rPr>
          <w:rFonts w:ascii="Segoe UI" w:hAnsi="Segoe UI" w:cs="Segoe UI"/>
          <w:sz w:val="22"/>
          <w:szCs w:val="22"/>
        </w:rPr>
        <w:t>,</w:t>
      </w:r>
      <w:r w:rsidR="003E3521" w:rsidRPr="00230958">
        <w:rPr>
          <w:rFonts w:ascii="Segoe UI" w:hAnsi="Segoe UI" w:cs="Segoe UI"/>
          <w:sz w:val="22"/>
          <w:szCs w:val="22"/>
        </w:rPr>
        <w:t xml:space="preserve"> </w:t>
      </w:r>
      <w:r w:rsidR="00BD49F4" w:rsidRPr="00230958">
        <w:rPr>
          <w:rFonts w:ascii="Segoe UI" w:hAnsi="Segoe UI" w:cs="Segoe UI"/>
          <w:sz w:val="22"/>
          <w:szCs w:val="22"/>
        </w:rPr>
        <w:t xml:space="preserve">to vše </w:t>
      </w:r>
      <w:r w:rsidR="00F62C09" w:rsidRPr="00230958">
        <w:rPr>
          <w:rFonts w:ascii="Segoe UI" w:hAnsi="Segoe UI" w:cs="Segoe UI"/>
          <w:sz w:val="22"/>
          <w:szCs w:val="22"/>
        </w:rPr>
        <w:t>za podmínek touto Smlouvou</w:t>
      </w:r>
      <w:r w:rsidR="00880D63" w:rsidRPr="00230958">
        <w:rPr>
          <w:rFonts w:ascii="Segoe UI" w:hAnsi="Segoe UI" w:cs="Segoe UI"/>
          <w:sz w:val="22"/>
          <w:szCs w:val="22"/>
        </w:rPr>
        <w:t xml:space="preserve"> dále stanovených</w:t>
      </w:r>
      <w:r w:rsidRPr="00230958">
        <w:rPr>
          <w:rFonts w:ascii="Segoe UI" w:hAnsi="Segoe UI" w:cs="Segoe UI"/>
          <w:sz w:val="22"/>
          <w:szCs w:val="22"/>
        </w:rPr>
        <w:t>.</w:t>
      </w:r>
    </w:p>
    <w:p w14:paraId="0415C471" w14:textId="77777777" w:rsidR="00FE7426" w:rsidRPr="00230958" w:rsidRDefault="00902894" w:rsidP="00230958">
      <w:pPr>
        <w:pStyle w:val="RLTextlnkuslovan"/>
        <w:spacing w:before="120" w:line="276" w:lineRule="auto"/>
        <w:rPr>
          <w:rFonts w:ascii="Segoe UI" w:hAnsi="Segoe UI" w:cs="Segoe UI"/>
          <w:sz w:val="22"/>
          <w:szCs w:val="22"/>
        </w:rPr>
      </w:pPr>
      <w:bookmarkStart w:id="25" w:name="_Ref372629542"/>
      <w:bookmarkStart w:id="26" w:name="_Ref368938526"/>
      <w:r w:rsidRPr="00230958">
        <w:rPr>
          <w:rFonts w:ascii="Segoe UI" w:hAnsi="Segoe UI" w:cs="Segoe UI"/>
          <w:sz w:val="22"/>
          <w:szCs w:val="22"/>
        </w:rPr>
        <w:t>Poskytovatel</w:t>
      </w:r>
      <w:r w:rsidR="00FE7426" w:rsidRPr="00230958">
        <w:rPr>
          <w:rFonts w:ascii="Segoe UI" w:hAnsi="Segoe UI" w:cs="Segoe UI"/>
          <w:sz w:val="22"/>
          <w:szCs w:val="22"/>
        </w:rPr>
        <w:t xml:space="preserve"> se zavazuje na plnění </w:t>
      </w:r>
      <w:r w:rsidR="006B5F47">
        <w:rPr>
          <w:rFonts w:ascii="Segoe UI" w:hAnsi="Segoe UI" w:cs="Segoe UI"/>
          <w:sz w:val="22"/>
          <w:szCs w:val="22"/>
          <w:lang w:val="cs-CZ"/>
        </w:rPr>
        <w:t xml:space="preserve">Dodávky dle </w:t>
      </w:r>
      <w:r w:rsidR="00FE7426" w:rsidRPr="00230958">
        <w:rPr>
          <w:rFonts w:ascii="Segoe UI" w:hAnsi="Segoe UI" w:cs="Segoe UI"/>
          <w:sz w:val="22"/>
          <w:szCs w:val="22"/>
        </w:rPr>
        <w:t xml:space="preserve">této Smlouvy alokovat pracovní kapacitu osob realizačního týmu uvedeného v </w:t>
      </w:r>
      <w:r w:rsidR="00500CD5" w:rsidRPr="00230958">
        <w:rPr>
          <w:rFonts w:ascii="Segoe UI" w:hAnsi="Segoe UI" w:cs="Segoe UI"/>
          <w:sz w:val="22"/>
          <w:szCs w:val="22"/>
        </w:rPr>
        <w:t xml:space="preserve">Příloze č. </w:t>
      </w:r>
      <w:r w:rsidR="00BC767C">
        <w:rPr>
          <w:rFonts w:ascii="Segoe UI" w:hAnsi="Segoe UI" w:cs="Segoe UI"/>
          <w:sz w:val="22"/>
          <w:szCs w:val="22"/>
          <w:lang w:val="cs-CZ"/>
        </w:rPr>
        <w:t>5</w:t>
      </w:r>
      <w:r w:rsidR="00FE7426" w:rsidRPr="00230958">
        <w:rPr>
          <w:rFonts w:ascii="Segoe UI" w:hAnsi="Segoe UI" w:cs="Segoe UI"/>
          <w:sz w:val="22"/>
          <w:szCs w:val="22"/>
        </w:rPr>
        <w:t xml:space="preserve"> této Smlouvy a</w:t>
      </w:r>
      <w:r w:rsidR="0042386B">
        <w:rPr>
          <w:rFonts w:ascii="Segoe UI" w:hAnsi="Segoe UI" w:cs="Segoe UI"/>
          <w:sz w:val="22"/>
          <w:szCs w:val="22"/>
          <w:lang w:val="cs-CZ"/>
        </w:rPr>
        <w:t> </w:t>
      </w:r>
      <w:r w:rsidR="00FE7426" w:rsidRPr="00230958">
        <w:rPr>
          <w:rFonts w:ascii="Segoe UI" w:hAnsi="Segoe UI" w:cs="Segoe UI"/>
          <w:sz w:val="22"/>
          <w:szCs w:val="22"/>
        </w:rPr>
        <w:t>k</w:t>
      </w:r>
      <w:r w:rsidR="0042386B">
        <w:rPr>
          <w:rFonts w:ascii="Segoe UI" w:hAnsi="Segoe UI" w:cs="Segoe UI"/>
          <w:sz w:val="22"/>
          <w:szCs w:val="22"/>
          <w:lang w:val="cs-CZ"/>
        </w:rPr>
        <w:t> </w:t>
      </w:r>
      <w:r w:rsidR="00FE7426" w:rsidRPr="00230958">
        <w:rPr>
          <w:rFonts w:ascii="Segoe UI" w:hAnsi="Segoe UI" w:cs="Segoe UI"/>
          <w:sz w:val="22"/>
          <w:szCs w:val="22"/>
        </w:rPr>
        <w:t xml:space="preserve">plnění </w:t>
      </w:r>
      <w:r w:rsidR="006B5F47">
        <w:rPr>
          <w:rFonts w:ascii="Segoe UI" w:hAnsi="Segoe UI" w:cs="Segoe UI"/>
          <w:sz w:val="22"/>
          <w:szCs w:val="22"/>
          <w:lang w:val="cs-CZ"/>
        </w:rPr>
        <w:t xml:space="preserve">Dodávky </w:t>
      </w:r>
      <w:r w:rsidR="00FE7426" w:rsidRPr="00230958">
        <w:rPr>
          <w:rFonts w:ascii="Segoe UI" w:hAnsi="Segoe UI" w:cs="Segoe UI"/>
          <w:sz w:val="22"/>
          <w:szCs w:val="22"/>
        </w:rPr>
        <w:t xml:space="preserve">dle této Smlouvy využít výhradně těchto osob. Jakákoliv dodatečná změna osoby realizačního týmu musí být předem písemně schválena Objednatelem. </w:t>
      </w:r>
      <w:r w:rsidRPr="00230958">
        <w:rPr>
          <w:rFonts w:ascii="Segoe UI" w:hAnsi="Segoe UI" w:cs="Segoe UI"/>
          <w:sz w:val="22"/>
          <w:szCs w:val="22"/>
        </w:rPr>
        <w:t>Poskytovatel</w:t>
      </w:r>
      <w:r w:rsidR="00FE7426" w:rsidRPr="00230958">
        <w:rPr>
          <w:rFonts w:ascii="Segoe UI" w:hAnsi="Segoe UI" w:cs="Segoe UI"/>
          <w:sz w:val="22"/>
          <w:szCs w:val="22"/>
        </w:rPr>
        <w:t xml:space="preserve"> se v takovém případě zavazuje nahradit osobu realizačního týmu takovou osobou, která disponuje požadovanými minimálními znalostmi a odbornou kvalifikací dle požadavků Objednatele uvedených v</w:t>
      </w:r>
      <w:r w:rsidR="007E5EAC">
        <w:rPr>
          <w:rFonts w:ascii="Segoe UI" w:hAnsi="Segoe UI" w:cs="Segoe UI"/>
          <w:sz w:val="22"/>
          <w:szCs w:val="22"/>
        </w:rPr>
        <w:t> </w:t>
      </w:r>
      <w:r w:rsidR="007E5EAC">
        <w:rPr>
          <w:rFonts w:ascii="Segoe UI" w:hAnsi="Segoe UI" w:cs="Segoe UI"/>
          <w:sz w:val="22"/>
          <w:szCs w:val="22"/>
          <w:lang w:val="cs-CZ"/>
        </w:rPr>
        <w:t>zadávací</w:t>
      </w:r>
      <w:r w:rsidR="008F03D8" w:rsidRPr="00230958">
        <w:rPr>
          <w:rFonts w:ascii="Segoe UI" w:hAnsi="Segoe UI" w:cs="Segoe UI"/>
          <w:sz w:val="22"/>
          <w:szCs w:val="22"/>
        </w:rPr>
        <w:t xml:space="preserve"> </w:t>
      </w:r>
      <w:r w:rsidR="00FE7426" w:rsidRPr="00230958">
        <w:rPr>
          <w:rFonts w:ascii="Segoe UI" w:hAnsi="Segoe UI" w:cs="Segoe UI"/>
          <w:sz w:val="22"/>
          <w:szCs w:val="22"/>
        </w:rPr>
        <w:t>dokumentaci</w:t>
      </w:r>
      <w:r w:rsidR="007E5EAC">
        <w:rPr>
          <w:rFonts w:ascii="Segoe UI" w:hAnsi="Segoe UI" w:cs="Segoe UI"/>
          <w:sz w:val="22"/>
          <w:szCs w:val="22"/>
          <w:lang w:val="cs-CZ"/>
        </w:rPr>
        <w:t xml:space="preserve"> Veřejné zakázky</w:t>
      </w:r>
      <w:r w:rsidR="003F2C7F" w:rsidRPr="00230958">
        <w:rPr>
          <w:rFonts w:ascii="Segoe UI" w:hAnsi="Segoe UI" w:cs="Segoe UI"/>
          <w:sz w:val="22"/>
          <w:szCs w:val="22"/>
        </w:rPr>
        <w:t>.</w:t>
      </w:r>
      <w:bookmarkEnd w:id="25"/>
      <w:r w:rsidR="006B5F47">
        <w:rPr>
          <w:rFonts w:ascii="Segoe UI" w:hAnsi="Segoe UI" w:cs="Segoe UI"/>
          <w:sz w:val="22"/>
          <w:szCs w:val="22"/>
          <w:lang w:val="cs-CZ"/>
        </w:rPr>
        <w:t xml:space="preserve"> Objednatel nepožaduje, aby Služby podpory provozu byly realizovány prostřednictvím </w:t>
      </w:r>
      <w:r w:rsidR="006B5F47" w:rsidRPr="00230958">
        <w:rPr>
          <w:rFonts w:ascii="Segoe UI" w:hAnsi="Segoe UI" w:cs="Segoe UI"/>
          <w:sz w:val="22"/>
          <w:szCs w:val="22"/>
        </w:rPr>
        <w:t xml:space="preserve">realizačního týmu uvedeného v Příloze č. </w:t>
      </w:r>
      <w:r w:rsidR="00BC767C">
        <w:rPr>
          <w:rFonts w:ascii="Segoe UI" w:hAnsi="Segoe UI" w:cs="Segoe UI"/>
          <w:sz w:val="22"/>
          <w:szCs w:val="22"/>
          <w:lang w:val="cs-CZ"/>
        </w:rPr>
        <w:t>5</w:t>
      </w:r>
      <w:r w:rsidR="006B5F47" w:rsidRPr="00230958">
        <w:rPr>
          <w:rFonts w:ascii="Segoe UI" w:hAnsi="Segoe UI" w:cs="Segoe UI"/>
          <w:sz w:val="22"/>
          <w:szCs w:val="22"/>
        </w:rPr>
        <w:t xml:space="preserve"> této Smlouvy</w:t>
      </w:r>
      <w:r w:rsidR="006B5F47">
        <w:rPr>
          <w:rFonts w:ascii="Segoe UI" w:hAnsi="Segoe UI" w:cs="Segoe UI"/>
          <w:sz w:val="22"/>
          <w:szCs w:val="22"/>
          <w:lang w:val="cs-CZ"/>
        </w:rPr>
        <w:t>.</w:t>
      </w:r>
    </w:p>
    <w:p w14:paraId="521DCDD6" w14:textId="77777777" w:rsidR="009335D8" w:rsidRPr="001C20E0" w:rsidRDefault="00902894" w:rsidP="00230958">
      <w:pPr>
        <w:pStyle w:val="RLTextlnkuslovan"/>
        <w:spacing w:before="120" w:line="276" w:lineRule="auto"/>
        <w:rPr>
          <w:rFonts w:ascii="Segoe UI" w:hAnsi="Segoe UI" w:cs="Segoe UI"/>
          <w:szCs w:val="22"/>
        </w:rPr>
      </w:pPr>
      <w:bookmarkStart w:id="27" w:name="_Ref372629544"/>
      <w:r w:rsidRPr="00230958">
        <w:rPr>
          <w:rFonts w:ascii="Segoe UI" w:hAnsi="Segoe UI" w:cs="Segoe UI"/>
          <w:sz w:val="22"/>
          <w:szCs w:val="22"/>
          <w:lang w:eastAsia="en-US"/>
        </w:rPr>
        <w:t>Poskytovatel</w:t>
      </w:r>
      <w:r w:rsidR="009335D8" w:rsidRPr="00230958">
        <w:rPr>
          <w:rFonts w:ascii="Segoe UI" w:hAnsi="Segoe UI" w:cs="Segoe UI"/>
          <w:sz w:val="22"/>
          <w:szCs w:val="22"/>
          <w:lang w:eastAsia="en-US"/>
        </w:rPr>
        <w:t xml:space="preserve"> se zavazuje </w:t>
      </w:r>
      <w:r w:rsidR="007E4E0E" w:rsidRPr="00230958">
        <w:rPr>
          <w:rFonts w:ascii="Segoe UI" w:hAnsi="Segoe UI" w:cs="Segoe UI"/>
          <w:sz w:val="22"/>
          <w:szCs w:val="22"/>
          <w:lang w:eastAsia="en-US"/>
        </w:rPr>
        <w:t>realizovat Dodávk</w:t>
      </w:r>
      <w:r w:rsidR="006C1CAE" w:rsidRPr="00230958">
        <w:rPr>
          <w:rFonts w:ascii="Segoe UI" w:hAnsi="Segoe UI" w:cs="Segoe UI"/>
          <w:sz w:val="22"/>
          <w:szCs w:val="22"/>
          <w:lang w:eastAsia="en-US"/>
        </w:rPr>
        <w:t>u</w:t>
      </w:r>
      <w:r w:rsidR="0013396A">
        <w:rPr>
          <w:rFonts w:ascii="Segoe UI" w:hAnsi="Segoe UI" w:cs="Segoe UI"/>
          <w:sz w:val="22"/>
          <w:szCs w:val="22"/>
          <w:lang w:val="cs-CZ" w:eastAsia="en-US"/>
        </w:rPr>
        <w:t xml:space="preserve"> a</w:t>
      </w:r>
      <w:r w:rsidR="00347C9A" w:rsidRPr="00230958">
        <w:rPr>
          <w:rFonts w:ascii="Segoe UI" w:hAnsi="Segoe UI" w:cs="Segoe UI"/>
          <w:sz w:val="22"/>
          <w:szCs w:val="22"/>
          <w:lang w:eastAsia="en-US"/>
        </w:rPr>
        <w:t xml:space="preserve"> poskytovat</w:t>
      </w:r>
      <w:r w:rsidR="00A83CDD" w:rsidRPr="00230958">
        <w:rPr>
          <w:rFonts w:ascii="Segoe UI" w:hAnsi="Segoe UI" w:cs="Segoe UI"/>
          <w:sz w:val="22"/>
          <w:szCs w:val="22"/>
          <w:lang w:eastAsia="en-US"/>
        </w:rPr>
        <w:t xml:space="preserve"> Služby </w:t>
      </w:r>
      <w:r w:rsidR="00347C9A" w:rsidRPr="00230958">
        <w:rPr>
          <w:rFonts w:ascii="Segoe UI" w:hAnsi="Segoe UI" w:cs="Segoe UI"/>
          <w:sz w:val="22"/>
          <w:szCs w:val="22"/>
          <w:lang w:eastAsia="en-US"/>
        </w:rPr>
        <w:t>podpory provozu</w:t>
      </w:r>
      <w:r w:rsidR="00EF6D9C">
        <w:rPr>
          <w:rFonts w:ascii="Segoe UI" w:hAnsi="Segoe UI" w:cs="Segoe UI"/>
          <w:sz w:val="22"/>
          <w:szCs w:val="22"/>
          <w:lang w:val="cs-CZ" w:eastAsia="en-US"/>
        </w:rPr>
        <w:t xml:space="preserve"> </w:t>
      </w:r>
      <w:r w:rsidR="009335D8" w:rsidRPr="00230958">
        <w:rPr>
          <w:rFonts w:ascii="Segoe UI" w:hAnsi="Segoe UI" w:cs="Segoe UI"/>
          <w:sz w:val="22"/>
          <w:szCs w:val="22"/>
          <w:lang w:eastAsia="en-US"/>
        </w:rPr>
        <w:t xml:space="preserve">sám, nebo s využitím </w:t>
      </w:r>
      <w:r w:rsidR="00C20820" w:rsidRPr="00230958">
        <w:rPr>
          <w:rFonts w:ascii="Segoe UI" w:hAnsi="Segoe UI" w:cs="Segoe UI"/>
          <w:sz w:val="22"/>
          <w:szCs w:val="22"/>
          <w:lang w:val="cs-CZ" w:eastAsia="en-US"/>
        </w:rPr>
        <w:t>pod</w:t>
      </w:r>
      <w:r w:rsidR="009335D8" w:rsidRPr="00230958">
        <w:rPr>
          <w:rFonts w:ascii="Segoe UI" w:hAnsi="Segoe UI" w:cs="Segoe UI"/>
          <w:sz w:val="22"/>
          <w:szCs w:val="22"/>
          <w:lang w:eastAsia="en-US"/>
        </w:rPr>
        <w:t xml:space="preserve">dodavatelů uvedených v </w:t>
      </w:r>
      <w:r w:rsidR="00785733" w:rsidRPr="00230958">
        <w:rPr>
          <w:rFonts w:ascii="Segoe UI" w:hAnsi="Segoe UI" w:cs="Segoe UI"/>
          <w:sz w:val="22"/>
          <w:szCs w:val="22"/>
          <w:lang w:eastAsia="en-US"/>
        </w:rPr>
        <w:t xml:space="preserve">Příloze </w:t>
      </w:r>
      <w:bookmarkStart w:id="28" w:name="_Hlt313894357"/>
      <w:r w:rsidR="00785733" w:rsidRPr="00230958">
        <w:rPr>
          <w:rFonts w:ascii="Segoe UI" w:hAnsi="Segoe UI" w:cs="Segoe UI"/>
          <w:sz w:val="22"/>
          <w:szCs w:val="22"/>
          <w:lang w:eastAsia="en-US"/>
        </w:rPr>
        <w:t>č</w:t>
      </w:r>
      <w:bookmarkEnd w:id="28"/>
      <w:r w:rsidR="00785733" w:rsidRPr="00230958">
        <w:rPr>
          <w:rFonts w:ascii="Segoe UI" w:hAnsi="Segoe UI" w:cs="Segoe UI"/>
          <w:sz w:val="22"/>
          <w:szCs w:val="22"/>
          <w:lang w:eastAsia="en-US"/>
        </w:rPr>
        <w:t>.</w:t>
      </w:r>
      <w:r w:rsidR="00E234B9" w:rsidRPr="00230958">
        <w:rPr>
          <w:rFonts w:ascii="Segoe UI" w:hAnsi="Segoe UI" w:cs="Segoe UI"/>
          <w:sz w:val="22"/>
          <w:szCs w:val="22"/>
          <w:lang w:val="cs-CZ" w:eastAsia="en-US"/>
        </w:rPr>
        <w:t xml:space="preserve"> </w:t>
      </w:r>
      <w:r w:rsidR="00BC767C">
        <w:rPr>
          <w:rFonts w:ascii="Segoe UI" w:hAnsi="Segoe UI" w:cs="Segoe UI"/>
          <w:sz w:val="22"/>
          <w:szCs w:val="22"/>
          <w:lang w:val="cs-CZ" w:eastAsia="en-US"/>
        </w:rPr>
        <w:t>7</w:t>
      </w:r>
      <w:r w:rsidR="009335D8" w:rsidRPr="00230958">
        <w:rPr>
          <w:rFonts w:ascii="Segoe UI" w:hAnsi="Segoe UI" w:cs="Segoe UI"/>
          <w:sz w:val="22"/>
          <w:szCs w:val="22"/>
          <w:lang w:eastAsia="en-US"/>
        </w:rPr>
        <w:t xml:space="preserve"> této Smlouvy. Jakákoliv dodatečná změna osoby </w:t>
      </w:r>
      <w:r w:rsidR="00C20820" w:rsidRPr="00230958">
        <w:rPr>
          <w:rFonts w:ascii="Segoe UI" w:hAnsi="Segoe UI" w:cs="Segoe UI"/>
          <w:sz w:val="22"/>
          <w:szCs w:val="22"/>
          <w:lang w:val="cs-CZ" w:eastAsia="en-US"/>
        </w:rPr>
        <w:t>pod</w:t>
      </w:r>
      <w:r w:rsidR="009335D8" w:rsidRPr="00230958">
        <w:rPr>
          <w:rFonts w:ascii="Segoe UI" w:hAnsi="Segoe UI" w:cs="Segoe UI"/>
          <w:sz w:val="22"/>
          <w:szCs w:val="22"/>
          <w:lang w:eastAsia="en-US"/>
        </w:rPr>
        <w:t xml:space="preserve">dodavatele nebo rozsahu </w:t>
      </w:r>
      <w:r w:rsidR="009335D8" w:rsidRPr="00230958">
        <w:rPr>
          <w:rFonts w:ascii="Segoe UI" w:hAnsi="Segoe UI" w:cs="Segoe UI"/>
          <w:sz w:val="22"/>
          <w:szCs w:val="22"/>
          <w:lang w:eastAsia="en-US"/>
        </w:rPr>
        <w:lastRenderedPageBreak/>
        <w:t xml:space="preserve">plnění svěřeného </w:t>
      </w:r>
      <w:r w:rsidR="00C20820" w:rsidRPr="00230958">
        <w:rPr>
          <w:rFonts w:ascii="Segoe UI" w:hAnsi="Segoe UI" w:cs="Segoe UI"/>
          <w:sz w:val="22"/>
          <w:szCs w:val="22"/>
          <w:lang w:val="cs-CZ" w:eastAsia="en-US"/>
        </w:rPr>
        <w:t>pod</w:t>
      </w:r>
      <w:r w:rsidR="009335D8" w:rsidRPr="00230958">
        <w:rPr>
          <w:rFonts w:ascii="Segoe UI" w:hAnsi="Segoe UI" w:cs="Segoe UI"/>
          <w:sz w:val="22"/>
          <w:szCs w:val="22"/>
          <w:lang w:eastAsia="en-US"/>
        </w:rPr>
        <w:t>dodavateli musí být předem písemně schválena Objednatelem</w:t>
      </w:r>
      <w:r w:rsidR="004F29FB" w:rsidRPr="00230958">
        <w:rPr>
          <w:rFonts w:ascii="Segoe UI" w:hAnsi="Segoe UI" w:cs="Segoe UI"/>
          <w:sz w:val="22"/>
          <w:szCs w:val="22"/>
          <w:lang w:eastAsia="en-US"/>
        </w:rPr>
        <w:t xml:space="preserve">, ledaže by plnění původně svěřené </w:t>
      </w:r>
      <w:r w:rsidR="00C20820" w:rsidRPr="00230958">
        <w:rPr>
          <w:rFonts w:ascii="Segoe UI" w:hAnsi="Segoe UI" w:cs="Segoe UI"/>
          <w:sz w:val="22"/>
          <w:szCs w:val="22"/>
          <w:lang w:val="cs-CZ" w:eastAsia="en-US"/>
        </w:rPr>
        <w:t>pod</w:t>
      </w:r>
      <w:r w:rsidR="004F29FB" w:rsidRPr="00230958">
        <w:rPr>
          <w:rFonts w:ascii="Segoe UI" w:hAnsi="Segoe UI" w:cs="Segoe UI"/>
          <w:sz w:val="22"/>
          <w:szCs w:val="22"/>
          <w:lang w:eastAsia="en-US"/>
        </w:rPr>
        <w:t xml:space="preserve">dodavateli realizoval </w:t>
      </w:r>
      <w:r w:rsidRPr="00230958">
        <w:rPr>
          <w:rFonts w:ascii="Segoe UI" w:hAnsi="Segoe UI" w:cs="Segoe UI"/>
          <w:sz w:val="22"/>
          <w:szCs w:val="22"/>
          <w:lang w:eastAsia="en-US"/>
        </w:rPr>
        <w:t>Poskytovatel</w:t>
      </w:r>
      <w:r w:rsidR="004F29FB" w:rsidRPr="00230958">
        <w:rPr>
          <w:rFonts w:ascii="Segoe UI" w:hAnsi="Segoe UI" w:cs="Segoe UI"/>
          <w:sz w:val="22"/>
          <w:szCs w:val="22"/>
          <w:lang w:eastAsia="en-US"/>
        </w:rPr>
        <w:t xml:space="preserve"> sám</w:t>
      </w:r>
      <w:r w:rsidR="009335D8" w:rsidRPr="00230958">
        <w:rPr>
          <w:rFonts w:ascii="Segoe UI" w:hAnsi="Segoe UI" w:cs="Segoe UI"/>
          <w:sz w:val="22"/>
          <w:szCs w:val="22"/>
          <w:lang w:eastAsia="en-US"/>
        </w:rPr>
        <w:t>.</w:t>
      </w:r>
      <w:r w:rsidR="0030241C" w:rsidRPr="00230958">
        <w:rPr>
          <w:rFonts w:ascii="Segoe UI" w:hAnsi="Segoe UI" w:cs="Segoe UI"/>
          <w:sz w:val="22"/>
          <w:szCs w:val="22"/>
          <w:lang w:eastAsia="en-US"/>
        </w:rPr>
        <w:t xml:space="preserve"> Smluvní strany výslovně uvádějí, že při </w:t>
      </w:r>
      <w:r w:rsidR="007E4E0E" w:rsidRPr="00230958">
        <w:rPr>
          <w:rFonts w:ascii="Segoe UI" w:hAnsi="Segoe UI" w:cs="Segoe UI"/>
          <w:sz w:val="22"/>
          <w:szCs w:val="22"/>
          <w:lang w:eastAsia="en-US"/>
        </w:rPr>
        <w:t>realizaci Dodávk</w:t>
      </w:r>
      <w:r w:rsidR="006C1CAE" w:rsidRPr="00230958">
        <w:rPr>
          <w:rFonts w:ascii="Segoe UI" w:hAnsi="Segoe UI" w:cs="Segoe UI"/>
          <w:sz w:val="22"/>
          <w:szCs w:val="22"/>
          <w:lang w:eastAsia="en-US"/>
        </w:rPr>
        <w:t>y</w:t>
      </w:r>
      <w:r w:rsidR="00347C9A" w:rsidRPr="00230958">
        <w:rPr>
          <w:rFonts w:ascii="Segoe UI" w:hAnsi="Segoe UI" w:cs="Segoe UI"/>
          <w:sz w:val="22"/>
          <w:szCs w:val="22"/>
          <w:lang w:eastAsia="en-US"/>
        </w:rPr>
        <w:t xml:space="preserve">, </w:t>
      </w:r>
      <w:r w:rsidR="0013396A">
        <w:rPr>
          <w:rFonts w:ascii="Segoe UI" w:hAnsi="Segoe UI" w:cs="Segoe UI"/>
          <w:sz w:val="22"/>
          <w:szCs w:val="22"/>
          <w:lang w:val="cs-CZ" w:eastAsia="en-US"/>
        </w:rPr>
        <w:t xml:space="preserve"> a</w:t>
      </w:r>
      <w:r w:rsidR="001C20E0">
        <w:rPr>
          <w:rFonts w:ascii="Segoe UI" w:hAnsi="Segoe UI" w:cs="Segoe UI"/>
          <w:sz w:val="22"/>
          <w:szCs w:val="22"/>
          <w:lang w:val="cs-CZ" w:eastAsia="en-US"/>
        </w:rPr>
        <w:t> </w:t>
      </w:r>
      <w:r w:rsidR="0013396A">
        <w:rPr>
          <w:rFonts w:ascii="Segoe UI" w:hAnsi="Segoe UI" w:cs="Segoe UI"/>
          <w:sz w:val="22"/>
          <w:szCs w:val="22"/>
          <w:lang w:val="cs-CZ" w:eastAsia="en-US"/>
        </w:rPr>
        <w:t xml:space="preserve">při </w:t>
      </w:r>
      <w:r w:rsidR="0045151D" w:rsidRPr="00230958">
        <w:rPr>
          <w:rFonts w:ascii="Segoe UI" w:hAnsi="Segoe UI" w:cs="Segoe UI"/>
          <w:sz w:val="22"/>
          <w:szCs w:val="22"/>
          <w:lang w:eastAsia="en-US"/>
        </w:rPr>
        <w:t>poskytování Služeb</w:t>
      </w:r>
      <w:r w:rsidR="00347C9A" w:rsidRPr="00230958">
        <w:rPr>
          <w:rFonts w:ascii="Segoe UI" w:hAnsi="Segoe UI" w:cs="Segoe UI"/>
          <w:sz w:val="22"/>
          <w:szCs w:val="22"/>
          <w:lang w:eastAsia="en-US"/>
        </w:rPr>
        <w:t xml:space="preserve"> podpory provozu</w:t>
      </w:r>
      <w:r w:rsidR="0013396A">
        <w:rPr>
          <w:rFonts w:ascii="Segoe UI" w:hAnsi="Segoe UI" w:cs="Segoe UI"/>
          <w:sz w:val="22"/>
          <w:szCs w:val="22"/>
          <w:lang w:val="cs-CZ" w:eastAsia="en-US"/>
        </w:rPr>
        <w:t xml:space="preserve"> </w:t>
      </w:r>
      <w:r w:rsidR="0030241C" w:rsidRPr="00230958">
        <w:rPr>
          <w:rFonts w:ascii="Segoe UI" w:hAnsi="Segoe UI" w:cs="Segoe UI"/>
          <w:sz w:val="22"/>
          <w:szCs w:val="22"/>
          <w:lang w:eastAsia="en-US"/>
        </w:rPr>
        <w:t xml:space="preserve">prostřednictvím jakékoliv třetí osoby dle tohoto odstavce má </w:t>
      </w:r>
      <w:r w:rsidRPr="00230958">
        <w:rPr>
          <w:rFonts w:ascii="Segoe UI" w:hAnsi="Segoe UI" w:cs="Segoe UI"/>
          <w:sz w:val="22"/>
          <w:szCs w:val="22"/>
          <w:lang w:eastAsia="en-US"/>
        </w:rPr>
        <w:t>Poskytovatel</w:t>
      </w:r>
      <w:r w:rsidR="0030241C" w:rsidRPr="00230958">
        <w:rPr>
          <w:rFonts w:ascii="Segoe UI" w:hAnsi="Segoe UI" w:cs="Segoe UI"/>
          <w:sz w:val="22"/>
          <w:szCs w:val="22"/>
          <w:lang w:eastAsia="en-US"/>
        </w:rPr>
        <w:t xml:space="preserve"> odpovědnost, jako by </w:t>
      </w:r>
      <w:r w:rsidR="0045151D" w:rsidRPr="00230958">
        <w:rPr>
          <w:rFonts w:ascii="Segoe UI" w:hAnsi="Segoe UI" w:cs="Segoe UI"/>
          <w:sz w:val="22"/>
          <w:szCs w:val="22"/>
          <w:lang w:eastAsia="en-US"/>
        </w:rPr>
        <w:t xml:space="preserve">Služby </w:t>
      </w:r>
      <w:r w:rsidR="00347C9A" w:rsidRPr="00230958">
        <w:rPr>
          <w:rFonts w:ascii="Segoe UI" w:hAnsi="Segoe UI" w:cs="Segoe UI"/>
          <w:sz w:val="22"/>
          <w:szCs w:val="22"/>
          <w:lang w:eastAsia="en-US"/>
        </w:rPr>
        <w:t>podpory provoz</w:t>
      </w:r>
      <w:r w:rsidR="00057279" w:rsidRPr="00230958">
        <w:rPr>
          <w:rFonts w:ascii="Segoe UI" w:hAnsi="Segoe UI" w:cs="Segoe UI"/>
          <w:sz w:val="22"/>
          <w:szCs w:val="22"/>
          <w:lang w:eastAsia="en-US"/>
        </w:rPr>
        <w:t>u</w:t>
      </w:r>
      <w:r w:rsidR="00EF6D9C">
        <w:rPr>
          <w:rFonts w:ascii="Segoe UI" w:hAnsi="Segoe UI" w:cs="Segoe UI"/>
          <w:sz w:val="22"/>
          <w:szCs w:val="22"/>
          <w:lang w:val="cs-CZ" w:eastAsia="en-US"/>
        </w:rPr>
        <w:t xml:space="preserve"> </w:t>
      </w:r>
      <w:r w:rsidR="0045151D" w:rsidRPr="00230958">
        <w:rPr>
          <w:rFonts w:ascii="Segoe UI" w:hAnsi="Segoe UI" w:cs="Segoe UI"/>
          <w:sz w:val="22"/>
          <w:szCs w:val="22"/>
          <w:lang w:eastAsia="en-US"/>
        </w:rPr>
        <w:t>poskytoval</w:t>
      </w:r>
      <w:r w:rsidR="0030241C" w:rsidRPr="00230958">
        <w:rPr>
          <w:rFonts w:ascii="Segoe UI" w:hAnsi="Segoe UI" w:cs="Segoe UI"/>
          <w:sz w:val="22"/>
          <w:szCs w:val="22"/>
          <w:lang w:eastAsia="en-US"/>
        </w:rPr>
        <w:t xml:space="preserve"> </w:t>
      </w:r>
      <w:r w:rsidR="00347C9A" w:rsidRPr="00230958">
        <w:rPr>
          <w:rFonts w:ascii="Segoe UI" w:hAnsi="Segoe UI" w:cs="Segoe UI"/>
          <w:sz w:val="22"/>
          <w:szCs w:val="22"/>
          <w:lang w:eastAsia="en-US"/>
        </w:rPr>
        <w:t>a</w:t>
      </w:r>
      <w:r w:rsidR="0042386B">
        <w:rPr>
          <w:rFonts w:ascii="Segoe UI" w:hAnsi="Segoe UI" w:cs="Segoe UI"/>
          <w:sz w:val="22"/>
          <w:szCs w:val="22"/>
          <w:lang w:val="cs-CZ" w:eastAsia="en-US"/>
        </w:rPr>
        <w:t> </w:t>
      </w:r>
      <w:r w:rsidR="009D6069" w:rsidRPr="00230958">
        <w:rPr>
          <w:rFonts w:ascii="Segoe UI" w:hAnsi="Segoe UI" w:cs="Segoe UI"/>
          <w:sz w:val="22"/>
          <w:szCs w:val="22"/>
          <w:lang w:eastAsia="en-US"/>
        </w:rPr>
        <w:t>Dodávk</w:t>
      </w:r>
      <w:r w:rsidR="006C1CAE" w:rsidRPr="00230958">
        <w:rPr>
          <w:rFonts w:ascii="Segoe UI" w:hAnsi="Segoe UI" w:cs="Segoe UI"/>
          <w:sz w:val="22"/>
          <w:szCs w:val="22"/>
          <w:lang w:eastAsia="en-US"/>
        </w:rPr>
        <w:t>u</w:t>
      </w:r>
      <w:r w:rsidR="00E234B9" w:rsidRPr="00230958">
        <w:rPr>
          <w:rFonts w:ascii="Segoe UI" w:hAnsi="Segoe UI" w:cs="Segoe UI"/>
          <w:sz w:val="22"/>
          <w:szCs w:val="22"/>
          <w:lang w:val="cs-CZ" w:eastAsia="en-US"/>
        </w:rPr>
        <w:t xml:space="preserve"> </w:t>
      </w:r>
      <w:r w:rsidR="00347C9A" w:rsidRPr="00230958">
        <w:rPr>
          <w:rFonts w:ascii="Segoe UI" w:hAnsi="Segoe UI" w:cs="Segoe UI"/>
          <w:sz w:val="22"/>
          <w:szCs w:val="22"/>
          <w:lang w:eastAsia="en-US"/>
        </w:rPr>
        <w:t xml:space="preserve">realizoval </w:t>
      </w:r>
      <w:r w:rsidR="0030241C" w:rsidRPr="00230958">
        <w:rPr>
          <w:rFonts w:ascii="Segoe UI" w:hAnsi="Segoe UI" w:cs="Segoe UI"/>
          <w:sz w:val="22"/>
          <w:szCs w:val="22"/>
          <w:lang w:eastAsia="en-US"/>
        </w:rPr>
        <w:t>sám</w:t>
      </w:r>
      <w:r w:rsidR="0030241C" w:rsidRPr="00230958">
        <w:rPr>
          <w:rFonts w:ascii="Segoe UI" w:hAnsi="Segoe UI" w:cs="Segoe UI"/>
          <w:i/>
          <w:sz w:val="22"/>
          <w:szCs w:val="22"/>
          <w:lang w:eastAsia="en-US"/>
        </w:rPr>
        <w:t>.</w:t>
      </w:r>
      <w:bookmarkEnd w:id="26"/>
      <w:bookmarkEnd w:id="27"/>
    </w:p>
    <w:p w14:paraId="5C6E59B7" w14:textId="2B0ECE32" w:rsidR="001C20E0" w:rsidRPr="001C20E0" w:rsidRDefault="001C20E0" w:rsidP="00230958">
      <w:pPr>
        <w:pStyle w:val="RLTextlnkuslovan"/>
        <w:spacing w:before="120" w:line="276" w:lineRule="auto"/>
        <w:rPr>
          <w:rFonts w:ascii="Segoe UI" w:hAnsi="Segoe UI" w:cs="Segoe UI"/>
          <w:sz w:val="22"/>
          <w:szCs w:val="22"/>
        </w:rPr>
      </w:pPr>
      <w:r w:rsidRPr="001C20E0">
        <w:rPr>
          <w:rFonts w:ascii="Segoe UI" w:hAnsi="Segoe UI" w:cs="Segoe UI"/>
          <w:sz w:val="22"/>
          <w:szCs w:val="22"/>
          <w:lang w:val="cs-CZ"/>
        </w:rPr>
        <w:t xml:space="preserve">Poskytovatel se zavazuje, že všechny </w:t>
      </w:r>
      <w:ins w:id="29" w:author="Autor">
        <w:r w:rsidR="00E43B64">
          <w:rPr>
            <w:rFonts w:ascii="Segoe UI" w:hAnsi="Segoe UI" w:cs="Segoe UI"/>
            <w:sz w:val="22"/>
            <w:szCs w:val="22"/>
            <w:lang w:val="cs-CZ"/>
          </w:rPr>
          <w:t xml:space="preserve">požadované </w:t>
        </w:r>
      </w:ins>
      <w:del w:id="30" w:author="Autor">
        <w:r w:rsidRPr="001C20E0" w:rsidDel="00E43B64">
          <w:rPr>
            <w:rFonts w:ascii="Segoe UI" w:hAnsi="Segoe UI" w:cs="Segoe UI"/>
            <w:sz w:val="22"/>
            <w:szCs w:val="22"/>
            <w:lang w:val="cs-CZ"/>
          </w:rPr>
          <w:delText xml:space="preserve">funkce </w:delText>
        </w:r>
      </w:del>
      <w:ins w:id="31" w:author="Autor">
        <w:r w:rsidR="00E43B64">
          <w:rPr>
            <w:rFonts w:ascii="Segoe UI" w:hAnsi="Segoe UI" w:cs="Segoe UI"/>
            <w:sz w:val="22"/>
            <w:szCs w:val="22"/>
            <w:lang w:val="cs-CZ"/>
          </w:rPr>
          <w:t>vlastnosti</w:t>
        </w:r>
        <w:r w:rsidR="00E43B64" w:rsidRPr="001C20E0">
          <w:rPr>
            <w:rFonts w:ascii="Segoe UI" w:hAnsi="Segoe UI" w:cs="Segoe UI"/>
            <w:sz w:val="22"/>
            <w:szCs w:val="22"/>
            <w:lang w:val="cs-CZ"/>
          </w:rPr>
          <w:t xml:space="preserve"> </w:t>
        </w:r>
        <w:r w:rsidR="00E43B64">
          <w:rPr>
            <w:rFonts w:ascii="Segoe UI" w:hAnsi="Segoe UI" w:cs="Segoe UI"/>
            <w:sz w:val="22"/>
            <w:szCs w:val="22"/>
            <w:lang w:val="cs-CZ"/>
          </w:rPr>
          <w:t xml:space="preserve">v rámci </w:t>
        </w:r>
      </w:ins>
      <w:r w:rsidRPr="001C20E0">
        <w:rPr>
          <w:rFonts w:ascii="Segoe UI" w:hAnsi="Segoe UI" w:cs="Segoe UI"/>
          <w:sz w:val="22"/>
          <w:szCs w:val="22"/>
          <w:lang w:val="cs-CZ"/>
        </w:rPr>
        <w:t xml:space="preserve">předmětu plnění dle Smlouvy budou </w:t>
      </w:r>
      <w:ins w:id="32" w:author="Autor">
        <w:r w:rsidR="00E43B64">
          <w:rPr>
            <w:rFonts w:ascii="Segoe UI" w:hAnsi="Segoe UI" w:cs="Segoe UI"/>
            <w:sz w:val="22"/>
            <w:szCs w:val="22"/>
            <w:lang w:val="cs-CZ"/>
          </w:rPr>
          <w:t xml:space="preserve">v technických prostředcích </w:t>
        </w:r>
      </w:ins>
      <w:del w:id="33" w:author="Autor">
        <w:r w:rsidRPr="001C20E0" w:rsidDel="00E43B64">
          <w:rPr>
            <w:rFonts w:ascii="Segoe UI" w:hAnsi="Segoe UI" w:cs="Segoe UI"/>
            <w:sz w:val="22"/>
            <w:szCs w:val="22"/>
            <w:lang w:val="cs-CZ"/>
          </w:rPr>
          <w:delText xml:space="preserve">funkční </w:delText>
        </w:r>
      </w:del>
      <w:ins w:id="34" w:author="Autor">
        <w:r w:rsidR="00E43B64">
          <w:rPr>
            <w:rFonts w:ascii="Segoe UI" w:hAnsi="Segoe UI" w:cs="Segoe UI"/>
            <w:sz w:val="22"/>
            <w:szCs w:val="22"/>
            <w:lang w:val="cs-CZ"/>
          </w:rPr>
          <w:t>obsaženy</w:t>
        </w:r>
        <w:r w:rsidR="00E43B64" w:rsidRPr="001C20E0">
          <w:rPr>
            <w:rFonts w:ascii="Segoe UI" w:hAnsi="Segoe UI" w:cs="Segoe UI"/>
            <w:sz w:val="22"/>
            <w:szCs w:val="22"/>
            <w:lang w:val="cs-CZ"/>
          </w:rPr>
          <w:t xml:space="preserve"> </w:t>
        </w:r>
      </w:ins>
      <w:r w:rsidRPr="001C20E0">
        <w:rPr>
          <w:rFonts w:ascii="Segoe UI" w:hAnsi="Segoe UI" w:cs="Segoe UI"/>
          <w:sz w:val="22"/>
          <w:szCs w:val="22"/>
          <w:lang w:val="cs-CZ"/>
        </w:rPr>
        <w:t>nejpozději dnem nabytí platnosti Smlouvy.</w:t>
      </w:r>
    </w:p>
    <w:p w14:paraId="1074AC8E" w14:textId="77777777" w:rsidR="005E6174" w:rsidRPr="00EF6D9C" w:rsidRDefault="005E6174" w:rsidP="007074BE">
      <w:pPr>
        <w:pStyle w:val="RLlneksmlouvy"/>
        <w:rPr>
          <w:rFonts w:ascii="Segoe UI" w:hAnsi="Segoe UI" w:cs="Segoe UI"/>
          <w:sz w:val="22"/>
          <w:szCs w:val="22"/>
        </w:rPr>
      </w:pPr>
      <w:bookmarkStart w:id="35" w:name="_Toc212632747"/>
      <w:r w:rsidRPr="00EF6D9C">
        <w:rPr>
          <w:rFonts w:ascii="Segoe UI" w:hAnsi="Segoe UI" w:cs="Segoe UI"/>
          <w:sz w:val="22"/>
          <w:szCs w:val="22"/>
        </w:rPr>
        <w:t>DOBA A MÍSTO PLNĚNÍ</w:t>
      </w:r>
      <w:bookmarkEnd w:id="35"/>
    </w:p>
    <w:p w14:paraId="670C8CB7" w14:textId="77777777" w:rsidR="005E6174" w:rsidRDefault="00E95320" w:rsidP="00EF6D9C">
      <w:pPr>
        <w:pStyle w:val="RLTextlnkuslovan"/>
        <w:spacing w:before="120" w:line="276" w:lineRule="auto"/>
        <w:rPr>
          <w:rFonts w:ascii="Segoe UI" w:hAnsi="Segoe UI" w:cs="Segoe UI"/>
          <w:sz w:val="22"/>
          <w:szCs w:val="22"/>
        </w:rPr>
      </w:pPr>
      <w:bookmarkStart w:id="36" w:name="_Ref370398867"/>
      <w:r w:rsidRPr="00EF6D9C">
        <w:rPr>
          <w:rFonts w:ascii="Segoe UI" w:hAnsi="Segoe UI" w:cs="Segoe UI"/>
          <w:sz w:val="22"/>
          <w:szCs w:val="22"/>
        </w:rPr>
        <w:t xml:space="preserve">Poskytovatel se Smlouvou zavazuje </w:t>
      </w:r>
      <w:r w:rsidR="00281FB1" w:rsidRPr="00EF6D9C">
        <w:rPr>
          <w:rFonts w:ascii="Segoe UI" w:hAnsi="Segoe UI" w:cs="Segoe UI"/>
          <w:sz w:val="22"/>
          <w:szCs w:val="22"/>
        </w:rPr>
        <w:t>realizovat Dodávk</w:t>
      </w:r>
      <w:r w:rsidR="006C1CAE" w:rsidRPr="00EF6D9C">
        <w:rPr>
          <w:rFonts w:ascii="Segoe UI" w:hAnsi="Segoe UI" w:cs="Segoe UI"/>
          <w:sz w:val="22"/>
          <w:szCs w:val="22"/>
        </w:rPr>
        <w:t>u</w:t>
      </w:r>
      <w:r w:rsidR="00281FB1" w:rsidRPr="00EF6D9C">
        <w:rPr>
          <w:rFonts w:ascii="Segoe UI" w:hAnsi="Segoe UI" w:cs="Segoe UI"/>
          <w:sz w:val="22"/>
          <w:szCs w:val="22"/>
        </w:rPr>
        <w:t xml:space="preserve"> </w:t>
      </w:r>
      <w:r w:rsidRPr="00EF6D9C">
        <w:rPr>
          <w:rFonts w:ascii="Segoe UI" w:hAnsi="Segoe UI" w:cs="Segoe UI"/>
          <w:sz w:val="22"/>
          <w:szCs w:val="22"/>
        </w:rPr>
        <w:t xml:space="preserve">dle harmonogramu plnění. </w:t>
      </w:r>
      <w:r w:rsidR="00A66B77" w:rsidRPr="00EF6D9C">
        <w:rPr>
          <w:rFonts w:ascii="Segoe UI" w:hAnsi="Segoe UI" w:cs="Segoe UI"/>
          <w:sz w:val="22"/>
          <w:szCs w:val="22"/>
        </w:rPr>
        <w:t xml:space="preserve">Harmonogram plnění dle této </w:t>
      </w:r>
      <w:r w:rsidR="00D01B1B" w:rsidRPr="00EF6D9C">
        <w:rPr>
          <w:rFonts w:ascii="Segoe UI" w:hAnsi="Segoe UI" w:cs="Segoe UI"/>
          <w:sz w:val="22"/>
          <w:szCs w:val="22"/>
        </w:rPr>
        <w:t>S</w:t>
      </w:r>
      <w:r w:rsidR="00A66B77" w:rsidRPr="00EF6D9C">
        <w:rPr>
          <w:rFonts w:ascii="Segoe UI" w:hAnsi="Segoe UI" w:cs="Segoe UI"/>
          <w:sz w:val="22"/>
          <w:szCs w:val="22"/>
        </w:rPr>
        <w:t xml:space="preserve">mlouvy </w:t>
      </w:r>
      <w:r w:rsidR="006B3106" w:rsidRPr="00EF6D9C">
        <w:rPr>
          <w:rFonts w:ascii="Segoe UI" w:hAnsi="Segoe UI" w:cs="Segoe UI"/>
          <w:sz w:val="22"/>
          <w:szCs w:val="22"/>
          <w:lang w:val="cs-CZ"/>
        </w:rPr>
        <w:t xml:space="preserve">tvoří </w:t>
      </w:r>
      <w:r w:rsidR="006B3106" w:rsidRPr="00EF6D9C">
        <w:rPr>
          <w:rFonts w:ascii="Segoe UI" w:hAnsi="Segoe UI" w:cs="Segoe UI"/>
          <w:sz w:val="22"/>
          <w:szCs w:val="22"/>
        </w:rPr>
        <w:t>Příloh</w:t>
      </w:r>
      <w:r w:rsidR="006B3106" w:rsidRPr="00EF6D9C">
        <w:rPr>
          <w:rFonts w:ascii="Segoe UI" w:hAnsi="Segoe UI" w:cs="Segoe UI"/>
          <w:sz w:val="22"/>
          <w:szCs w:val="22"/>
          <w:lang w:val="cs-CZ"/>
        </w:rPr>
        <w:t>u</w:t>
      </w:r>
      <w:r w:rsidR="006B3106" w:rsidRPr="00EF6D9C">
        <w:rPr>
          <w:rFonts w:ascii="Segoe UI" w:hAnsi="Segoe UI" w:cs="Segoe UI"/>
          <w:sz w:val="22"/>
          <w:szCs w:val="22"/>
        </w:rPr>
        <w:t xml:space="preserve"> č. </w:t>
      </w:r>
      <w:r w:rsidR="004761C3">
        <w:rPr>
          <w:rFonts w:ascii="Segoe UI" w:hAnsi="Segoe UI" w:cs="Segoe UI"/>
          <w:sz w:val="22"/>
          <w:szCs w:val="22"/>
          <w:lang w:val="cs-CZ"/>
        </w:rPr>
        <w:t>9</w:t>
      </w:r>
      <w:r w:rsidR="00D01B1B" w:rsidRPr="00EF6D9C">
        <w:rPr>
          <w:rFonts w:ascii="Segoe UI" w:hAnsi="Segoe UI" w:cs="Segoe UI"/>
          <w:sz w:val="22"/>
          <w:szCs w:val="22"/>
        </w:rPr>
        <w:t xml:space="preserve"> </w:t>
      </w:r>
      <w:r w:rsidR="0080089D" w:rsidRPr="00EF6D9C">
        <w:rPr>
          <w:rFonts w:ascii="Segoe UI" w:hAnsi="Segoe UI" w:cs="Segoe UI"/>
          <w:sz w:val="22"/>
          <w:szCs w:val="22"/>
        </w:rPr>
        <w:t xml:space="preserve">této Smlouvy a obsahuje </w:t>
      </w:r>
      <w:r w:rsidR="00D51AE0" w:rsidRPr="00EF6D9C">
        <w:rPr>
          <w:rFonts w:ascii="Segoe UI" w:hAnsi="Segoe UI" w:cs="Segoe UI"/>
          <w:sz w:val="22"/>
          <w:szCs w:val="22"/>
        </w:rPr>
        <w:t>mj.</w:t>
      </w:r>
      <w:r w:rsidR="00A66B77" w:rsidRPr="00EF6D9C">
        <w:rPr>
          <w:rFonts w:ascii="Segoe UI" w:hAnsi="Segoe UI" w:cs="Segoe UI"/>
          <w:sz w:val="22"/>
          <w:szCs w:val="22"/>
        </w:rPr>
        <w:t xml:space="preserve"> </w:t>
      </w:r>
      <w:r w:rsidR="00F95137" w:rsidRPr="00EF6D9C">
        <w:rPr>
          <w:rFonts w:ascii="Segoe UI" w:hAnsi="Segoe UI" w:cs="Segoe UI"/>
          <w:sz w:val="22"/>
          <w:szCs w:val="22"/>
        </w:rPr>
        <w:t xml:space="preserve">závazné </w:t>
      </w:r>
      <w:r w:rsidR="00A66B77" w:rsidRPr="00EF6D9C">
        <w:rPr>
          <w:rFonts w:ascii="Segoe UI" w:hAnsi="Segoe UI" w:cs="Segoe UI"/>
          <w:sz w:val="22"/>
          <w:szCs w:val="22"/>
        </w:rPr>
        <w:t>t</w:t>
      </w:r>
      <w:r w:rsidR="0074310F" w:rsidRPr="00EF6D9C">
        <w:rPr>
          <w:rFonts w:ascii="Segoe UI" w:hAnsi="Segoe UI" w:cs="Segoe UI"/>
          <w:sz w:val="22"/>
          <w:szCs w:val="22"/>
        </w:rPr>
        <w:t>ermín</w:t>
      </w:r>
      <w:r w:rsidR="00D01B1B" w:rsidRPr="00EF6D9C">
        <w:rPr>
          <w:rFonts w:ascii="Segoe UI" w:hAnsi="Segoe UI" w:cs="Segoe UI"/>
          <w:sz w:val="22"/>
          <w:szCs w:val="22"/>
        </w:rPr>
        <w:t>y</w:t>
      </w:r>
      <w:r w:rsidR="0074310F" w:rsidRPr="00EF6D9C">
        <w:rPr>
          <w:rFonts w:ascii="Segoe UI" w:hAnsi="Segoe UI" w:cs="Segoe UI"/>
          <w:sz w:val="22"/>
          <w:szCs w:val="22"/>
        </w:rPr>
        <w:t xml:space="preserve"> předání a převzetí </w:t>
      </w:r>
      <w:r w:rsidRPr="00EF6D9C">
        <w:rPr>
          <w:rFonts w:ascii="Segoe UI" w:hAnsi="Segoe UI" w:cs="Segoe UI"/>
          <w:sz w:val="22"/>
          <w:szCs w:val="22"/>
        </w:rPr>
        <w:t xml:space="preserve">částí </w:t>
      </w:r>
      <w:r w:rsidR="0074310F" w:rsidRPr="00EF6D9C">
        <w:rPr>
          <w:rFonts w:ascii="Segoe UI" w:hAnsi="Segoe UI" w:cs="Segoe UI"/>
          <w:sz w:val="22"/>
          <w:szCs w:val="22"/>
        </w:rPr>
        <w:t>D</w:t>
      </w:r>
      <w:r w:rsidR="00281FB1" w:rsidRPr="00EF6D9C">
        <w:rPr>
          <w:rFonts w:ascii="Segoe UI" w:hAnsi="Segoe UI" w:cs="Segoe UI"/>
          <w:sz w:val="22"/>
          <w:szCs w:val="22"/>
        </w:rPr>
        <w:t>odávk</w:t>
      </w:r>
      <w:r w:rsidR="006C1CAE" w:rsidRPr="00EF6D9C">
        <w:rPr>
          <w:rFonts w:ascii="Segoe UI" w:hAnsi="Segoe UI" w:cs="Segoe UI"/>
          <w:sz w:val="22"/>
          <w:szCs w:val="22"/>
        </w:rPr>
        <w:t>y</w:t>
      </w:r>
      <w:r w:rsidR="0074310F" w:rsidRPr="00EF6D9C">
        <w:rPr>
          <w:rFonts w:ascii="Segoe UI" w:hAnsi="Segoe UI" w:cs="Segoe UI"/>
          <w:sz w:val="22"/>
          <w:szCs w:val="22"/>
        </w:rPr>
        <w:t xml:space="preserve"> dle této Smlouvy</w:t>
      </w:r>
      <w:r w:rsidR="00EF6D9C">
        <w:rPr>
          <w:rFonts w:ascii="Segoe UI" w:hAnsi="Segoe UI" w:cs="Segoe UI"/>
          <w:sz w:val="22"/>
          <w:szCs w:val="22"/>
          <w:lang w:val="cs-CZ"/>
        </w:rPr>
        <w:t xml:space="preserve">, </w:t>
      </w:r>
      <w:r w:rsidR="00AB386C" w:rsidRPr="00EF6D9C">
        <w:rPr>
          <w:rFonts w:ascii="Segoe UI" w:hAnsi="Segoe UI" w:cs="Segoe UI"/>
          <w:sz w:val="22"/>
          <w:szCs w:val="22"/>
        </w:rPr>
        <w:t>tj. včetně realizace příslušných akceptačních procedur</w:t>
      </w:r>
      <w:r w:rsidR="00EF6D9C">
        <w:rPr>
          <w:rFonts w:ascii="Segoe UI" w:hAnsi="Segoe UI" w:cs="Segoe UI"/>
          <w:sz w:val="22"/>
          <w:szCs w:val="22"/>
          <w:lang w:val="cs-CZ"/>
        </w:rPr>
        <w:t xml:space="preserve"> </w:t>
      </w:r>
      <w:r w:rsidR="00F95137" w:rsidRPr="00EF6D9C">
        <w:rPr>
          <w:rFonts w:ascii="Segoe UI" w:hAnsi="Segoe UI" w:cs="Segoe UI"/>
          <w:sz w:val="22"/>
          <w:szCs w:val="22"/>
        </w:rPr>
        <w:t>(dále jen „</w:t>
      </w:r>
      <w:r w:rsidR="00F95137" w:rsidRPr="00EF6D9C">
        <w:rPr>
          <w:rFonts w:ascii="Segoe UI" w:hAnsi="Segoe UI" w:cs="Segoe UI"/>
          <w:b/>
          <w:sz w:val="22"/>
          <w:szCs w:val="22"/>
        </w:rPr>
        <w:t>Milníky</w:t>
      </w:r>
      <w:r w:rsidR="00F95137" w:rsidRPr="00EF6D9C">
        <w:rPr>
          <w:rFonts w:ascii="Segoe UI" w:hAnsi="Segoe UI" w:cs="Segoe UI"/>
          <w:sz w:val="22"/>
          <w:szCs w:val="22"/>
        </w:rPr>
        <w:t>“)</w:t>
      </w:r>
      <w:r w:rsidRPr="00EF6D9C">
        <w:rPr>
          <w:rFonts w:ascii="Segoe UI" w:hAnsi="Segoe UI" w:cs="Segoe UI"/>
          <w:sz w:val="22"/>
          <w:szCs w:val="22"/>
        </w:rPr>
        <w:t>, včetně termínů</w:t>
      </w:r>
      <w:r w:rsidR="00D01B1B" w:rsidRPr="00EF6D9C">
        <w:rPr>
          <w:rFonts w:ascii="Segoe UI" w:hAnsi="Segoe UI" w:cs="Segoe UI"/>
          <w:sz w:val="22"/>
          <w:szCs w:val="22"/>
        </w:rPr>
        <w:t xml:space="preserve"> zahájení poskytování Služeb</w:t>
      </w:r>
      <w:r w:rsidR="00C81409" w:rsidRPr="00EF6D9C">
        <w:rPr>
          <w:rFonts w:ascii="Segoe UI" w:hAnsi="Segoe UI" w:cs="Segoe UI"/>
          <w:sz w:val="22"/>
          <w:szCs w:val="22"/>
        </w:rPr>
        <w:t xml:space="preserve"> podpory provozu</w:t>
      </w:r>
      <w:r w:rsidR="00D71B62" w:rsidRPr="00EF6D9C">
        <w:rPr>
          <w:rFonts w:ascii="Segoe UI" w:hAnsi="Segoe UI" w:cs="Segoe UI"/>
          <w:sz w:val="22"/>
          <w:szCs w:val="22"/>
        </w:rPr>
        <w:t xml:space="preserve"> </w:t>
      </w:r>
      <w:r w:rsidR="00D51AE0" w:rsidRPr="00EF6D9C">
        <w:rPr>
          <w:rFonts w:ascii="Segoe UI" w:hAnsi="Segoe UI" w:cs="Segoe UI"/>
          <w:sz w:val="22"/>
          <w:szCs w:val="22"/>
        </w:rPr>
        <w:t>dle odst</w:t>
      </w:r>
      <w:r w:rsidR="00D51AE0" w:rsidRPr="0042386B">
        <w:rPr>
          <w:rFonts w:ascii="Segoe UI" w:hAnsi="Segoe UI" w:cs="Segoe UI"/>
          <w:sz w:val="22"/>
          <w:szCs w:val="22"/>
        </w:rPr>
        <w:t xml:space="preserve">. </w:t>
      </w:r>
      <w:r w:rsidR="009E2F86" w:rsidRPr="0042386B">
        <w:rPr>
          <w:rFonts w:ascii="Segoe UI" w:hAnsi="Segoe UI" w:cs="Segoe UI"/>
          <w:sz w:val="22"/>
          <w:szCs w:val="22"/>
        </w:rPr>
        <w:fldChar w:fldCharType="begin"/>
      </w:r>
      <w:r w:rsidR="00855F2D" w:rsidRPr="0042386B">
        <w:rPr>
          <w:rFonts w:ascii="Segoe UI" w:hAnsi="Segoe UI" w:cs="Segoe UI"/>
          <w:sz w:val="22"/>
          <w:szCs w:val="22"/>
        </w:rPr>
        <w:instrText xml:space="preserve"> REF _Ref399762661 \r \h </w:instrText>
      </w:r>
      <w:r w:rsidR="002B4BE4" w:rsidRPr="0042386B">
        <w:rPr>
          <w:rFonts w:ascii="Segoe UI" w:hAnsi="Segoe UI" w:cs="Segoe UI"/>
          <w:sz w:val="22"/>
          <w:szCs w:val="22"/>
        </w:rPr>
        <w:instrText xml:space="preserve"> \* MERGEFORMAT </w:instrText>
      </w:r>
      <w:r w:rsidR="009E2F86" w:rsidRPr="0042386B">
        <w:rPr>
          <w:rFonts w:ascii="Segoe UI" w:hAnsi="Segoe UI" w:cs="Segoe UI"/>
          <w:sz w:val="22"/>
          <w:szCs w:val="22"/>
        </w:rPr>
      </w:r>
      <w:r w:rsidR="009E2F86" w:rsidRPr="0042386B">
        <w:rPr>
          <w:rFonts w:ascii="Segoe UI" w:hAnsi="Segoe UI" w:cs="Segoe UI"/>
          <w:sz w:val="22"/>
          <w:szCs w:val="22"/>
        </w:rPr>
        <w:fldChar w:fldCharType="separate"/>
      </w:r>
      <w:r w:rsidR="0070175A">
        <w:rPr>
          <w:rFonts w:ascii="Segoe UI" w:hAnsi="Segoe UI" w:cs="Segoe UI"/>
          <w:sz w:val="22"/>
          <w:szCs w:val="22"/>
        </w:rPr>
        <w:t>3.2</w:t>
      </w:r>
      <w:r w:rsidR="009E2F86" w:rsidRPr="0042386B">
        <w:rPr>
          <w:rFonts w:ascii="Segoe UI" w:hAnsi="Segoe UI" w:cs="Segoe UI"/>
          <w:sz w:val="22"/>
          <w:szCs w:val="22"/>
        </w:rPr>
        <w:fldChar w:fldCharType="end"/>
      </w:r>
      <w:r w:rsidR="00855F2D" w:rsidRPr="0042386B">
        <w:rPr>
          <w:rFonts w:ascii="Segoe UI" w:hAnsi="Segoe UI" w:cs="Segoe UI"/>
          <w:sz w:val="22"/>
          <w:szCs w:val="22"/>
        </w:rPr>
        <w:t xml:space="preserve"> </w:t>
      </w:r>
      <w:r w:rsidR="00E303B5" w:rsidRPr="0042386B">
        <w:rPr>
          <w:rFonts w:ascii="Segoe UI" w:hAnsi="Segoe UI" w:cs="Segoe UI"/>
          <w:sz w:val="22"/>
          <w:szCs w:val="22"/>
        </w:rPr>
        <w:t>této</w:t>
      </w:r>
      <w:r w:rsidR="00E303B5" w:rsidRPr="00EF6D9C">
        <w:rPr>
          <w:rFonts w:ascii="Segoe UI" w:hAnsi="Segoe UI" w:cs="Segoe UI"/>
          <w:sz w:val="22"/>
          <w:szCs w:val="22"/>
        </w:rPr>
        <w:t xml:space="preserve"> Smlouvy. </w:t>
      </w:r>
      <w:bookmarkEnd w:id="36"/>
    </w:p>
    <w:p w14:paraId="677F2D1B" w14:textId="77777777" w:rsidR="00754F4B" w:rsidRPr="00754F4B" w:rsidRDefault="00754F4B" w:rsidP="00754F4B">
      <w:pPr>
        <w:pStyle w:val="RLTextlnkuslovan"/>
        <w:spacing w:before="120" w:line="276" w:lineRule="auto"/>
        <w:rPr>
          <w:rFonts w:ascii="Segoe UI" w:hAnsi="Segoe UI" w:cs="Segoe UI"/>
          <w:sz w:val="22"/>
          <w:szCs w:val="22"/>
        </w:rPr>
      </w:pPr>
      <w:r w:rsidRPr="00754F4B">
        <w:rPr>
          <w:rFonts w:ascii="Segoe UI" w:hAnsi="Segoe UI" w:cs="Segoe UI"/>
          <w:sz w:val="22"/>
          <w:szCs w:val="22"/>
        </w:rPr>
        <w:t>Smluvní strany se dohodly, že v</w:t>
      </w:r>
      <w:r w:rsidR="0042386B">
        <w:rPr>
          <w:rFonts w:ascii="Segoe UI" w:hAnsi="Segoe UI" w:cs="Segoe UI"/>
          <w:sz w:val="22"/>
          <w:szCs w:val="22"/>
        </w:rPr>
        <w:t> </w:t>
      </w:r>
      <w:r w:rsidRPr="00754F4B">
        <w:rPr>
          <w:rFonts w:ascii="Segoe UI" w:hAnsi="Segoe UI" w:cs="Segoe UI"/>
          <w:sz w:val="22"/>
          <w:szCs w:val="22"/>
        </w:rPr>
        <w:t>případě</w:t>
      </w:r>
      <w:r w:rsidR="0042386B">
        <w:rPr>
          <w:rFonts w:ascii="Segoe UI" w:hAnsi="Segoe UI" w:cs="Segoe UI"/>
          <w:sz w:val="22"/>
          <w:szCs w:val="22"/>
          <w:lang w:val="cs-CZ"/>
        </w:rPr>
        <w:t>,</w:t>
      </w:r>
      <w:r w:rsidRPr="00754F4B">
        <w:rPr>
          <w:rFonts w:ascii="Segoe UI" w:hAnsi="Segoe UI" w:cs="Segoe UI"/>
          <w:sz w:val="22"/>
          <w:szCs w:val="22"/>
        </w:rPr>
        <w:t xml:space="preserve"> že </w:t>
      </w:r>
      <w:r w:rsidRPr="00754F4B">
        <w:rPr>
          <w:rFonts w:ascii="Segoe UI" w:hAnsi="Segoe UI" w:cs="Segoe UI"/>
          <w:sz w:val="22"/>
          <w:szCs w:val="22"/>
          <w:lang w:val="cs-CZ"/>
        </w:rPr>
        <w:t>Poskytovatel</w:t>
      </w:r>
      <w:r w:rsidRPr="00754F4B">
        <w:rPr>
          <w:rFonts w:ascii="Segoe UI" w:hAnsi="Segoe UI" w:cs="Segoe UI"/>
          <w:sz w:val="22"/>
          <w:szCs w:val="22"/>
        </w:rPr>
        <w:t xml:space="preserve"> Objednateli oznámí a</w:t>
      </w:r>
      <w:r w:rsidR="0042386B">
        <w:rPr>
          <w:rFonts w:ascii="Segoe UI" w:hAnsi="Segoe UI" w:cs="Segoe UI"/>
          <w:sz w:val="22"/>
          <w:szCs w:val="22"/>
          <w:lang w:val="cs-CZ"/>
        </w:rPr>
        <w:t> </w:t>
      </w:r>
      <w:r w:rsidRPr="00754F4B">
        <w:rPr>
          <w:rFonts w:ascii="Segoe UI" w:hAnsi="Segoe UI" w:cs="Segoe UI"/>
          <w:sz w:val="22"/>
          <w:szCs w:val="22"/>
        </w:rPr>
        <w:t xml:space="preserve">prokáže, že v provedení Díla brání nepředvídatelná a nepřekonatelná překážka vzniklá nezávisle na vůli </w:t>
      </w:r>
      <w:r w:rsidRPr="00754F4B">
        <w:rPr>
          <w:rFonts w:ascii="Segoe UI" w:hAnsi="Segoe UI" w:cs="Segoe UI"/>
          <w:sz w:val="22"/>
          <w:szCs w:val="22"/>
          <w:lang w:val="cs-CZ"/>
        </w:rPr>
        <w:t>Poskytovatele či jeho poddodavatelů</w:t>
      </w:r>
      <w:r w:rsidRPr="00754F4B">
        <w:rPr>
          <w:rFonts w:ascii="Segoe UI" w:hAnsi="Segoe UI" w:cs="Segoe UI"/>
          <w:sz w:val="22"/>
          <w:szCs w:val="22"/>
        </w:rPr>
        <w:t xml:space="preserve">, dochází ke stavění doby plnění dle odst. 4.1. </w:t>
      </w:r>
      <w:r w:rsidRPr="00754F4B">
        <w:rPr>
          <w:rFonts w:ascii="Segoe UI" w:hAnsi="Segoe UI" w:cs="Segoe UI"/>
          <w:sz w:val="22"/>
          <w:szCs w:val="22"/>
          <w:lang w:val="cs-CZ"/>
        </w:rPr>
        <w:t xml:space="preserve">této </w:t>
      </w:r>
      <w:r w:rsidRPr="00754F4B">
        <w:rPr>
          <w:rFonts w:ascii="Segoe UI" w:hAnsi="Segoe UI" w:cs="Segoe UI"/>
          <w:sz w:val="22"/>
          <w:szCs w:val="22"/>
        </w:rPr>
        <w:t xml:space="preserve">Smlouvy, a to po dobu trvání takové překážky. Za nepředvídatelnou a nepřekonatelnou překážku vzniklou nezávisle na vůli </w:t>
      </w:r>
      <w:r w:rsidR="0042386B">
        <w:rPr>
          <w:rFonts w:ascii="Segoe UI" w:hAnsi="Segoe UI" w:cs="Segoe UI"/>
          <w:sz w:val="22"/>
          <w:szCs w:val="22"/>
          <w:lang w:val="cs-CZ"/>
        </w:rPr>
        <w:t>Poskytovatele</w:t>
      </w:r>
      <w:r w:rsidRPr="00754F4B">
        <w:rPr>
          <w:rFonts w:ascii="Segoe UI" w:hAnsi="Segoe UI" w:cs="Segoe UI"/>
          <w:sz w:val="22"/>
          <w:szCs w:val="22"/>
        </w:rPr>
        <w:t xml:space="preserve"> </w:t>
      </w:r>
      <w:r w:rsidRPr="00F21A63">
        <w:rPr>
          <w:rFonts w:ascii="Segoe UI" w:hAnsi="Segoe UI" w:cs="Segoe UI"/>
          <w:sz w:val="22"/>
          <w:szCs w:val="22"/>
          <w:lang w:val="cs-CZ"/>
        </w:rPr>
        <w:t>s</w:t>
      </w:r>
      <w:r w:rsidRPr="00F21A63">
        <w:rPr>
          <w:rFonts w:ascii="Segoe UI" w:hAnsi="Segoe UI" w:cs="Segoe UI"/>
          <w:sz w:val="22"/>
          <w:szCs w:val="22"/>
        </w:rPr>
        <w:t>mluvní strany považují zejména</w:t>
      </w:r>
      <w:r w:rsidRPr="00754F4B">
        <w:rPr>
          <w:rFonts w:ascii="Segoe UI" w:hAnsi="Segoe UI" w:cs="Segoe UI"/>
          <w:sz w:val="22"/>
          <w:szCs w:val="22"/>
        </w:rPr>
        <w:t xml:space="preserve"> překážky, které</w:t>
      </w:r>
      <w:r w:rsidR="00F21A63">
        <w:rPr>
          <w:rFonts w:ascii="Segoe UI" w:hAnsi="Segoe UI" w:cs="Segoe UI"/>
          <w:sz w:val="22"/>
          <w:szCs w:val="22"/>
          <w:lang w:val="cs-CZ"/>
        </w:rPr>
        <w:t xml:space="preserve"> by vedly ke</w:t>
      </w:r>
      <w:r w:rsidRPr="00754F4B">
        <w:rPr>
          <w:rFonts w:ascii="Segoe UI" w:hAnsi="Segoe UI" w:cs="Segoe UI"/>
          <w:sz w:val="22"/>
          <w:szCs w:val="22"/>
        </w:rPr>
        <w:t xml:space="preserve"> znemož</w:t>
      </w:r>
      <w:r w:rsidR="003F779B">
        <w:rPr>
          <w:rFonts w:ascii="Segoe UI" w:hAnsi="Segoe UI" w:cs="Segoe UI"/>
          <w:sz w:val="22"/>
          <w:szCs w:val="22"/>
          <w:lang w:val="cs-CZ"/>
        </w:rPr>
        <w:t>n</w:t>
      </w:r>
      <w:r w:rsidR="00F21A63">
        <w:rPr>
          <w:rFonts w:ascii="Segoe UI" w:hAnsi="Segoe UI" w:cs="Segoe UI"/>
          <w:sz w:val="22"/>
          <w:szCs w:val="22"/>
          <w:lang w:val="cs-CZ"/>
        </w:rPr>
        <w:t>ění</w:t>
      </w:r>
      <w:r w:rsidRPr="00754F4B">
        <w:rPr>
          <w:rFonts w:ascii="Segoe UI" w:hAnsi="Segoe UI" w:cs="Segoe UI"/>
          <w:sz w:val="22"/>
          <w:szCs w:val="22"/>
        </w:rPr>
        <w:t xml:space="preserve"> provedení Díla v souladu s obecně závaznými právními předpisy, relevantními technickými normami či technologickou kázní</w:t>
      </w:r>
      <w:r w:rsidR="00F21A63">
        <w:rPr>
          <w:rFonts w:ascii="Segoe UI" w:hAnsi="Segoe UI" w:cs="Segoe UI"/>
          <w:sz w:val="22"/>
          <w:szCs w:val="22"/>
          <w:lang w:val="cs-CZ"/>
        </w:rPr>
        <w:t>,</w:t>
      </w:r>
      <w:r w:rsidRPr="00754F4B">
        <w:rPr>
          <w:rFonts w:ascii="Segoe UI" w:hAnsi="Segoe UI" w:cs="Segoe UI"/>
          <w:sz w:val="22"/>
          <w:szCs w:val="22"/>
        </w:rPr>
        <w:t xml:space="preserve"> a</w:t>
      </w:r>
      <w:r w:rsidR="0042386B">
        <w:rPr>
          <w:rFonts w:ascii="Segoe UI" w:hAnsi="Segoe UI" w:cs="Segoe UI"/>
          <w:sz w:val="22"/>
          <w:szCs w:val="22"/>
          <w:lang w:val="cs-CZ"/>
        </w:rPr>
        <w:t> </w:t>
      </w:r>
      <w:r w:rsidRPr="00754F4B">
        <w:rPr>
          <w:rFonts w:ascii="Segoe UI" w:hAnsi="Segoe UI" w:cs="Segoe UI"/>
          <w:sz w:val="22"/>
          <w:szCs w:val="22"/>
        </w:rPr>
        <w:t xml:space="preserve">překážky související s provozními důvody </w:t>
      </w:r>
      <w:r w:rsidRPr="00754F4B">
        <w:rPr>
          <w:rFonts w:ascii="Segoe UI" w:hAnsi="Segoe UI" w:cs="Segoe UI"/>
          <w:sz w:val="22"/>
          <w:szCs w:val="22"/>
          <w:lang w:val="cs-CZ"/>
        </w:rPr>
        <w:t>Objednatele.</w:t>
      </w:r>
      <w:r w:rsidR="00D33C3A">
        <w:rPr>
          <w:rFonts w:ascii="Segoe UI" w:hAnsi="Segoe UI" w:cs="Segoe UI"/>
          <w:sz w:val="22"/>
          <w:szCs w:val="22"/>
          <w:lang w:val="cs-CZ"/>
        </w:rPr>
        <w:t xml:space="preserve"> Překážky bránící provedení </w:t>
      </w:r>
      <w:r w:rsidR="00F21A63">
        <w:rPr>
          <w:rFonts w:ascii="Segoe UI" w:hAnsi="Segoe UI" w:cs="Segoe UI"/>
          <w:sz w:val="22"/>
          <w:szCs w:val="22"/>
          <w:lang w:val="cs-CZ"/>
        </w:rPr>
        <w:t>D</w:t>
      </w:r>
      <w:r w:rsidR="00D33C3A">
        <w:rPr>
          <w:rFonts w:ascii="Segoe UI" w:hAnsi="Segoe UI" w:cs="Segoe UI"/>
          <w:sz w:val="22"/>
          <w:szCs w:val="22"/>
          <w:lang w:val="cs-CZ"/>
        </w:rPr>
        <w:t xml:space="preserve">íla v délce do jednoho týdne nenaplňují definici tohoto </w:t>
      </w:r>
      <w:r w:rsidR="003F779B">
        <w:rPr>
          <w:rFonts w:ascii="Segoe UI" w:hAnsi="Segoe UI" w:cs="Segoe UI"/>
          <w:sz w:val="22"/>
          <w:szCs w:val="22"/>
          <w:lang w:val="cs-CZ"/>
        </w:rPr>
        <w:t>odstavce</w:t>
      </w:r>
      <w:r w:rsidR="00177699">
        <w:rPr>
          <w:rFonts w:ascii="Segoe UI" w:hAnsi="Segoe UI" w:cs="Segoe UI"/>
          <w:sz w:val="22"/>
          <w:szCs w:val="22"/>
          <w:lang w:val="cs-CZ"/>
        </w:rPr>
        <w:t xml:space="preserve"> Smlouvy</w:t>
      </w:r>
      <w:r w:rsidR="00D33C3A">
        <w:rPr>
          <w:rFonts w:ascii="Segoe UI" w:hAnsi="Segoe UI" w:cs="Segoe UI"/>
          <w:sz w:val="22"/>
          <w:szCs w:val="22"/>
          <w:lang w:val="cs-CZ"/>
        </w:rPr>
        <w:t>.</w:t>
      </w:r>
    </w:p>
    <w:p w14:paraId="14F262D7" w14:textId="77777777" w:rsidR="00D71B62" w:rsidRPr="00EF6D9C" w:rsidRDefault="00215F17" w:rsidP="00EF6D9C">
      <w:pPr>
        <w:pStyle w:val="RLTextlnkuslovan"/>
        <w:spacing w:before="120" w:line="276" w:lineRule="auto"/>
        <w:rPr>
          <w:rFonts w:ascii="Segoe UI" w:hAnsi="Segoe UI" w:cs="Segoe UI"/>
          <w:sz w:val="22"/>
          <w:szCs w:val="22"/>
          <w:lang w:eastAsia="en-US"/>
        </w:rPr>
      </w:pPr>
      <w:r w:rsidRPr="00EF6D9C">
        <w:rPr>
          <w:rFonts w:ascii="Segoe UI" w:hAnsi="Segoe UI" w:cs="Segoe UI"/>
          <w:sz w:val="22"/>
          <w:szCs w:val="22"/>
          <w:lang w:eastAsia="en-US"/>
        </w:rPr>
        <w:t xml:space="preserve">Místem plnění je </w:t>
      </w:r>
      <w:r w:rsidR="00D01B1B" w:rsidRPr="00EF6D9C">
        <w:rPr>
          <w:rFonts w:ascii="Segoe UI" w:hAnsi="Segoe UI" w:cs="Segoe UI"/>
          <w:sz w:val="22"/>
          <w:szCs w:val="22"/>
          <w:lang w:eastAsia="en-US"/>
        </w:rPr>
        <w:t>sídlo Objednatele</w:t>
      </w:r>
      <w:r w:rsidR="00EF6D9C">
        <w:rPr>
          <w:rFonts w:ascii="Segoe UI" w:hAnsi="Segoe UI" w:cs="Segoe UI"/>
          <w:sz w:val="22"/>
          <w:szCs w:val="22"/>
          <w:lang w:val="cs-CZ" w:eastAsia="en-US"/>
        </w:rPr>
        <w:t xml:space="preserve"> </w:t>
      </w:r>
      <w:r w:rsidR="00B02093" w:rsidRPr="00EF6D9C">
        <w:rPr>
          <w:rFonts w:ascii="Segoe UI" w:hAnsi="Segoe UI" w:cs="Segoe UI"/>
          <w:sz w:val="22"/>
          <w:szCs w:val="22"/>
          <w:lang w:eastAsia="en-US"/>
        </w:rPr>
        <w:t xml:space="preserve">a dále jakékoliv místo v České republice, k němuž se vztahuje či by se mohlo vztahovat poskytování </w:t>
      </w:r>
      <w:r w:rsidR="00421855" w:rsidRPr="00EF6D9C">
        <w:rPr>
          <w:rFonts w:ascii="Segoe UI" w:hAnsi="Segoe UI" w:cs="Segoe UI"/>
          <w:sz w:val="22"/>
          <w:szCs w:val="22"/>
          <w:lang w:eastAsia="en-US"/>
        </w:rPr>
        <w:t>plnění</w:t>
      </w:r>
      <w:r w:rsidR="00B02093" w:rsidRPr="00EF6D9C">
        <w:rPr>
          <w:rFonts w:ascii="Segoe UI" w:hAnsi="Segoe UI" w:cs="Segoe UI"/>
          <w:sz w:val="22"/>
          <w:szCs w:val="22"/>
          <w:lang w:eastAsia="en-US"/>
        </w:rPr>
        <w:t xml:space="preserve"> dle této Smlouvy.</w:t>
      </w:r>
      <w:r w:rsidR="006C5122" w:rsidRPr="00EF6D9C">
        <w:rPr>
          <w:rFonts w:ascii="Segoe UI" w:hAnsi="Segoe UI" w:cs="Segoe UI"/>
          <w:sz w:val="22"/>
          <w:szCs w:val="22"/>
          <w:lang w:eastAsia="en-US"/>
        </w:rPr>
        <w:t xml:space="preserve"> </w:t>
      </w:r>
    </w:p>
    <w:p w14:paraId="31C69983" w14:textId="18F74A73" w:rsidR="00215F17" w:rsidRPr="00F21A63" w:rsidDel="008D0F90" w:rsidRDefault="00215F17" w:rsidP="00EF6D9C">
      <w:pPr>
        <w:pStyle w:val="RLTextlnkuslovan"/>
        <w:spacing w:before="120" w:line="276" w:lineRule="auto"/>
        <w:rPr>
          <w:moveFrom w:id="37" w:author="Autor"/>
          <w:rFonts w:ascii="Segoe UI" w:hAnsi="Segoe UI" w:cs="Segoe UI"/>
          <w:sz w:val="22"/>
          <w:szCs w:val="22"/>
          <w:lang w:eastAsia="en-US"/>
        </w:rPr>
      </w:pPr>
      <w:moveFromRangeStart w:id="38" w:author="Autor" w:name="move1054010"/>
      <w:moveFrom w:id="39" w:author="Autor">
        <w:r w:rsidRPr="00EF6D9C" w:rsidDel="008D0F90">
          <w:rPr>
            <w:rFonts w:ascii="Segoe UI" w:hAnsi="Segoe UI" w:cs="Segoe UI"/>
            <w:sz w:val="22"/>
            <w:szCs w:val="22"/>
            <w:lang w:eastAsia="en-US"/>
          </w:rPr>
          <w:t>Pokud to povaha plnění této Smlouvy umožňuje</w:t>
        </w:r>
        <w:r w:rsidR="004F29FB" w:rsidRPr="00EF6D9C" w:rsidDel="008D0F90">
          <w:rPr>
            <w:rFonts w:ascii="Segoe UI" w:hAnsi="Segoe UI" w:cs="Segoe UI"/>
            <w:sz w:val="22"/>
            <w:szCs w:val="22"/>
            <w:lang w:eastAsia="en-US"/>
          </w:rPr>
          <w:t xml:space="preserve"> a Objednatel vůči tomu nemá výhrady</w:t>
        </w:r>
        <w:r w:rsidRPr="00EF6D9C" w:rsidDel="008D0F90">
          <w:rPr>
            <w:rFonts w:ascii="Segoe UI" w:hAnsi="Segoe UI" w:cs="Segoe UI"/>
            <w:sz w:val="22"/>
            <w:szCs w:val="22"/>
            <w:lang w:eastAsia="en-US"/>
          </w:rPr>
          <w:t xml:space="preserve">, je </w:t>
        </w:r>
        <w:r w:rsidR="00902894" w:rsidRPr="00EF6D9C" w:rsidDel="008D0F90">
          <w:rPr>
            <w:rFonts w:ascii="Segoe UI" w:hAnsi="Segoe UI" w:cs="Segoe UI"/>
            <w:sz w:val="22"/>
            <w:szCs w:val="22"/>
            <w:lang w:eastAsia="en-US"/>
          </w:rPr>
          <w:t>Poskytovatel</w:t>
        </w:r>
        <w:r w:rsidRPr="00EF6D9C" w:rsidDel="008D0F90">
          <w:rPr>
            <w:rFonts w:ascii="Segoe UI" w:hAnsi="Segoe UI" w:cs="Segoe UI"/>
            <w:sz w:val="22"/>
            <w:szCs w:val="22"/>
            <w:lang w:eastAsia="en-US"/>
          </w:rPr>
          <w:t xml:space="preserve"> oprávněn </w:t>
        </w:r>
        <w:r w:rsidR="00BE5590" w:rsidRPr="00EF6D9C" w:rsidDel="008D0F90">
          <w:rPr>
            <w:rFonts w:ascii="Segoe UI" w:hAnsi="Segoe UI" w:cs="Segoe UI"/>
            <w:sz w:val="22"/>
            <w:szCs w:val="22"/>
            <w:lang w:eastAsia="en-US"/>
          </w:rPr>
          <w:t>realizovat části Dodávky</w:t>
        </w:r>
        <w:r w:rsidR="0013396A" w:rsidDel="008D0F90">
          <w:rPr>
            <w:rFonts w:ascii="Segoe UI" w:hAnsi="Segoe UI" w:cs="Segoe UI"/>
            <w:sz w:val="22"/>
            <w:szCs w:val="22"/>
            <w:lang w:val="cs-CZ" w:eastAsia="en-US"/>
          </w:rPr>
          <w:t xml:space="preserve"> a</w:t>
        </w:r>
        <w:r w:rsidR="004C1F79" w:rsidRPr="00EF6D9C" w:rsidDel="008D0F90">
          <w:rPr>
            <w:rFonts w:ascii="Segoe UI" w:hAnsi="Segoe UI" w:cs="Segoe UI"/>
            <w:sz w:val="22"/>
            <w:szCs w:val="22"/>
            <w:lang w:eastAsia="en-US"/>
          </w:rPr>
          <w:t xml:space="preserve"> </w:t>
        </w:r>
        <w:r w:rsidR="00A83CDD" w:rsidRPr="00EF6D9C" w:rsidDel="008D0F90">
          <w:rPr>
            <w:rFonts w:ascii="Segoe UI" w:hAnsi="Segoe UI" w:cs="Segoe UI"/>
            <w:sz w:val="22"/>
            <w:szCs w:val="22"/>
            <w:lang w:eastAsia="en-US"/>
          </w:rPr>
          <w:t>poskytovat Služb</w:t>
        </w:r>
        <w:r w:rsidR="00925101" w:rsidRPr="00EF6D9C" w:rsidDel="008D0F90">
          <w:rPr>
            <w:rFonts w:ascii="Segoe UI" w:hAnsi="Segoe UI" w:cs="Segoe UI"/>
            <w:sz w:val="22"/>
            <w:szCs w:val="22"/>
            <w:lang w:eastAsia="en-US"/>
          </w:rPr>
          <w:t>y</w:t>
        </w:r>
        <w:r w:rsidR="00C81409" w:rsidRPr="00EF6D9C" w:rsidDel="008D0F90">
          <w:rPr>
            <w:rFonts w:ascii="Segoe UI" w:hAnsi="Segoe UI" w:cs="Segoe UI"/>
            <w:sz w:val="22"/>
            <w:szCs w:val="22"/>
            <w:lang w:eastAsia="en-US"/>
          </w:rPr>
          <w:t xml:space="preserve"> podpory provozu</w:t>
        </w:r>
        <w:r w:rsidR="004C1F79" w:rsidRPr="00EF6D9C" w:rsidDel="008D0F90">
          <w:rPr>
            <w:rFonts w:ascii="Segoe UI" w:hAnsi="Segoe UI" w:cs="Segoe UI"/>
            <w:sz w:val="22"/>
            <w:szCs w:val="22"/>
            <w:lang w:eastAsia="en-US"/>
          </w:rPr>
          <w:t xml:space="preserve"> </w:t>
        </w:r>
        <w:r w:rsidRPr="00EF6D9C" w:rsidDel="008D0F90">
          <w:rPr>
            <w:rFonts w:ascii="Segoe UI" w:hAnsi="Segoe UI" w:cs="Segoe UI"/>
            <w:sz w:val="22"/>
            <w:szCs w:val="22"/>
            <w:lang w:eastAsia="en-US"/>
          </w:rPr>
          <w:t>také vzdáleným přístupem.</w:t>
        </w:r>
        <w:r w:rsidR="00D33C3A" w:rsidDel="008D0F90">
          <w:rPr>
            <w:rFonts w:ascii="Segoe UI" w:hAnsi="Segoe UI" w:cs="Segoe UI"/>
            <w:sz w:val="22"/>
            <w:szCs w:val="22"/>
            <w:lang w:val="cs-CZ" w:eastAsia="en-US"/>
          </w:rPr>
          <w:t xml:space="preserve"> Způsob přístupu a práce vzdáleným připojením se řídí metodickými pokynem oddělení informatiky Objednatele.</w:t>
        </w:r>
      </w:moveFrom>
    </w:p>
    <w:moveFromRangeEnd w:id="38"/>
    <w:p w14:paraId="2AFC1467" w14:textId="5A382FE4" w:rsidR="00E23C12" w:rsidRPr="00DB468D" w:rsidRDefault="00F21A63" w:rsidP="00EF6D9C">
      <w:pPr>
        <w:pStyle w:val="RLTextlnkuslovan"/>
        <w:spacing w:before="120" w:line="276" w:lineRule="auto"/>
        <w:rPr>
          <w:ins w:id="40" w:author="Autor"/>
          <w:rFonts w:ascii="Segoe UI" w:hAnsi="Segoe UI" w:cs="Segoe UI"/>
          <w:sz w:val="22"/>
          <w:szCs w:val="22"/>
          <w:lang w:eastAsia="en-US"/>
        </w:rPr>
      </w:pPr>
      <w:r>
        <w:rPr>
          <w:rFonts w:ascii="Segoe UI" w:hAnsi="Segoe UI" w:cs="Segoe UI"/>
          <w:sz w:val="22"/>
          <w:szCs w:val="22"/>
          <w:lang w:val="cs-CZ" w:eastAsia="en-US"/>
        </w:rPr>
        <w:t xml:space="preserve">Plnění </w:t>
      </w:r>
      <w:ins w:id="41" w:author="Autor">
        <w:r w:rsidR="00AE3993">
          <w:rPr>
            <w:rFonts w:ascii="Segoe UI" w:hAnsi="Segoe UI" w:cs="Segoe UI"/>
            <w:sz w:val="22"/>
            <w:szCs w:val="22"/>
            <w:lang w:val="cs-CZ" w:eastAsia="en-US"/>
          </w:rPr>
          <w:t xml:space="preserve">bude realizováno </w:t>
        </w:r>
      </w:ins>
      <w:r>
        <w:rPr>
          <w:rFonts w:ascii="Segoe UI" w:hAnsi="Segoe UI" w:cs="Segoe UI"/>
          <w:sz w:val="22"/>
          <w:szCs w:val="22"/>
          <w:lang w:val="cs-CZ" w:eastAsia="en-US"/>
        </w:rPr>
        <w:t>v sídle Objednatele</w:t>
      </w:r>
      <w:ins w:id="42" w:author="Autor">
        <w:r w:rsidR="000F256F">
          <w:rPr>
            <w:rFonts w:ascii="Segoe UI" w:hAnsi="Segoe UI" w:cs="Segoe UI"/>
            <w:sz w:val="22"/>
            <w:szCs w:val="22"/>
            <w:lang w:val="cs-CZ" w:eastAsia="en-US"/>
          </w:rPr>
          <w:t xml:space="preserve"> za přítomnosti pracovníků oddělení informatiky Objednatele</w:t>
        </w:r>
        <w:r w:rsidR="005F14C4">
          <w:rPr>
            <w:rFonts w:ascii="Segoe UI" w:hAnsi="Segoe UI" w:cs="Segoe UI"/>
            <w:sz w:val="22"/>
            <w:szCs w:val="22"/>
            <w:lang w:val="cs-CZ" w:eastAsia="en-US"/>
          </w:rPr>
          <w:t>.</w:t>
        </w:r>
      </w:ins>
      <w:r>
        <w:rPr>
          <w:rFonts w:ascii="Segoe UI" w:hAnsi="Segoe UI" w:cs="Segoe UI"/>
          <w:sz w:val="22"/>
          <w:szCs w:val="22"/>
          <w:lang w:val="cs-CZ" w:eastAsia="en-US"/>
        </w:rPr>
        <w:t xml:space="preserve"> </w:t>
      </w:r>
      <w:ins w:id="43" w:author="Autor">
        <w:r w:rsidR="00EE172F">
          <w:rPr>
            <w:rFonts w:ascii="Segoe UI" w:hAnsi="Segoe UI" w:cs="Segoe UI"/>
            <w:sz w:val="22"/>
            <w:szCs w:val="22"/>
            <w:lang w:val="cs-CZ" w:eastAsia="en-US"/>
          </w:rPr>
          <w:t>Implementační práce vedoucí k</w:t>
        </w:r>
        <w:r w:rsidR="00840282">
          <w:rPr>
            <w:rFonts w:ascii="Segoe UI" w:hAnsi="Segoe UI" w:cs="Segoe UI"/>
            <w:sz w:val="22"/>
            <w:szCs w:val="22"/>
            <w:lang w:val="cs-CZ" w:eastAsia="en-US"/>
          </w:rPr>
          <w:t> </w:t>
        </w:r>
        <w:r w:rsidR="00EE172F">
          <w:rPr>
            <w:rFonts w:ascii="Segoe UI" w:hAnsi="Segoe UI" w:cs="Segoe UI"/>
            <w:sz w:val="22"/>
            <w:szCs w:val="22"/>
            <w:lang w:val="cs-CZ" w:eastAsia="en-US"/>
          </w:rPr>
          <w:t>omezení</w:t>
        </w:r>
        <w:r w:rsidR="00840282">
          <w:rPr>
            <w:rFonts w:ascii="Segoe UI" w:hAnsi="Segoe UI" w:cs="Segoe UI"/>
            <w:sz w:val="22"/>
            <w:szCs w:val="22"/>
            <w:lang w:val="cs-CZ" w:eastAsia="en-US"/>
          </w:rPr>
          <w:t xml:space="preserve"> </w:t>
        </w:r>
        <w:r w:rsidR="00DB468D">
          <w:rPr>
            <w:rFonts w:ascii="Segoe UI" w:hAnsi="Segoe UI" w:cs="Segoe UI"/>
            <w:sz w:val="22"/>
            <w:szCs w:val="22"/>
            <w:lang w:val="cs-CZ" w:eastAsia="en-US"/>
          </w:rPr>
          <w:t xml:space="preserve">poskytovaných služeb </w:t>
        </w:r>
        <w:r w:rsidR="00840282">
          <w:rPr>
            <w:rFonts w:ascii="Segoe UI" w:hAnsi="Segoe UI" w:cs="Segoe UI"/>
            <w:sz w:val="22"/>
            <w:szCs w:val="22"/>
            <w:lang w:val="cs-CZ" w:eastAsia="en-US"/>
          </w:rPr>
          <w:t xml:space="preserve">Objednatele </w:t>
        </w:r>
        <w:r w:rsidR="00DB468D">
          <w:rPr>
            <w:rFonts w:ascii="Segoe UI" w:hAnsi="Segoe UI" w:cs="Segoe UI"/>
            <w:sz w:val="22"/>
            <w:szCs w:val="22"/>
            <w:lang w:val="cs-CZ" w:eastAsia="en-US"/>
          </w:rPr>
          <w:t xml:space="preserve">vůči externím i interním uživatelům </w:t>
        </w:r>
        <w:r w:rsidR="00840282">
          <w:rPr>
            <w:rFonts w:ascii="Segoe UI" w:hAnsi="Segoe UI" w:cs="Segoe UI"/>
            <w:sz w:val="22"/>
            <w:szCs w:val="22"/>
            <w:lang w:val="cs-CZ" w:eastAsia="en-US"/>
          </w:rPr>
          <w:t>budou</w:t>
        </w:r>
        <w:r w:rsidR="007203BD">
          <w:rPr>
            <w:rFonts w:ascii="Segoe UI" w:hAnsi="Segoe UI" w:cs="Segoe UI"/>
            <w:sz w:val="22"/>
            <w:szCs w:val="22"/>
            <w:lang w:val="cs-CZ" w:eastAsia="en-US"/>
          </w:rPr>
          <w:t xml:space="preserve"> </w:t>
        </w:r>
        <w:r w:rsidR="007203BD">
          <w:rPr>
            <w:rFonts w:ascii="Segoe UI" w:hAnsi="Segoe UI" w:cs="Segoe UI"/>
            <w:sz w:val="22"/>
            <w:szCs w:val="22"/>
            <w:lang w:val="cs-CZ" w:eastAsia="en-US"/>
          </w:rPr>
          <w:lastRenderedPageBreak/>
          <w:t>realizovány</w:t>
        </w:r>
      </w:ins>
      <w:del w:id="44" w:author="Autor">
        <w:r w:rsidDel="00AE3993">
          <w:rPr>
            <w:rFonts w:ascii="Segoe UI" w:hAnsi="Segoe UI" w:cs="Segoe UI"/>
            <w:sz w:val="22"/>
            <w:szCs w:val="22"/>
            <w:lang w:val="cs-CZ" w:eastAsia="en-US"/>
          </w:rPr>
          <w:delText>bude realizováno</w:delText>
        </w:r>
        <w:r w:rsidR="00E23C12" w:rsidDel="00AE3993">
          <w:rPr>
            <w:rFonts w:ascii="Segoe UI" w:hAnsi="Segoe UI" w:cs="Segoe UI"/>
            <w:sz w:val="22"/>
            <w:szCs w:val="22"/>
            <w:lang w:val="cs-CZ" w:eastAsia="en-US"/>
          </w:rPr>
          <w:delText xml:space="preserve"> </w:delText>
        </w:r>
      </w:del>
      <w:ins w:id="45" w:author="Autor">
        <w:r w:rsidR="001133EE">
          <w:rPr>
            <w:rFonts w:ascii="Segoe UI" w:hAnsi="Segoe UI" w:cs="Segoe UI"/>
            <w:sz w:val="22"/>
            <w:szCs w:val="22"/>
            <w:lang w:val="cs-CZ" w:eastAsia="en-US"/>
          </w:rPr>
          <w:t xml:space="preserve"> </w:t>
        </w:r>
      </w:ins>
      <w:r>
        <w:rPr>
          <w:rFonts w:ascii="Segoe UI" w:hAnsi="Segoe UI" w:cs="Segoe UI"/>
          <w:sz w:val="22"/>
          <w:szCs w:val="22"/>
          <w:lang w:val="cs-CZ" w:eastAsia="en-US"/>
        </w:rPr>
        <w:t>v nepracovní časy Objednatele</w:t>
      </w:r>
      <w:r w:rsidR="00E23C12">
        <w:rPr>
          <w:rFonts w:ascii="Segoe UI" w:hAnsi="Segoe UI" w:cs="Segoe UI"/>
          <w:sz w:val="22"/>
          <w:szCs w:val="22"/>
          <w:lang w:val="cs-CZ" w:eastAsia="en-US"/>
        </w:rPr>
        <w:t>, nerozhodne-li Objednatel jinak. Nepracovní časy Objednatele jsou následující:</w:t>
      </w:r>
    </w:p>
    <w:p w14:paraId="2BAB907A" w14:textId="29413B4B" w:rsidR="00DB468D" w:rsidRPr="00E23C12" w:rsidRDefault="00DB468D" w:rsidP="00DB468D">
      <w:pPr>
        <w:pStyle w:val="RLTextlnkuslovan"/>
        <w:numPr>
          <w:ilvl w:val="0"/>
          <w:numId w:val="10"/>
        </w:numPr>
        <w:spacing w:before="120" w:line="276" w:lineRule="auto"/>
        <w:rPr>
          <w:rFonts w:ascii="Segoe UI" w:hAnsi="Segoe UI" w:cs="Segoe UI"/>
          <w:sz w:val="22"/>
          <w:szCs w:val="22"/>
          <w:lang w:eastAsia="en-US"/>
        </w:rPr>
      </w:pPr>
      <w:ins w:id="46" w:author="Autor">
        <w:r>
          <w:rPr>
            <w:rFonts w:ascii="Segoe UI" w:hAnsi="Segoe UI" w:cs="Segoe UI"/>
            <w:sz w:val="22"/>
            <w:szCs w:val="22"/>
            <w:lang w:val="cs-CZ" w:eastAsia="en-US"/>
          </w:rPr>
          <w:t>Pracovní dny Po, St od 00:00 do 04:00 a od 20:00 do 24:00;</w:t>
        </w:r>
      </w:ins>
    </w:p>
    <w:p w14:paraId="23A776C8" w14:textId="49334AE8" w:rsidR="00E23C12" w:rsidRPr="00E23C12" w:rsidRDefault="00DB468D" w:rsidP="00E23C12">
      <w:pPr>
        <w:pStyle w:val="RLTextlnkuslovan"/>
        <w:numPr>
          <w:ilvl w:val="0"/>
          <w:numId w:val="10"/>
        </w:numPr>
        <w:spacing w:before="120" w:line="276" w:lineRule="auto"/>
        <w:rPr>
          <w:rFonts w:ascii="Segoe UI" w:hAnsi="Segoe UI" w:cs="Segoe UI"/>
          <w:sz w:val="22"/>
          <w:szCs w:val="22"/>
          <w:lang w:eastAsia="en-US"/>
        </w:rPr>
      </w:pPr>
      <w:ins w:id="47" w:author="Autor">
        <w:r>
          <w:rPr>
            <w:rFonts w:ascii="Segoe UI" w:hAnsi="Segoe UI" w:cs="Segoe UI"/>
            <w:sz w:val="22"/>
            <w:szCs w:val="22"/>
            <w:lang w:val="cs-CZ" w:eastAsia="en-US"/>
          </w:rPr>
          <w:t xml:space="preserve">Ostatní pracovní dny od 00:00 do 04:00 </w:t>
        </w:r>
        <w:del w:id="48" w:author="Autor">
          <w:r w:rsidDel="0073001C">
            <w:rPr>
              <w:rFonts w:ascii="Segoe UI" w:hAnsi="Segoe UI" w:cs="Segoe UI"/>
              <w:sz w:val="22"/>
              <w:szCs w:val="22"/>
              <w:lang w:val="cs-CZ" w:eastAsia="en-US"/>
            </w:rPr>
            <w:delText xml:space="preserve"> </w:delText>
          </w:r>
        </w:del>
        <w:r>
          <w:rPr>
            <w:rFonts w:ascii="Segoe UI" w:hAnsi="Segoe UI" w:cs="Segoe UI"/>
            <w:sz w:val="22"/>
            <w:szCs w:val="22"/>
            <w:lang w:val="cs-CZ" w:eastAsia="en-US"/>
          </w:rPr>
          <w:t xml:space="preserve">a od 16:00 do 24:00 a </w:t>
        </w:r>
      </w:ins>
      <w:del w:id="49" w:author="Autor">
        <w:r w:rsidR="00E23C12" w:rsidDel="00DB468D">
          <w:rPr>
            <w:rFonts w:ascii="Segoe UI" w:hAnsi="Segoe UI" w:cs="Segoe UI"/>
            <w:sz w:val="22"/>
            <w:szCs w:val="22"/>
            <w:lang w:val="cs-CZ" w:eastAsia="en-US"/>
          </w:rPr>
          <w:delText>p</w:delText>
        </w:r>
        <w:r w:rsidR="00F21A63" w:rsidDel="00DB468D">
          <w:rPr>
            <w:rFonts w:ascii="Segoe UI" w:hAnsi="Segoe UI" w:cs="Segoe UI"/>
            <w:sz w:val="22"/>
            <w:szCs w:val="22"/>
            <w:lang w:val="cs-CZ" w:eastAsia="en-US"/>
          </w:rPr>
          <w:delText>racovní</w:delText>
        </w:r>
        <w:r w:rsidR="00E23C12" w:rsidDel="00DB468D">
          <w:rPr>
            <w:rFonts w:ascii="Segoe UI" w:hAnsi="Segoe UI" w:cs="Segoe UI"/>
            <w:sz w:val="22"/>
            <w:szCs w:val="22"/>
            <w:lang w:val="cs-CZ" w:eastAsia="en-US"/>
          </w:rPr>
          <w:delText xml:space="preserve"> </w:delText>
        </w:r>
        <w:r w:rsidR="00F21A63" w:rsidDel="00DB468D">
          <w:rPr>
            <w:rFonts w:ascii="Segoe UI" w:hAnsi="Segoe UI" w:cs="Segoe UI"/>
            <w:sz w:val="22"/>
            <w:szCs w:val="22"/>
            <w:lang w:val="cs-CZ" w:eastAsia="en-US"/>
          </w:rPr>
          <w:delText>dn</w:delText>
        </w:r>
        <w:r w:rsidR="00E23C12" w:rsidDel="00DB468D">
          <w:rPr>
            <w:rFonts w:ascii="Segoe UI" w:hAnsi="Segoe UI" w:cs="Segoe UI"/>
            <w:sz w:val="22"/>
            <w:szCs w:val="22"/>
            <w:lang w:val="cs-CZ" w:eastAsia="en-US"/>
          </w:rPr>
          <w:delText>y</w:delText>
        </w:r>
        <w:r w:rsidR="00F21A63" w:rsidDel="00DB468D">
          <w:rPr>
            <w:rFonts w:ascii="Segoe UI" w:hAnsi="Segoe UI" w:cs="Segoe UI"/>
            <w:sz w:val="22"/>
            <w:szCs w:val="22"/>
            <w:lang w:val="cs-CZ" w:eastAsia="en-US"/>
          </w:rPr>
          <w:delText xml:space="preserve"> od 00:00 do 04:00 a od 20:00 do 24:00</w:delText>
        </w:r>
        <w:r w:rsidR="00E23C12" w:rsidDel="00DB468D">
          <w:rPr>
            <w:rFonts w:ascii="Segoe UI" w:hAnsi="Segoe UI" w:cs="Segoe UI"/>
            <w:sz w:val="22"/>
            <w:szCs w:val="22"/>
            <w:lang w:val="cs-CZ" w:eastAsia="en-US"/>
          </w:rPr>
          <w:delText>;</w:delText>
        </w:r>
      </w:del>
      <w:bookmarkStart w:id="50" w:name="_GoBack"/>
      <w:bookmarkEnd w:id="50"/>
    </w:p>
    <w:p w14:paraId="6A849572" w14:textId="339B1C85" w:rsidR="00F21A63" w:rsidRPr="000F256F" w:rsidRDefault="00F21A63" w:rsidP="00E23C12">
      <w:pPr>
        <w:pStyle w:val="RLTextlnkuslovan"/>
        <w:numPr>
          <w:ilvl w:val="0"/>
          <w:numId w:val="10"/>
        </w:numPr>
        <w:spacing w:before="120" w:line="276" w:lineRule="auto"/>
        <w:rPr>
          <w:ins w:id="51" w:author="Autor"/>
          <w:rFonts w:ascii="Segoe UI" w:hAnsi="Segoe UI" w:cs="Segoe UI"/>
          <w:sz w:val="22"/>
          <w:szCs w:val="22"/>
          <w:lang w:eastAsia="en-US"/>
        </w:rPr>
      </w:pPr>
      <w:r>
        <w:rPr>
          <w:rFonts w:ascii="Segoe UI" w:hAnsi="Segoe UI" w:cs="Segoe UI"/>
          <w:sz w:val="22"/>
          <w:szCs w:val="22"/>
          <w:lang w:val="cs-CZ" w:eastAsia="en-US"/>
        </w:rPr>
        <w:t>dn</w:t>
      </w:r>
      <w:r w:rsidR="00E23C12">
        <w:rPr>
          <w:rFonts w:ascii="Segoe UI" w:hAnsi="Segoe UI" w:cs="Segoe UI"/>
          <w:sz w:val="22"/>
          <w:szCs w:val="22"/>
          <w:lang w:val="cs-CZ" w:eastAsia="en-US"/>
        </w:rPr>
        <w:t>y</w:t>
      </w:r>
      <w:r>
        <w:rPr>
          <w:rFonts w:ascii="Segoe UI" w:hAnsi="Segoe UI" w:cs="Segoe UI"/>
          <w:sz w:val="22"/>
          <w:szCs w:val="22"/>
          <w:lang w:val="cs-CZ" w:eastAsia="en-US"/>
        </w:rPr>
        <w:t xml:space="preserve"> pracovního klidu</w:t>
      </w:r>
      <w:ins w:id="52" w:author="Autor">
        <w:del w:id="53" w:author="Autor">
          <w:r w:rsidR="00DB468D" w:rsidDel="00E43B64">
            <w:rPr>
              <w:rFonts w:ascii="Segoe UI" w:hAnsi="Segoe UI" w:cs="Segoe UI"/>
              <w:sz w:val="22"/>
              <w:szCs w:val="22"/>
              <w:lang w:val="cs-CZ" w:eastAsia="en-US"/>
            </w:rPr>
            <w:delText xml:space="preserve"> </w:delText>
          </w:r>
        </w:del>
      </w:ins>
      <w:del w:id="54" w:author="Autor">
        <w:r w:rsidR="00E23C12" w:rsidDel="00DB468D">
          <w:rPr>
            <w:rFonts w:ascii="Segoe UI" w:hAnsi="Segoe UI" w:cs="Segoe UI"/>
            <w:sz w:val="22"/>
            <w:szCs w:val="22"/>
            <w:lang w:val="cs-CZ" w:eastAsia="en-US"/>
          </w:rPr>
          <w:delText>.</w:delText>
        </w:r>
      </w:del>
    </w:p>
    <w:p w14:paraId="61EFDA51" w14:textId="71B6C87B" w:rsidR="008D0F90" w:rsidRPr="008D0F90" w:rsidRDefault="008D0F90" w:rsidP="008D0F90">
      <w:pPr>
        <w:pStyle w:val="RLTextlnkuslovan"/>
        <w:rPr>
          <w:moveTo w:id="55" w:author="Autor"/>
          <w:rFonts w:ascii="Segoe UI" w:hAnsi="Segoe UI" w:cs="Segoe UI"/>
          <w:sz w:val="22"/>
          <w:szCs w:val="22"/>
        </w:rPr>
      </w:pPr>
      <w:moveToRangeStart w:id="56" w:author="Autor" w:name="move1054010"/>
      <w:moveTo w:id="57" w:author="Autor">
        <w:r w:rsidRPr="008D0F90">
          <w:rPr>
            <w:rFonts w:ascii="Segoe UI" w:hAnsi="Segoe UI" w:cs="Segoe UI"/>
            <w:sz w:val="22"/>
            <w:szCs w:val="22"/>
          </w:rPr>
          <w:t>Pokud to povaha plnění této Smlouvy umožňuje a Objednatel vůči tomu nemá výhrady, je Poskytovatel oprávněn realizovat části Dodávky</w:t>
        </w:r>
        <w:r w:rsidRPr="008D0F90">
          <w:rPr>
            <w:rFonts w:ascii="Segoe UI" w:hAnsi="Segoe UI" w:cs="Segoe UI"/>
            <w:sz w:val="22"/>
            <w:szCs w:val="22"/>
            <w:lang w:val="cs-CZ"/>
          </w:rPr>
          <w:t xml:space="preserve"> a</w:t>
        </w:r>
        <w:r w:rsidRPr="008D0F90">
          <w:rPr>
            <w:rFonts w:ascii="Segoe UI" w:hAnsi="Segoe UI" w:cs="Segoe UI"/>
            <w:sz w:val="22"/>
            <w:szCs w:val="22"/>
          </w:rPr>
          <w:t xml:space="preserve"> poskytovat Služby podpory provozu také vzdáleným přístupem.</w:t>
        </w:r>
        <w:r w:rsidRPr="008D0F90">
          <w:rPr>
            <w:rFonts w:ascii="Segoe UI" w:hAnsi="Segoe UI" w:cs="Segoe UI"/>
            <w:sz w:val="22"/>
            <w:szCs w:val="22"/>
            <w:lang w:val="cs-CZ"/>
          </w:rPr>
          <w:t xml:space="preserve"> Způsob přístupu a práce vzdáleným připojením se řídí metodickými pokynem oddělení informatiky Objednatele.</w:t>
        </w:r>
      </w:moveTo>
    </w:p>
    <w:moveToRangeEnd w:id="56"/>
    <w:p w14:paraId="1395404A" w14:textId="77777777" w:rsidR="000F256F" w:rsidRPr="00EF6D9C" w:rsidRDefault="000F256F" w:rsidP="000F256F">
      <w:pPr>
        <w:pStyle w:val="RLTextlnkuslovan"/>
        <w:numPr>
          <w:ilvl w:val="0"/>
          <w:numId w:val="0"/>
        </w:numPr>
        <w:spacing w:before="120" w:line="276" w:lineRule="auto"/>
        <w:ind w:left="1474"/>
        <w:rPr>
          <w:rFonts w:ascii="Segoe UI" w:hAnsi="Segoe UI" w:cs="Segoe UI"/>
          <w:sz w:val="22"/>
          <w:szCs w:val="22"/>
          <w:lang w:eastAsia="en-US"/>
        </w:rPr>
      </w:pPr>
    </w:p>
    <w:p w14:paraId="7B66187E" w14:textId="77777777" w:rsidR="005E6174" w:rsidRPr="00EF6D9C" w:rsidRDefault="005E6174" w:rsidP="005E6174">
      <w:pPr>
        <w:pStyle w:val="RLlneksmlouvy"/>
        <w:rPr>
          <w:rFonts w:ascii="Segoe UI" w:hAnsi="Segoe UI" w:cs="Segoe UI"/>
          <w:sz w:val="22"/>
          <w:szCs w:val="22"/>
        </w:rPr>
      </w:pPr>
      <w:bookmarkStart w:id="58" w:name="_Hlt313947781"/>
      <w:bookmarkStart w:id="59" w:name="_Ref214190881"/>
      <w:bookmarkStart w:id="60" w:name="_Ref313947767"/>
      <w:bookmarkStart w:id="61" w:name="_Ref313974437"/>
      <w:bookmarkStart w:id="62" w:name="_Ref212260271"/>
      <w:bookmarkStart w:id="63" w:name="_Toc212632749"/>
      <w:bookmarkStart w:id="64" w:name="_Ref195953308"/>
      <w:bookmarkStart w:id="65" w:name="_Ref196136175"/>
      <w:bookmarkStart w:id="66" w:name="_Ref196188216"/>
      <w:bookmarkEnd w:id="58"/>
      <w:r w:rsidRPr="00EF6D9C">
        <w:rPr>
          <w:rFonts w:ascii="Segoe UI" w:hAnsi="Segoe UI" w:cs="Segoe UI"/>
          <w:sz w:val="22"/>
          <w:szCs w:val="22"/>
        </w:rPr>
        <w:t xml:space="preserve">ZPŮSOB </w:t>
      </w:r>
      <w:bookmarkEnd w:id="59"/>
      <w:bookmarkEnd w:id="60"/>
      <w:bookmarkEnd w:id="61"/>
      <w:r w:rsidR="00BE5590" w:rsidRPr="00EF6D9C">
        <w:rPr>
          <w:rFonts w:ascii="Segoe UI" w:hAnsi="Segoe UI" w:cs="Segoe UI"/>
          <w:sz w:val="22"/>
          <w:szCs w:val="22"/>
        </w:rPr>
        <w:t>REALIZACE DODÁVK</w:t>
      </w:r>
      <w:r w:rsidR="006C1CAE" w:rsidRPr="00EF6D9C">
        <w:rPr>
          <w:rFonts w:ascii="Segoe UI" w:hAnsi="Segoe UI" w:cs="Segoe UI"/>
          <w:sz w:val="22"/>
          <w:szCs w:val="22"/>
        </w:rPr>
        <w:t>Y</w:t>
      </w:r>
    </w:p>
    <w:p w14:paraId="16C69110" w14:textId="77777777" w:rsidR="00090191" w:rsidRPr="00EF6D9C" w:rsidRDefault="00902894" w:rsidP="00EF6D9C">
      <w:pPr>
        <w:pStyle w:val="RLTextlnkuslovan"/>
        <w:spacing w:before="120" w:line="276" w:lineRule="auto"/>
        <w:rPr>
          <w:rFonts w:ascii="Segoe UI" w:hAnsi="Segoe UI" w:cs="Segoe UI"/>
          <w:sz w:val="22"/>
          <w:szCs w:val="22"/>
        </w:rPr>
      </w:pPr>
      <w:bookmarkStart w:id="67" w:name="_Ref214190415"/>
      <w:r w:rsidRPr="00EF6D9C">
        <w:rPr>
          <w:rFonts w:ascii="Segoe UI" w:hAnsi="Segoe UI" w:cs="Segoe UI"/>
          <w:sz w:val="22"/>
          <w:szCs w:val="22"/>
          <w:lang w:eastAsia="en-US"/>
        </w:rPr>
        <w:t>Poskytovatel</w:t>
      </w:r>
      <w:r w:rsidR="00B9327C" w:rsidRPr="00EF6D9C">
        <w:rPr>
          <w:rFonts w:ascii="Segoe UI" w:hAnsi="Segoe UI" w:cs="Segoe UI"/>
          <w:sz w:val="22"/>
          <w:szCs w:val="22"/>
          <w:lang w:eastAsia="en-US"/>
        </w:rPr>
        <w:t xml:space="preserve"> </w:t>
      </w:r>
      <w:r w:rsidR="0074310F" w:rsidRPr="00EF6D9C">
        <w:rPr>
          <w:rFonts w:ascii="Segoe UI" w:hAnsi="Segoe UI" w:cs="Segoe UI"/>
          <w:sz w:val="22"/>
          <w:szCs w:val="22"/>
          <w:lang w:eastAsia="en-US"/>
        </w:rPr>
        <w:t xml:space="preserve">je </w:t>
      </w:r>
      <w:r w:rsidR="00B9327C" w:rsidRPr="00EF6D9C">
        <w:rPr>
          <w:rFonts w:ascii="Segoe UI" w:hAnsi="Segoe UI" w:cs="Segoe UI"/>
          <w:sz w:val="22"/>
          <w:szCs w:val="22"/>
          <w:lang w:eastAsia="en-US"/>
        </w:rPr>
        <w:t xml:space="preserve">povinen </w:t>
      </w:r>
      <w:r w:rsidR="00E911C0" w:rsidRPr="00EF6D9C">
        <w:rPr>
          <w:rFonts w:ascii="Segoe UI" w:hAnsi="Segoe UI" w:cs="Segoe UI"/>
          <w:sz w:val="22"/>
          <w:szCs w:val="22"/>
          <w:lang w:eastAsia="en-US"/>
        </w:rPr>
        <w:t xml:space="preserve">vytvořit </w:t>
      </w:r>
      <w:r w:rsidR="00EF6D9C">
        <w:rPr>
          <w:rFonts w:ascii="Segoe UI" w:hAnsi="Segoe UI" w:cs="Segoe UI"/>
          <w:sz w:val="22"/>
          <w:szCs w:val="22"/>
          <w:lang w:val="cs-CZ"/>
        </w:rPr>
        <w:t>Prováděcí</w:t>
      </w:r>
      <w:r w:rsidR="00BE5590" w:rsidRPr="00EF6D9C">
        <w:rPr>
          <w:rFonts w:ascii="Segoe UI" w:hAnsi="Segoe UI" w:cs="Segoe UI"/>
          <w:sz w:val="22"/>
          <w:szCs w:val="22"/>
        </w:rPr>
        <w:t xml:space="preserve"> </w:t>
      </w:r>
      <w:r w:rsidR="00F100CB">
        <w:rPr>
          <w:rFonts w:ascii="Segoe UI" w:hAnsi="Segoe UI" w:cs="Segoe UI"/>
          <w:sz w:val="22"/>
          <w:szCs w:val="22"/>
          <w:lang w:val="cs-CZ"/>
        </w:rPr>
        <w:t>dokumentac</w:t>
      </w:r>
      <w:r w:rsidR="00BB5371">
        <w:rPr>
          <w:rFonts w:ascii="Segoe UI" w:hAnsi="Segoe UI" w:cs="Segoe UI"/>
          <w:sz w:val="22"/>
          <w:szCs w:val="22"/>
          <w:lang w:val="cs-CZ"/>
        </w:rPr>
        <w:t>i</w:t>
      </w:r>
      <w:r w:rsidR="00C37DF5" w:rsidRPr="00EF6D9C">
        <w:rPr>
          <w:rFonts w:ascii="Segoe UI" w:hAnsi="Segoe UI" w:cs="Segoe UI"/>
          <w:sz w:val="22"/>
          <w:szCs w:val="22"/>
        </w:rPr>
        <w:t xml:space="preserve"> </w:t>
      </w:r>
      <w:r w:rsidR="00E911C0" w:rsidRPr="00EF6D9C">
        <w:rPr>
          <w:rFonts w:ascii="Segoe UI" w:hAnsi="Segoe UI" w:cs="Segoe UI"/>
          <w:sz w:val="22"/>
          <w:szCs w:val="22"/>
          <w:lang w:eastAsia="en-US"/>
        </w:rPr>
        <w:t>za součinnosti Objednatele</w:t>
      </w:r>
      <w:r w:rsidR="00EF0D93" w:rsidRPr="00EF6D9C">
        <w:rPr>
          <w:rFonts w:ascii="Segoe UI" w:hAnsi="Segoe UI" w:cs="Segoe UI"/>
          <w:sz w:val="22"/>
          <w:szCs w:val="22"/>
          <w:lang w:eastAsia="en-US"/>
        </w:rPr>
        <w:t xml:space="preserve">, která </w:t>
      </w:r>
      <w:r w:rsidR="00A930DD">
        <w:rPr>
          <w:rFonts w:ascii="Segoe UI" w:hAnsi="Segoe UI" w:cs="Segoe UI"/>
          <w:sz w:val="22"/>
          <w:szCs w:val="22"/>
          <w:lang w:val="cs-CZ" w:eastAsia="en-US"/>
        </w:rPr>
        <w:t>bude splňovat minimálně</w:t>
      </w:r>
      <w:r w:rsidR="00EF0D93" w:rsidRPr="00EF6D9C">
        <w:rPr>
          <w:rFonts w:ascii="Segoe UI" w:hAnsi="Segoe UI" w:cs="Segoe UI"/>
          <w:sz w:val="22"/>
          <w:szCs w:val="22"/>
          <w:lang w:eastAsia="en-US"/>
        </w:rPr>
        <w:t xml:space="preserve"> rozsah</w:t>
      </w:r>
      <w:r w:rsidR="00E911C0" w:rsidRPr="00EF6D9C">
        <w:rPr>
          <w:rFonts w:ascii="Segoe UI" w:hAnsi="Segoe UI" w:cs="Segoe UI"/>
          <w:sz w:val="22"/>
          <w:szCs w:val="22"/>
          <w:lang w:eastAsia="en-US"/>
        </w:rPr>
        <w:t xml:space="preserve"> </w:t>
      </w:r>
      <w:r w:rsidR="00EF0D93" w:rsidRPr="00EF6D9C">
        <w:rPr>
          <w:rFonts w:ascii="Segoe UI" w:hAnsi="Segoe UI" w:cs="Segoe UI"/>
          <w:sz w:val="22"/>
          <w:szCs w:val="22"/>
          <w:lang w:eastAsia="en-US"/>
        </w:rPr>
        <w:t xml:space="preserve">stanovený </w:t>
      </w:r>
      <w:r w:rsidR="00E911C0" w:rsidRPr="00EF6D9C">
        <w:rPr>
          <w:rFonts w:ascii="Segoe UI" w:hAnsi="Segoe UI" w:cs="Segoe UI"/>
          <w:sz w:val="22"/>
          <w:szCs w:val="22"/>
          <w:lang w:eastAsia="en-US"/>
        </w:rPr>
        <w:t>v </w:t>
      </w:r>
      <w:r w:rsidR="00BE5590" w:rsidRPr="00EF6D9C">
        <w:rPr>
          <w:rFonts w:ascii="Segoe UI" w:hAnsi="Segoe UI" w:cs="Segoe UI"/>
          <w:sz w:val="22"/>
          <w:szCs w:val="22"/>
        </w:rPr>
        <w:t>Příloze č. 1</w:t>
      </w:r>
      <w:r w:rsidR="00EF6D9C">
        <w:rPr>
          <w:rFonts w:ascii="Segoe UI" w:hAnsi="Segoe UI" w:cs="Segoe UI"/>
          <w:sz w:val="22"/>
          <w:szCs w:val="22"/>
          <w:lang w:val="cs-CZ"/>
        </w:rPr>
        <w:t xml:space="preserve"> této Smlouvy </w:t>
      </w:r>
      <w:r w:rsidR="00E911C0" w:rsidRPr="00EF6D9C">
        <w:rPr>
          <w:rFonts w:ascii="Segoe UI" w:hAnsi="Segoe UI" w:cs="Segoe UI"/>
          <w:sz w:val="22"/>
          <w:szCs w:val="22"/>
          <w:lang w:eastAsia="en-US"/>
        </w:rPr>
        <w:t>a</w:t>
      </w:r>
      <w:r w:rsidR="0074310F" w:rsidRPr="00EF6D9C">
        <w:rPr>
          <w:rFonts w:ascii="Segoe UI" w:hAnsi="Segoe UI" w:cs="Segoe UI"/>
          <w:sz w:val="22"/>
          <w:szCs w:val="22"/>
          <w:lang w:eastAsia="en-US"/>
        </w:rPr>
        <w:t xml:space="preserve"> </w:t>
      </w:r>
      <w:r w:rsidR="00E911C0" w:rsidRPr="00EF6D9C">
        <w:rPr>
          <w:rFonts w:ascii="Segoe UI" w:hAnsi="Segoe UI" w:cs="Segoe UI"/>
          <w:sz w:val="22"/>
          <w:szCs w:val="22"/>
          <w:lang w:eastAsia="en-US"/>
        </w:rPr>
        <w:t>takto připraven</w:t>
      </w:r>
      <w:r w:rsidR="00BB5371">
        <w:rPr>
          <w:rFonts w:ascii="Segoe UI" w:hAnsi="Segoe UI" w:cs="Segoe UI"/>
          <w:sz w:val="22"/>
          <w:szCs w:val="22"/>
          <w:lang w:val="cs-CZ" w:eastAsia="en-US"/>
        </w:rPr>
        <w:t>ou</w:t>
      </w:r>
      <w:r w:rsidR="00E911C0" w:rsidRPr="00EF6D9C">
        <w:rPr>
          <w:rFonts w:ascii="Segoe UI" w:hAnsi="Segoe UI" w:cs="Segoe UI"/>
          <w:sz w:val="22"/>
          <w:szCs w:val="22"/>
          <w:lang w:eastAsia="en-US"/>
        </w:rPr>
        <w:t xml:space="preserve"> </w:t>
      </w:r>
      <w:r w:rsidR="00EF6D9C">
        <w:rPr>
          <w:rFonts w:ascii="Segoe UI" w:hAnsi="Segoe UI" w:cs="Segoe UI"/>
          <w:sz w:val="22"/>
          <w:szCs w:val="22"/>
          <w:lang w:val="cs-CZ"/>
        </w:rPr>
        <w:t>Prováděcí</w:t>
      </w:r>
      <w:r w:rsidR="00BE5590" w:rsidRPr="00EF6D9C">
        <w:rPr>
          <w:rFonts w:ascii="Segoe UI" w:hAnsi="Segoe UI" w:cs="Segoe UI"/>
          <w:sz w:val="22"/>
          <w:szCs w:val="22"/>
        </w:rPr>
        <w:t xml:space="preserve"> </w:t>
      </w:r>
      <w:r w:rsidR="00F100CB">
        <w:rPr>
          <w:rFonts w:ascii="Segoe UI" w:hAnsi="Segoe UI" w:cs="Segoe UI"/>
          <w:sz w:val="22"/>
          <w:szCs w:val="22"/>
          <w:lang w:val="cs-CZ"/>
        </w:rPr>
        <w:t>dokumentac</w:t>
      </w:r>
      <w:r w:rsidR="00BB5371">
        <w:rPr>
          <w:rFonts w:ascii="Segoe UI" w:hAnsi="Segoe UI" w:cs="Segoe UI"/>
          <w:sz w:val="22"/>
          <w:szCs w:val="22"/>
          <w:lang w:val="cs-CZ"/>
        </w:rPr>
        <w:t>i</w:t>
      </w:r>
      <w:r w:rsidR="00C37DF5" w:rsidRPr="00EF6D9C">
        <w:rPr>
          <w:rFonts w:ascii="Segoe UI" w:hAnsi="Segoe UI" w:cs="Segoe UI"/>
          <w:sz w:val="22"/>
          <w:szCs w:val="22"/>
          <w:lang w:eastAsia="en-US"/>
        </w:rPr>
        <w:t xml:space="preserve"> </w:t>
      </w:r>
      <w:r w:rsidR="00B9327C" w:rsidRPr="00EF6D9C">
        <w:rPr>
          <w:rFonts w:ascii="Segoe UI" w:hAnsi="Segoe UI" w:cs="Segoe UI"/>
          <w:sz w:val="22"/>
          <w:szCs w:val="22"/>
          <w:lang w:eastAsia="en-US"/>
        </w:rPr>
        <w:t xml:space="preserve">doručit Objednateli </w:t>
      </w:r>
      <w:r w:rsidR="00E911C0" w:rsidRPr="00EF6D9C">
        <w:rPr>
          <w:rFonts w:ascii="Segoe UI" w:hAnsi="Segoe UI" w:cs="Segoe UI"/>
          <w:sz w:val="22"/>
          <w:szCs w:val="22"/>
          <w:lang w:eastAsia="en-US"/>
        </w:rPr>
        <w:t>k připomínkování a/nebo schválení</w:t>
      </w:r>
      <w:r w:rsidR="00EF0D93" w:rsidRPr="00EF6D9C">
        <w:rPr>
          <w:rFonts w:ascii="Segoe UI" w:hAnsi="Segoe UI" w:cs="Segoe UI"/>
          <w:sz w:val="22"/>
          <w:szCs w:val="22"/>
          <w:lang w:eastAsia="en-US"/>
        </w:rPr>
        <w:t xml:space="preserve"> v rámci </w:t>
      </w:r>
      <w:r w:rsidR="00EF0D93" w:rsidRPr="00EF6D9C">
        <w:rPr>
          <w:rFonts w:ascii="Segoe UI" w:hAnsi="Segoe UI" w:cs="Segoe UI"/>
          <w:sz w:val="22"/>
          <w:szCs w:val="22"/>
        </w:rPr>
        <w:t xml:space="preserve">akceptační procedury pro dokumenty dle odst. </w:t>
      </w:r>
      <w:r w:rsidR="009E2F86" w:rsidRPr="0042386B">
        <w:rPr>
          <w:rFonts w:ascii="Segoe UI" w:hAnsi="Segoe UI" w:cs="Segoe UI"/>
          <w:sz w:val="22"/>
          <w:szCs w:val="22"/>
        </w:rPr>
        <w:fldChar w:fldCharType="begin"/>
      </w:r>
      <w:r w:rsidR="00EF0D93" w:rsidRPr="0042386B">
        <w:rPr>
          <w:rFonts w:ascii="Segoe UI" w:hAnsi="Segoe UI" w:cs="Segoe UI"/>
          <w:sz w:val="22"/>
          <w:szCs w:val="22"/>
        </w:rPr>
        <w:instrText xml:space="preserve"> REF _Ref202790343 \r \h </w:instrText>
      </w:r>
      <w:r w:rsidR="00FF479E" w:rsidRPr="0042386B">
        <w:rPr>
          <w:rFonts w:ascii="Segoe UI" w:hAnsi="Segoe UI" w:cs="Segoe UI"/>
          <w:sz w:val="22"/>
          <w:szCs w:val="22"/>
        </w:rPr>
        <w:instrText xml:space="preserve"> \* MERGEFORMAT </w:instrText>
      </w:r>
      <w:r w:rsidR="009E2F86" w:rsidRPr="0042386B">
        <w:rPr>
          <w:rFonts w:ascii="Segoe UI" w:hAnsi="Segoe UI" w:cs="Segoe UI"/>
          <w:sz w:val="22"/>
          <w:szCs w:val="22"/>
        </w:rPr>
      </w:r>
      <w:r w:rsidR="009E2F86" w:rsidRPr="0042386B">
        <w:rPr>
          <w:rFonts w:ascii="Segoe UI" w:hAnsi="Segoe UI" w:cs="Segoe UI"/>
          <w:sz w:val="22"/>
          <w:szCs w:val="22"/>
        </w:rPr>
        <w:fldChar w:fldCharType="separate"/>
      </w:r>
      <w:r w:rsidR="0070175A">
        <w:rPr>
          <w:rFonts w:ascii="Segoe UI" w:hAnsi="Segoe UI" w:cs="Segoe UI"/>
          <w:sz w:val="22"/>
          <w:szCs w:val="22"/>
        </w:rPr>
        <w:t>11.2</w:t>
      </w:r>
      <w:r w:rsidR="009E2F86" w:rsidRPr="0042386B">
        <w:rPr>
          <w:rFonts w:ascii="Segoe UI" w:hAnsi="Segoe UI" w:cs="Segoe UI"/>
          <w:sz w:val="22"/>
          <w:szCs w:val="22"/>
        </w:rPr>
        <w:fldChar w:fldCharType="end"/>
      </w:r>
      <w:r w:rsidR="00EF0D93" w:rsidRPr="00EF6D9C">
        <w:rPr>
          <w:rFonts w:ascii="Segoe UI" w:hAnsi="Segoe UI" w:cs="Segoe UI"/>
          <w:sz w:val="22"/>
          <w:szCs w:val="22"/>
        </w:rPr>
        <w:t xml:space="preserve"> této Smlouvy</w:t>
      </w:r>
      <w:r w:rsidR="00CF4664" w:rsidRPr="00EF6D9C">
        <w:rPr>
          <w:rFonts w:ascii="Segoe UI" w:hAnsi="Segoe UI" w:cs="Segoe UI"/>
          <w:sz w:val="22"/>
          <w:szCs w:val="22"/>
          <w:lang w:eastAsia="en-US"/>
        </w:rPr>
        <w:t>.</w:t>
      </w:r>
      <w:bookmarkStart w:id="68" w:name="_Ref224739044"/>
      <w:bookmarkStart w:id="69" w:name="_Ref311631579"/>
      <w:bookmarkEnd w:id="67"/>
      <w:r w:rsidR="0074310F" w:rsidRPr="00EF6D9C">
        <w:rPr>
          <w:rFonts w:ascii="Segoe UI" w:hAnsi="Segoe UI" w:cs="Segoe UI"/>
          <w:sz w:val="22"/>
          <w:szCs w:val="22"/>
          <w:lang w:eastAsia="en-US"/>
        </w:rPr>
        <w:t xml:space="preserve"> </w:t>
      </w:r>
    </w:p>
    <w:p w14:paraId="5AB7CCE1" w14:textId="77777777" w:rsidR="005E6174" w:rsidRPr="00EF6D9C" w:rsidRDefault="00EF6D9C" w:rsidP="00EF6D9C">
      <w:pPr>
        <w:pStyle w:val="RLTextlnkuslovan"/>
        <w:spacing w:before="120" w:line="276" w:lineRule="auto"/>
        <w:rPr>
          <w:rFonts w:ascii="Segoe UI" w:hAnsi="Segoe UI" w:cs="Segoe UI"/>
          <w:sz w:val="22"/>
          <w:szCs w:val="22"/>
        </w:rPr>
      </w:pPr>
      <w:r>
        <w:rPr>
          <w:rFonts w:ascii="Segoe UI" w:hAnsi="Segoe UI" w:cs="Segoe UI"/>
          <w:sz w:val="22"/>
          <w:szCs w:val="22"/>
          <w:lang w:val="cs-CZ"/>
        </w:rPr>
        <w:t>Prováděcí</w:t>
      </w:r>
      <w:r w:rsidR="00BE5590" w:rsidRPr="00EF6D9C">
        <w:rPr>
          <w:rFonts w:ascii="Segoe UI" w:hAnsi="Segoe UI" w:cs="Segoe UI"/>
          <w:sz w:val="22"/>
          <w:szCs w:val="22"/>
        </w:rPr>
        <w:t xml:space="preserve"> </w:t>
      </w:r>
      <w:r w:rsidR="00F100CB">
        <w:rPr>
          <w:rFonts w:ascii="Segoe UI" w:hAnsi="Segoe UI" w:cs="Segoe UI"/>
          <w:sz w:val="22"/>
          <w:szCs w:val="22"/>
          <w:lang w:val="cs-CZ"/>
        </w:rPr>
        <w:t>dokumentace</w:t>
      </w:r>
      <w:r w:rsidR="007A3201" w:rsidRPr="00EF6D9C">
        <w:rPr>
          <w:rFonts w:ascii="Segoe UI" w:hAnsi="Segoe UI" w:cs="Segoe UI"/>
          <w:sz w:val="22"/>
          <w:szCs w:val="22"/>
          <w:lang w:eastAsia="en-US"/>
        </w:rPr>
        <w:t xml:space="preserve"> </w:t>
      </w:r>
      <w:r w:rsidR="005E6174" w:rsidRPr="00EF6D9C">
        <w:rPr>
          <w:rFonts w:ascii="Segoe UI" w:hAnsi="Segoe UI" w:cs="Segoe UI"/>
          <w:sz w:val="22"/>
          <w:szCs w:val="22"/>
          <w:lang w:eastAsia="en-US"/>
        </w:rPr>
        <w:t>musí</w:t>
      </w:r>
      <w:r w:rsidR="002505C1" w:rsidRPr="00EF6D9C">
        <w:rPr>
          <w:rFonts w:ascii="Segoe UI" w:hAnsi="Segoe UI" w:cs="Segoe UI"/>
          <w:sz w:val="22"/>
          <w:szCs w:val="22"/>
          <w:lang w:eastAsia="en-US"/>
        </w:rPr>
        <w:t xml:space="preserve"> </w:t>
      </w:r>
      <w:r w:rsidR="005E6174" w:rsidRPr="00EF6D9C">
        <w:rPr>
          <w:rFonts w:ascii="Segoe UI" w:hAnsi="Segoe UI" w:cs="Segoe UI"/>
          <w:sz w:val="22"/>
          <w:szCs w:val="22"/>
          <w:lang w:eastAsia="en-US"/>
        </w:rPr>
        <w:t>přinejmenším obsahovat</w:t>
      </w:r>
      <w:r w:rsidR="00C37DF5" w:rsidRPr="00EF6D9C">
        <w:rPr>
          <w:rFonts w:ascii="Segoe UI" w:hAnsi="Segoe UI" w:cs="Segoe UI"/>
          <w:sz w:val="22"/>
          <w:szCs w:val="22"/>
        </w:rPr>
        <w:t xml:space="preserve"> náležitosti uvedené v</w:t>
      </w:r>
      <w:r w:rsidR="004C1198">
        <w:rPr>
          <w:rFonts w:ascii="Segoe UI" w:hAnsi="Segoe UI" w:cs="Segoe UI"/>
          <w:sz w:val="22"/>
          <w:szCs w:val="22"/>
        </w:rPr>
        <w:t> </w:t>
      </w:r>
      <w:r w:rsidR="004C1198">
        <w:rPr>
          <w:rFonts w:ascii="Segoe UI" w:hAnsi="Segoe UI" w:cs="Segoe UI"/>
          <w:sz w:val="22"/>
          <w:szCs w:val="22"/>
          <w:lang w:val="cs-CZ"/>
        </w:rPr>
        <w:t xml:space="preserve">bodě 3.1.1 Smlouvy a v </w:t>
      </w:r>
      <w:r w:rsidR="00C37DF5" w:rsidRPr="00EF6D9C">
        <w:rPr>
          <w:rFonts w:ascii="Segoe UI" w:hAnsi="Segoe UI" w:cs="Segoe UI"/>
          <w:sz w:val="22"/>
          <w:szCs w:val="22"/>
        </w:rPr>
        <w:t>Příloze č. 1 této Smlouvy.</w:t>
      </w:r>
      <w:bookmarkEnd w:id="68"/>
      <w:bookmarkEnd w:id="69"/>
    </w:p>
    <w:p w14:paraId="583BCB2C" w14:textId="77777777" w:rsidR="00417DAD" w:rsidRPr="00EF6D9C" w:rsidRDefault="00033374" w:rsidP="00EF6D9C">
      <w:pPr>
        <w:pStyle w:val="RLTextlnkuslovan"/>
        <w:spacing w:before="120" w:line="276" w:lineRule="auto"/>
        <w:rPr>
          <w:rFonts w:ascii="Segoe UI" w:hAnsi="Segoe UI" w:cs="Segoe UI"/>
          <w:sz w:val="22"/>
          <w:szCs w:val="22"/>
          <w:lang w:eastAsia="en-US"/>
        </w:rPr>
      </w:pPr>
      <w:r w:rsidRPr="00EF6D9C">
        <w:rPr>
          <w:rFonts w:ascii="Segoe UI" w:hAnsi="Segoe UI" w:cs="Segoe UI"/>
          <w:sz w:val="22"/>
          <w:szCs w:val="22"/>
        </w:rPr>
        <w:t xml:space="preserve">Plnění Poskytovatele v rámci plnění označeného jako </w:t>
      </w:r>
      <w:r w:rsidR="00417DAD" w:rsidRPr="00EF6D9C">
        <w:rPr>
          <w:rFonts w:ascii="Segoe UI" w:hAnsi="Segoe UI" w:cs="Segoe UI"/>
          <w:sz w:val="22"/>
          <w:szCs w:val="22"/>
        </w:rPr>
        <w:t xml:space="preserve">Implementace </w:t>
      </w:r>
      <w:r w:rsidRPr="00EF6D9C">
        <w:rPr>
          <w:rFonts w:ascii="Segoe UI" w:hAnsi="Segoe UI" w:cs="Segoe UI"/>
          <w:sz w:val="22"/>
          <w:szCs w:val="22"/>
        </w:rPr>
        <w:t>obsah</w:t>
      </w:r>
      <w:r w:rsidR="00417DAD" w:rsidRPr="00EF6D9C">
        <w:rPr>
          <w:rFonts w:ascii="Segoe UI" w:hAnsi="Segoe UI" w:cs="Segoe UI"/>
          <w:sz w:val="22"/>
          <w:szCs w:val="22"/>
        </w:rPr>
        <w:t xml:space="preserve">uje </w:t>
      </w:r>
      <w:r w:rsidR="00E602DD" w:rsidRPr="00EF6D9C">
        <w:rPr>
          <w:rFonts w:ascii="Segoe UI" w:hAnsi="Segoe UI" w:cs="Segoe UI"/>
          <w:sz w:val="22"/>
          <w:szCs w:val="22"/>
        </w:rPr>
        <w:t xml:space="preserve">dodání </w:t>
      </w:r>
      <w:r w:rsidR="0093693F" w:rsidRPr="00EF6D9C">
        <w:rPr>
          <w:rFonts w:ascii="Segoe UI" w:hAnsi="Segoe UI" w:cs="Segoe UI"/>
          <w:sz w:val="22"/>
          <w:szCs w:val="22"/>
        </w:rPr>
        <w:t xml:space="preserve">požadované části </w:t>
      </w:r>
      <w:r w:rsidR="00EF6D9C">
        <w:rPr>
          <w:rFonts w:ascii="Segoe UI" w:hAnsi="Segoe UI" w:cs="Segoe UI"/>
          <w:sz w:val="22"/>
          <w:szCs w:val="22"/>
          <w:lang w:val="cs-CZ"/>
        </w:rPr>
        <w:t>I</w:t>
      </w:r>
      <w:r w:rsidR="00E602DD" w:rsidRPr="00EF6D9C">
        <w:rPr>
          <w:rFonts w:ascii="Segoe UI" w:hAnsi="Segoe UI" w:cs="Segoe UI"/>
          <w:sz w:val="22"/>
          <w:szCs w:val="22"/>
        </w:rPr>
        <w:t>nfrastruktury, její instalaci, implementaci a integraci do prostředí Objednatele</w:t>
      </w:r>
      <w:r w:rsidR="00417DAD" w:rsidRPr="00EF6D9C">
        <w:rPr>
          <w:rFonts w:ascii="Segoe UI" w:hAnsi="Segoe UI" w:cs="Segoe UI"/>
          <w:sz w:val="22"/>
          <w:szCs w:val="22"/>
        </w:rPr>
        <w:t>, funkční propojení</w:t>
      </w:r>
      <w:r w:rsidR="00A930DD">
        <w:rPr>
          <w:rFonts w:ascii="Segoe UI" w:hAnsi="Segoe UI" w:cs="Segoe UI"/>
          <w:sz w:val="22"/>
          <w:szCs w:val="22"/>
          <w:lang w:val="cs-CZ"/>
        </w:rPr>
        <w:t xml:space="preserve"> </w:t>
      </w:r>
      <w:r w:rsidR="00417DAD" w:rsidRPr="00EF6D9C">
        <w:rPr>
          <w:rFonts w:ascii="Segoe UI" w:hAnsi="Segoe UI" w:cs="Segoe UI"/>
          <w:sz w:val="22"/>
          <w:szCs w:val="22"/>
        </w:rPr>
        <w:t xml:space="preserve">s existující </w:t>
      </w:r>
      <w:r w:rsidR="0093693F" w:rsidRPr="00EF6D9C">
        <w:rPr>
          <w:rFonts w:ascii="Segoe UI" w:hAnsi="Segoe UI" w:cs="Segoe UI"/>
          <w:sz w:val="22"/>
          <w:szCs w:val="22"/>
        </w:rPr>
        <w:t xml:space="preserve">(stávající) částí </w:t>
      </w:r>
      <w:r w:rsidR="00B954DB" w:rsidRPr="00177699">
        <w:rPr>
          <w:rFonts w:ascii="Segoe UI" w:hAnsi="Segoe UI" w:cs="Segoe UI"/>
          <w:sz w:val="22"/>
          <w:szCs w:val="22"/>
          <w:lang w:val="cs-CZ"/>
        </w:rPr>
        <w:t>i</w:t>
      </w:r>
      <w:r w:rsidR="00E602DD" w:rsidRPr="00177699">
        <w:rPr>
          <w:rFonts w:ascii="Segoe UI" w:hAnsi="Segoe UI" w:cs="Segoe UI"/>
          <w:sz w:val="22"/>
          <w:szCs w:val="22"/>
        </w:rPr>
        <w:t>nfrastruk</w:t>
      </w:r>
      <w:r w:rsidR="00C33A51" w:rsidRPr="00177699">
        <w:rPr>
          <w:rFonts w:ascii="Segoe UI" w:hAnsi="Segoe UI" w:cs="Segoe UI"/>
          <w:sz w:val="22"/>
          <w:szCs w:val="22"/>
        </w:rPr>
        <w:t>tu</w:t>
      </w:r>
      <w:r w:rsidR="00E602DD" w:rsidRPr="00177699">
        <w:rPr>
          <w:rFonts w:ascii="Segoe UI" w:hAnsi="Segoe UI" w:cs="Segoe UI"/>
          <w:sz w:val="22"/>
          <w:szCs w:val="22"/>
        </w:rPr>
        <w:t>r</w:t>
      </w:r>
      <w:r w:rsidR="0093693F" w:rsidRPr="00177699">
        <w:rPr>
          <w:rFonts w:ascii="Segoe UI" w:hAnsi="Segoe UI" w:cs="Segoe UI"/>
          <w:sz w:val="22"/>
          <w:szCs w:val="22"/>
        </w:rPr>
        <w:t>y</w:t>
      </w:r>
      <w:r w:rsidR="00E602DD" w:rsidRPr="00177699">
        <w:rPr>
          <w:rFonts w:ascii="Segoe UI" w:hAnsi="Segoe UI" w:cs="Segoe UI"/>
          <w:sz w:val="22"/>
          <w:szCs w:val="22"/>
        </w:rPr>
        <w:t xml:space="preserve"> </w:t>
      </w:r>
      <w:r w:rsidR="00417DAD" w:rsidRPr="00177699">
        <w:rPr>
          <w:rFonts w:ascii="Segoe UI" w:hAnsi="Segoe UI" w:cs="Segoe UI"/>
          <w:sz w:val="22"/>
          <w:szCs w:val="22"/>
        </w:rPr>
        <w:t>Objednatele či třetích osob</w:t>
      </w:r>
      <w:r w:rsidR="0013396A" w:rsidRPr="00177699">
        <w:rPr>
          <w:rFonts w:ascii="Segoe UI" w:hAnsi="Segoe UI" w:cs="Segoe UI"/>
          <w:sz w:val="22"/>
          <w:szCs w:val="22"/>
          <w:lang w:val="cs-CZ"/>
        </w:rPr>
        <w:t>, další související plnění dle Prováděcí dokumentace</w:t>
      </w:r>
      <w:r w:rsidR="00417DAD" w:rsidRPr="00177699">
        <w:rPr>
          <w:rFonts w:ascii="Segoe UI" w:hAnsi="Segoe UI" w:cs="Segoe UI"/>
          <w:sz w:val="22"/>
          <w:szCs w:val="22"/>
        </w:rPr>
        <w:t xml:space="preserve"> a otestování </w:t>
      </w:r>
      <w:r w:rsidR="00C33A51" w:rsidRPr="00177699">
        <w:rPr>
          <w:rFonts w:ascii="Segoe UI" w:hAnsi="Segoe UI" w:cs="Segoe UI"/>
          <w:sz w:val="22"/>
          <w:szCs w:val="22"/>
        </w:rPr>
        <w:t xml:space="preserve">její </w:t>
      </w:r>
      <w:r w:rsidR="00417DAD" w:rsidRPr="00177699">
        <w:rPr>
          <w:rFonts w:ascii="Segoe UI" w:hAnsi="Segoe UI" w:cs="Segoe UI"/>
          <w:sz w:val="22"/>
          <w:szCs w:val="22"/>
        </w:rPr>
        <w:t xml:space="preserve">funkčnosti </w:t>
      </w:r>
      <w:r w:rsidR="000927CA" w:rsidRPr="00177699">
        <w:rPr>
          <w:rFonts w:ascii="Segoe UI" w:hAnsi="Segoe UI" w:cs="Segoe UI"/>
          <w:sz w:val="22"/>
          <w:szCs w:val="22"/>
          <w:lang w:val="cs-CZ"/>
        </w:rPr>
        <w:t xml:space="preserve">předvedením Objednateli </w:t>
      </w:r>
      <w:r w:rsidR="004C1198" w:rsidRPr="00177699">
        <w:rPr>
          <w:rFonts w:ascii="Segoe UI" w:hAnsi="Segoe UI" w:cs="Segoe UI"/>
          <w:sz w:val="22"/>
          <w:szCs w:val="22"/>
          <w:lang w:val="cs-CZ"/>
        </w:rPr>
        <w:t xml:space="preserve">před předáním části díla Dodávky do </w:t>
      </w:r>
      <w:r w:rsidR="000927CA" w:rsidRPr="00177699">
        <w:rPr>
          <w:rFonts w:ascii="Segoe UI" w:hAnsi="Segoe UI" w:cs="Segoe UI"/>
          <w:sz w:val="22"/>
          <w:szCs w:val="22"/>
          <w:lang w:val="cs-CZ"/>
        </w:rPr>
        <w:t xml:space="preserve">Testovacího provozu </w:t>
      </w:r>
      <w:r w:rsidR="00C33A51" w:rsidRPr="00177699">
        <w:rPr>
          <w:rFonts w:ascii="Segoe UI" w:hAnsi="Segoe UI" w:cs="Segoe UI"/>
          <w:sz w:val="22"/>
          <w:szCs w:val="22"/>
        </w:rPr>
        <w:t xml:space="preserve">jako celku </w:t>
      </w:r>
      <w:r w:rsidR="00417DAD" w:rsidRPr="00177699">
        <w:rPr>
          <w:rFonts w:ascii="Segoe UI" w:hAnsi="Segoe UI" w:cs="Segoe UI"/>
          <w:sz w:val="22"/>
          <w:szCs w:val="22"/>
        </w:rPr>
        <w:t>pro je</w:t>
      </w:r>
      <w:r w:rsidR="00C33A51" w:rsidRPr="00177699">
        <w:rPr>
          <w:rFonts w:ascii="Segoe UI" w:hAnsi="Segoe UI" w:cs="Segoe UI"/>
          <w:sz w:val="22"/>
          <w:szCs w:val="22"/>
        </w:rPr>
        <w:t>jí</w:t>
      </w:r>
      <w:r w:rsidR="00417DAD" w:rsidRPr="00177699">
        <w:rPr>
          <w:rFonts w:ascii="Segoe UI" w:hAnsi="Segoe UI" w:cs="Segoe UI"/>
          <w:sz w:val="22"/>
          <w:szCs w:val="22"/>
        </w:rPr>
        <w:t xml:space="preserve"> převzetí </w:t>
      </w:r>
      <w:r w:rsidR="00DF74B1" w:rsidRPr="00177699">
        <w:rPr>
          <w:rFonts w:ascii="Segoe UI" w:hAnsi="Segoe UI" w:cs="Segoe UI"/>
          <w:sz w:val="22"/>
          <w:szCs w:val="22"/>
        </w:rPr>
        <w:t>podle této Smlouvy.</w:t>
      </w:r>
      <w:r w:rsidR="009D54CB" w:rsidRPr="00EF6D9C">
        <w:rPr>
          <w:rFonts w:ascii="Segoe UI" w:hAnsi="Segoe UI" w:cs="Segoe UI"/>
          <w:sz w:val="22"/>
          <w:szCs w:val="22"/>
        </w:rPr>
        <w:t xml:space="preserve"> </w:t>
      </w:r>
    </w:p>
    <w:p w14:paraId="08EE455C" w14:textId="77777777" w:rsidR="00356253" w:rsidRDefault="00BA2434" w:rsidP="00EF6D9C">
      <w:pPr>
        <w:pStyle w:val="RLTextlnkuslovan"/>
        <w:spacing w:before="120" w:line="276" w:lineRule="auto"/>
        <w:rPr>
          <w:rFonts w:ascii="Segoe UI" w:hAnsi="Segoe UI" w:cs="Segoe UI"/>
          <w:lang w:eastAsia="en-US"/>
        </w:rPr>
      </w:pPr>
      <w:bookmarkStart w:id="70" w:name="_Ref367576991"/>
      <w:r w:rsidRPr="00EF6D9C">
        <w:rPr>
          <w:rFonts w:ascii="Segoe UI" w:hAnsi="Segoe UI" w:cs="Segoe UI"/>
          <w:sz w:val="22"/>
          <w:szCs w:val="22"/>
        </w:rPr>
        <w:t xml:space="preserve">V případě prodlení s převzetím </w:t>
      </w:r>
      <w:r w:rsidR="00EF6D9C">
        <w:rPr>
          <w:rFonts w:ascii="Segoe UI" w:hAnsi="Segoe UI" w:cs="Segoe UI"/>
          <w:sz w:val="22"/>
          <w:szCs w:val="22"/>
          <w:lang w:val="cs-CZ"/>
        </w:rPr>
        <w:t>Prováděcí</w:t>
      </w:r>
      <w:r w:rsidR="00F100CB">
        <w:rPr>
          <w:rFonts w:ascii="Segoe UI" w:hAnsi="Segoe UI" w:cs="Segoe UI"/>
          <w:sz w:val="22"/>
          <w:szCs w:val="22"/>
          <w:lang w:val="cs-CZ"/>
        </w:rPr>
        <w:t xml:space="preserve"> dokumentace</w:t>
      </w:r>
      <w:r w:rsidR="0042386B">
        <w:rPr>
          <w:rFonts w:ascii="Segoe UI" w:hAnsi="Segoe UI" w:cs="Segoe UI"/>
          <w:sz w:val="22"/>
          <w:szCs w:val="22"/>
          <w:lang w:val="cs-CZ"/>
        </w:rPr>
        <w:t xml:space="preserve"> </w:t>
      </w:r>
      <w:r w:rsidRPr="00EF6D9C">
        <w:rPr>
          <w:rFonts w:ascii="Segoe UI" w:hAnsi="Segoe UI" w:cs="Segoe UI"/>
          <w:sz w:val="22"/>
          <w:szCs w:val="22"/>
        </w:rPr>
        <w:t>z důvodu přetrvávající</w:t>
      </w:r>
      <w:r w:rsidR="00417DAD" w:rsidRPr="00EF6D9C">
        <w:rPr>
          <w:rFonts w:ascii="Segoe UI" w:hAnsi="Segoe UI" w:cs="Segoe UI"/>
          <w:sz w:val="22"/>
          <w:szCs w:val="22"/>
        </w:rPr>
        <w:t>ho prodlení Poskytovatele s</w:t>
      </w:r>
      <w:r w:rsidR="00033374" w:rsidRPr="00EF6D9C">
        <w:rPr>
          <w:rFonts w:ascii="Segoe UI" w:hAnsi="Segoe UI" w:cs="Segoe UI"/>
          <w:sz w:val="22"/>
          <w:szCs w:val="22"/>
        </w:rPr>
        <w:t xml:space="preserve"> řádným </w:t>
      </w:r>
      <w:r w:rsidR="00417DAD" w:rsidRPr="00EF6D9C">
        <w:rPr>
          <w:rFonts w:ascii="Segoe UI" w:hAnsi="Segoe UI" w:cs="Segoe UI"/>
          <w:sz w:val="22"/>
          <w:szCs w:val="22"/>
        </w:rPr>
        <w:t>vypořádáním</w:t>
      </w:r>
      <w:r w:rsidRPr="00EF6D9C">
        <w:rPr>
          <w:rFonts w:ascii="Segoe UI" w:hAnsi="Segoe UI" w:cs="Segoe UI"/>
          <w:sz w:val="22"/>
          <w:szCs w:val="22"/>
        </w:rPr>
        <w:t xml:space="preserve"> připomínek Objednatele trvajícího déle než </w:t>
      </w:r>
      <w:r w:rsidR="0080089D" w:rsidRPr="00EF6D9C">
        <w:rPr>
          <w:rFonts w:ascii="Segoe UI" w:hAnsi="Segoe UI" w:cs="Segoe UI"/>
          <w:sz w:val="22"/>
          <w:szCs w:val="22"/>
        </w:rPr>
        <w:t>1</w:t>
      </w:r>
      <w:r w:rsidR="005C4EE5" w:rsidRPr="00EF6D9C">
        <w:rPr>
          <w:rFonts w:ascii="Segoe UI" w:hAnsi="Segoe UI" w:cs="Segoe UI"/>
          <w:sz w:val="22"/>
          <w:szCs w:val="22"/>
        </w:rPr>
        <w:t>5</w:t>
      </w:r>
      <w:r w:rsidRPr="00EF6D9C">
        <w:rPr>
          <w:rFonts w:ascii="Segoe UI" w:hAnsi="Segoe UI" w:cs="Segoe UI"/>
          <w:sz w:val="22"/>
          <w:szCs w:val="22"/>
        </w:rPr>
        <w:t xml:space="preserve"> </w:t>
      </w:r>
      <w:r w:rsidR="005C4EE5" w:rsidRPr="00EF6D9C">
        <w:rPr>
          <w:rFonts w:ascii="Segoe UI" w:hAnsi="Segoe UI" w:cs="Segoe UI"/>
          <w:sz w:val="22"/>
          <w:szCs w:val="22"/>
        </w:rPr>
        <w:t xml:space="preserve">pracovních </w:t>
      </w:r>
      <w:r w:rsidRPr="00EF6D9C">
        <w:rPr>
          <w:rFonts w:ascii="Segoe UI" w:hAnsi="Segoe UI" w:cs="Segoe UI"/>
          <w:sz w:val="22"/>
          <w:szCs w:val="22"/>
        </w:rPr>
        <w:t xml:space="preserve">dnů </w:t>
      </w:r>
      <w:r w:rsidR="00B02093" w:rsidRPr="00EF6D9C">
        <w:rPr>
          <w:rFonts w:ascii="Segoe UI" w:hAnsi="Segoe UI" w:cs="Segoe UI"/>
          <w:sz w:val="22"/>
          <w:szCs w:val="22"/>
        </w:rPr>
        <w:t>ode dne druhého vznesení připomínek Objednatele k</w:t>
      </w:r>
      <w:r w:rsidR="00F100CB">
        <w:rPr>
          <w:rFonts w:ascii="Segoe UI" w:hAnsi="Segoe UI" w:cs="Segoe UI"/>
          <w:sz w:val="22"/>
          <w:szCs w:val="22"/>
        </w:rPr>
        <w:t> </w:t>
      </w:r>
      <w:r w:rsidR="00EF6D9C">
        <w:rPr>
          <w:rFonts w:ascii="Segoe UI" w:hAnsi="Segoe UI" w:cs="Segoe UI"/>
          <w:sz w:val="22"/>
          <w:szCs w:val="22"/>
          <w:lang w:val="cs-CZ"/>
        </w:rPr>
        <w:t>Prováděcí</w:t>
      </w:r>
      <w:r w:rsidR="00F100CB">
        <w:rPr>
          <w:rFonts w:ascii="Segoe UI" w:hAnsi="Segoe UI" w:cs="Segoe UI"/>
          <w:sz w:val="22"/>
          <w:szCs w:val="22"/>
          <w:lang w:val="cs-CZ"/>
        </w:rPr>
        <w:t xml:space="preserve"> dokumentaci</w:t>
      </w:r>
      <w:r w:rsidR="00C37DF5" w:rsidRPr="00EF6D9C">
        <w:rPr>
          <w:rFonts w:ascii="Segoe UI" w:hAnsi="Segoe UI" w:cs="Segoe UI"/>
          <w:sz w:val="22"/>
          <w:szCs w:val="22"/>
        </w:rPr>
        <w:t xml:space="preserve"> </w:t>
      </w:r>
      <w:r w:rsidR="00B02093" w:rsidRPr="00EF6D9C">
        <w:rPr>
          <w:rFonts w:ascii="Segoe UI" w:hAnsi="Segoe UI" w:cs="Segoe UI"/>
          <w:sz w:val="22"/>
          <w:szCs w:val="22"/>
        </w:rPr>
        <w:t>postupem dle odst.</w:t>
      </w:r>
      <w:r w:rsidR="0042386B">
        <w:rPr>
          <w:rFonts w:ascii="Segoe UI" w:hAnsi="Segoe UI" w:cs="Segoe UI"/>
          <w:sz w:val="22"/>
          <w:szCs w:val="22"/>
          <w:lang w:val="cs-CZ"/>
        </w:rPr>
        <w:t xml:space="preserve"> 11.2 </w:t>
      </w:r>
      <w:r w:rsidR="00B02093" w:rsidRPr="00EF6D9C">
        <w:rPr>
          <w:rFonts w:ascii="Segoe UI" w:hAnsi="Segoe UI" w:cs="Segoe UI"/>
          <w:sz w:val="22"/>
          <w:szCs w:val="22"/>
        </w:rPr>
        <w:t xml:space="preserve">Smlouvy </w:t>
      </w:r>
      <w:r w:rsidRPr="00EF6D9C">
        <w:rPr>
          <w:rFonts w:ascii="Segoe UI" w:hAnsi="Segoe UI" w:cs="Segoe UI"/>
          <w:sz w:val="22"/>
          <w:szCs w:val="22"/>
        </w:rPr>
        <w:t xml:space="preserve">je Objednatel oprávněn i bez předchozí výzvy odstoupit od Smlouvy. </w:t>
      </w:r>
      <w:r w:rsidR="006C5122" w:rsidRPr="00EF6D9C">
        <w:rPr>
          <w:rFonts w:ascii="Segoe UI" w:hAnsi="Segoe UI" w:cs="Segoe UI"/>
          <w:sz w:val="22"/>
          <w:szCs w:val="22"/>
        </w:rPr>
        <w:t xml:space="preserve">Pokud </w:t>
      </w:r>
      <w:r w:rsidR="0085172B" w:rsidRPr="00EF6D9C">
        <w:rPr>
          <w:rFonts w:ascii="Segoe UI" w:hAnsi="Segoe UI" w:cs="Segoe UI"/>
          <w:sz w:val="22"/>
          <w:szCs w:val="22"/>
        </w:rPr>
        <w:t xml:space="preserve">nedojde k realizaci Implementace </w:t>
      </w:r>
      <w:r w:rsidR="006C5122" w:rsidRPr="00EF6D9C">
        <w:rPr>
          <w:rFonts w:ascii="Segoe UI" w:hAnsi="Segoe UI" w:cs="Segoe UI"/>
          <w:sz w:val="22"/>
          <w:szCs w:val="22"/>
        </w:rPr>
        <w:t xml:space="preserve">nevzniká v této souvislosti </w:t>
      </w:r>
      <w:r w:rsidR="00902894" w:rsidRPr="00EF6D9C">
        <w:rPr>
          <w:rFonts w:ascii="Segoe UI" w:hAnsi="Segoe UI" w:cs="Segoe UI"/>
          <w:sz w:val="22"/>
          <w:szCs w:val="22"/>
        </w:rPr>
        <w:t>Poskytovatel</w:t>
      </w:r>
      <w:r w:rsidR="006C5122" w:rsidRPr="00EF6D9C">
        <w:rPr>
          <w:rFonts w:ascii="Segoe UI" w:hAnsi="Segoe UI" w:cs="Segoe UI"/>
          <w:sz w:val="22"/>
          <w:szCs w:val="22"/>
        </w:rPr>
        <w:t>i nárok na jakékoli finanční plnění ze strany Objednatele</w:t>
      </w:r>
      <w:bookmarkEnd w:id="70"/>
      <w:r w:rsidR="00EC7407" w:rsidRPr="00EF6D9C">
        <w:rPr>
          <w:rFonts w:ascii="Segoe UI" w:hAnsi="Segoe UI" w:cs="Segoe UI"/>
          <w:sz w:val="22"/>
          <w:szCs w:val="22"/>
        </w:rPr>
        <w:t>.</w:t>
      </w:r>
      <w:r w:rsidR="00EC7407" w:rsidRPr="002B4BE4">
        <w:rPr>
          <w:rFonts w:ascii="Segoe UI" w:hAnsi="Segoe UI" w:cs="Segoe UI"/>
        </w:rPr>
        <w:t xml:space="preserve"> </w:t>
      </w:r>
    </w:p>
    <w:p w14:paraId="37E77CE4" w14:textId="77777777" w:rsidR="00344D02" w:rsidRPr="00EF6D9C" w:rsidRDefault="00344D02" w:rsidP="00344D02">
      <w:pPr>
        <w:pStyle w:val="RLlneksmlouvy"/>
        <w:rPr>
          <w:rFonts w:ascii="Segoe UI" w:hAnsi="Segoe UI" w:cs="Segoe UI"/>
          <w:sz w:val="22"/>
          <w:szCs w:val="22"/>
        </w:rPr>
      </w:pPr>
      <w:r w:rsidRPr="00EF6D9C">
        <w:rPr>
          <w:rFonts w:ascii="Segoe UI" w:hAnsi="Segoe UI" w:cs="Segoe UI"/>
          <w:sz w:val="22"/>
          <w:szCs w:val="22"/>
        </w:rPr>
        <w:lastRenderedPageBreak/>
        <w:t xml:space="preserve">ZPŮSOB REALIZACE </w:t>
      </w:r>
      <w:r>
        <w:rPr>
          <w:rFonts w:ascii="Segoe UI" w:hAnsi="Segoe UI" w:cs="Segoe UI"/>
          <w:sz w:val="22"/>
          <w:szCs w:val="22"/>
          <w:lang w:val="cs-CZ"/>
        </w:rPr>
        <w:t>TESTOVACÍHO PROVOZU</w:t>
      </w:r>
    </w:p>
    <w:p w14:paraId="46AEFF95" w14:textId="77777777" w:rsidR="000927CA" w:rsidRDefault="000927CA" w:rsidP="0042386B">
      <w:pPr>
        <w:pStyle w:val="RLTextlnkuslovan"/>
        <w:spacing w:before="120" w:line="276" w:lineRule="auto"/>
        <w:rPr>
          <w:rFonts w:ascii="Segoe UI" w:hAnsi="Segoe UI" w:cs="Segoe UI"/>
          <w:sz w:val="22"/>
          <w:szCs w:val="22"/>
        </w:rPr>
      </w:pPr>
      <w:r>
        <w:rPr>
          <w:rFonts w:ascii="Segoe UI" w:hAnsi="Segoe UI" w:cs="Segoe UI"/>
          <w:sz w:val="22"/>
          <w:szCs w:val="22"/>
          <w:lang w:val="cs-CZ"/>
        </w:rPr>
        <w:t>Testovací provoz je zahájen rozhodnutím Poskytovatele o ukončení implementace části díla a převzetím této části díla</w:t>
      </w:r>
      <w:r w:rsidR="00D549F8">
        <w:rPr>
          <w:rFonts w:ascii="Segoe UI" w:hAnsi="Segoe UI" w:cs="Segoe UI"/>
          <w:sz w:val="22"/>
          <w:szCs w:val="22"/>
          <w:lang w:val="cs-CZ"/>
        </w:rPr>
        <w:t>,</w:t>
      </w:r>
      <w:r>
        <w:rPr>
          <w:rFonts w:ascii="Segoe UI" w:hAnsi="Segoe UI" w:cs="Segoe UI"/>
          <w:sz w:val="22"/>
          <w:szCs w:val="22"/>
          <w:lang w:val="cs-CZ"/>
        </w:rPr>
        <w:t xml:space="preserve"> po předvedení </w:t>
      </w:r>
      <w:r w:rsidR="00826AC0">
        <w:rPr>
          <w:rFonts w:ascii="Segoe UI" w:hAnsi="Segoe UI" w:cs="Segoe UI"/>
          <w:sz w:val="22"/>
          <w:szCs w:val="22"/>
          <w:lang w:val="cs-CZ"/>
        </w:rPr>
        <w:t>všech funkčností</w:t>
      </w:r>
      <w:r w:rsidR="00D549F8">
        <w:rPr>
          <w:rFonts w:ascii="Segoe UI" w:hAnsi="Segoe UI" w:cs="Segoe UI"/>
          <w:sz w:val="22"/>
          <w:szCs w:val="22"/>
          <w:lang w:val="cs-CZ"/>
        </w:rPr>
        <w:t>,</w:t>
      </w:r>
      <w:r w:rsidR="00826AC0">
        <w:rPr>
          <w:rFonts w:ascii="Segoe UI" w:hAnsi="Segoe UI" w:cs="Segoe UI"/>
          <w:sz w:val="22"/>
          <w:szCs w:val="22"/>
          <w:lang w:val="cs-CZ"/>
        </w:rPr>
        <w:t xml:space="preserve"> Objednatelem.</w:t>
      </w:r>
    </w:p>
    <w:p w14:paraId="428FDF48" w14:textId="77777777" w:rsidR="00344D02" w:rsidRPr="000927CA" w:rsidRDefault="00344D02" w:rsidP="0042386B">
      <w:pPr>
        <w:pStyle w:val="RLTextlnkuslovan"/>
        <w:spacing w:before="120" w:line="276" w:lineRule="auto"/>
        <w:rPr>
          <w:rFonts w:ascii="Segoe UI" w:hAnsi="Segoe UI" w:cs="Segoe UI"/>
          <w:sz w:val="22"/>
          <w:szCs w:val="22"/>
        </w:rPr>
      </w:pPr>
      <w:r w:rsidRPr="0042386B">
        <w:rPr>
          <w:rFonts w:ascii="Segoe UI" w:hAnsi="Segoe UI" w:cs="Segoe UI"/>
          <w:sz w:val="22"/>
          <w:szCs w:val="22"/>
          <w:lang w:eastAsia="en-US"/>
        </w:rPr>
        <w:t xml:space="preserve">Poskytovatel je povinen </w:t>
      </w:r>
      <w:r w:rsidR="006400B6" w:rsidRPr="0042386B">
        <w:rPr>
          <w:rFonts w:ascii="Segoe UI" w:hAnsi="Segoe UI" w:cs="Segoe UI"/>
          <w:sz w:val="22"/>
          <w:szCs w:val="22"/>
          <w:lang w:val="cs-CZ" w:eastAsia="en-US"/>
        </w:rPr>
        <w:t>zajistit Testovací provoz</w:t>
      </w:r>
      <w:r w:rsidRPr="0042386B">
        <w:rPr>
          <w:rFonts w:ascii="Segoe UI" w:hAnsi="Segoe UI" w:cs="Segoe UI"/>
          <w:sz w:val="22"/>
          <w:szCs w:val="22"/>
          <w:lang w:eastAsia="en-US"/>
        </w:rPr>
        <w:t xml:space="preserve"> </w:t>
      </w:r>
      <w:r w:rsidRPr="0042386B">
        <w:rPr>
          <w:rFonts w:ascii="Segoe UI" w:hAnsi="Segoe UI" w:cs="Segoe UI"/>
          <w:sz w:val="22"/>
          <w:szCs w:val="22"/>
        </w:rPr>
        <w:t>v souladu</w:t>
      </w:r>
      <w:r w:rsidR="006400B6" w:rsidRPr="0042386B">
        <w:rPr>
          <w:rFonts w:ascii="Segoe UI" w:hAnsi="Segoe UI" w:cs="Segoe UI"/>
          <w:sz w:val="22"/>
          <w:szCs w:val="22"/>
          <w:lang w:val="cs-CZ"/>
        </w:rPr>
        <w:t xml:space="preserve"> s harmonogramem uvedeným v Příloze č. </w:t>
      </w:r>
      <w:r w:rsidR="00787B08">
        <w:rPr>
          <w:rFonts w:ascii="Segoe UI" w:hAnsi="Segoe UI" w:cs="Segoe UI"/>
          <w:sz w:val="22"/>
          <w:szCs w:val="22"/>
          <w:lang w:val="cs-CZ"/>
        </w:rPr>
        <w:t>9</w:t>
      </w:r>
      <w:r w:rsidR="006400B6" w:rsidRPr="0042386B">
        <w:rPr>
          <w:rFonts w:ascii="Segoe UI" w:hAnsi="Segoe UI" w:cs="Segoe UI"/>
          <w:sz w:val="22"/>
          <w:szCs w:val="22"/>
          <w:lang w:val="cs-CZ"/>
        </w:rPr>
        <w:t xml:space="preserve"> této Smlouvy. </w:t>
      </w:r>
    </w:p>
    <w:p w14:paraId="24759311" w14:textId="05C7AA32" w:rsidR="000927CA" w:rsidRPr="00826AC0" w:rsidRDefault="000927CA" w:rsidP="0042386B">
      <w:pPr>
        <w:pStyle w:val="RLTextlnkuslovan"/>
        <w:spacing w:before="120" w:line="276" w:lineRule="auto"/>
        <w:rPr>
          <w:rFonts w:ascii="Segoe UI" w:hAnsi="Segoe UI" w:cs="Segoe UI"/>
          <w:sz w:val="22"/>
          <w:szCs w:val="22"/>
        </w:rPr>
      </w:pPr>
      <w:r>
        <w:rPr>
          <w:rFonts w:ascii="Segoe UI" w:hAnsi="Segoe UI" w:cs="Segoe UI"/>
          <w:sz w:val="22"/>
          <w:szCs w:val="22"/>
          <w:lang w:val="cs-CZ"/>
        </w:rPr>
        <w:t xml:space="preserve">Minimálně délka Testovacího provozu </w:t>
      </w:r>
      <w:r w:rsidR="007C4BD7">
        <w:rPr>
          <w:rFonts w:ascii="Segoe UI" w:hAnsi="Segoe UI" w:cs="Segoe UI"/>
          <w:sz w:val="22"/>
          <w:szCs w:val="22"/>
          <w:lang w:val="cs-CZ"/>
        </w:rPr>
        <w:t xml:space="preserve">každého opatření </w:t>
      </w:r>
      <w:r>
        <w:rPr>
          <w:rFonts w:ascii="Segoe UI" w:hAnsi="Segoe UI" w:cs="Segoe UI"/>
          <w:sz w:val="22"/>
          <w:szCs w:val="22"/>
          <w:lang w:val="cs-CZ"/>
        </w:rPr>
        <w:t>je jeden měsíc</w:t>
      </w:r>
      <w:r w:rsidR="00826AC0">
        <w:rPr>
          <w:rFonts w:ascii="Segoe UI" w:hAnsi="Segoe UI" w:cs="Segoe UI"/>
          <w:sz w:val="22"/>
          <w:szCs w:val="22"/>
          <w:lang w:val="cs-CZ"/>
        </w:rPr>
        <w:t xml:space="preserve"> a </w:t>
      </w:r>
      <w:r w:rsidR="004C1198">
        <w:rPr>
          <w:rFonts w:ascii="Segoe UI" w:hAnsi="Segoe UI" w:cs="Segoe UI"/>
          <w:sz w:val="22"/>
          <w:szCs w:val="22"/>
          <w:lang w:val="cs-CZ"/>
        </w:rPr>
        <w:t xml:space="preserve">ten </w:t>
      </w:r>
      <w:r w:rsidR="00826AC0">
        <w:rPr>
          <w:rFonts w:ascii="Segoe UI" w:hAnsi="Segoe UI" w:cs="Segoe UI"/>
          <w:sz w:val="22"/>
          <w:szCs w:val="22"/>
          <w:lang w:val="cs-CZ"/>
        </w:rPr>
        <w:t>je zakončen úspěšným akceptačním testem části díla i Dodávky jako celku.</w:t>
      </w:r>
    </w:p>
    <w:p w14:paraId="4D97B8B5" w14:textId="1438E1CC" w:rsidR="00826AC0" w:rsidRPr="00826AC0" w:rsidRDefault="00826AC0" w:rsidP="0042386B">
      <w:pPr>
        <w:pStyle w:val="RLTextlnkuslovan"/>
        <w:spacing w:before="120" w:line="276" w:lineRule="auto"/>
        <w:rPr>
          <w:rFonts w:ascii="Segoe UI" w:hAnsi="Segoe UI" w:cs="Segoe UI"/>
          <w:sz w:val="22"/>
          <w:szCs w:val="22"/>
          <w:lang w:val="cs-CZ"/>
        </w:rPr>
      </w:pPr>
      <w:r>
        <w:rPr>
          <w:rFonts w:ascii="Segoe UI" w:hAnsi="Segoe UI" w:cs="Segoe UI"/>
          <w:sz w:val="22"/>
          <w:szCs w:val="22"/>
          <w:lang w:val="cs-CZ"/>
        </w:rPr>
        <w:t xml:space="preserve">Při Testovacím provozu je </w:t>
      </w:r>
      <w:r w:rsidR="007C4BD7">
        <w:rPr>
          <w:rFonts w:ascii="Segoe UI" w:hAnsi="Segoe UI" w:cs="Segoe UI"/>
          <w:sz w:val="22"/>
          <w:szCs w:val="22"/>
          <w:lang w:val="cs-CZ"/>
        </w:rPr>
        <w:t xml:space="preserve">SLA </w:t>
      </w:r>
      <w:r>
        <w:rPr>
          <w:rFonts w:ascii="Segoe UI" w:hAnsi="Segoe UI" w:cs="Segoe UI"/>
          <w:sz w:val="22"/>
          <w:szCs w:val="22"/>
          <w:lang w:val="cs-CZ"/>
        </w:rPr>
        <w:t>dostupnost Dodávky 99</w:t>
      </w:r>
      <w:r>
        <w:rPr>
          <w:rFonts w:ascii="Segoe UI" w:hAnsi="Segoe UI" w:cs="Segoe UI"/>
          <w:sz w:val="22"/>
          <w:szCs w:val="22"/>
          <w:lang w:val="en-US"/>
        </w:rPr>
        <w:t xml:space="preserve">%. </w:t>
      </w:r>
      <w:r>
        <w:rPr>
          <w:rFonts w:ascii="Segoe UI" w:hAnsi="Segoe UI" w:cs="Segoe UI"/>
          <w:sz w:val="22"/>
          <w:szCs w:val="22"/>
          <w:lang w:val="cs-CZ"/>
        </w:rPr>
        <w:t>Poskytovatel je povin</w:t>
      </w:r>
      <w:r w:rsidRPr="00826AC0">
        <w:rPr>
          <w:rFonts w:ascii="Segoe UI" w:hAnsi="Segoe UI" w:cs="Segoe UI"/>
          <w:sz w:val="22"/>
          <w:szCs w:val="22"/>
          <w:lang w:val="cs-CZ"/>
        </w:rPr>
        <w:t>en zaručit tuto dostupnost</w:t>
      </w:r>
      <w:r>
        <w:rPr>
          <w:rFonts w:ascii="Segoe UI" w:hAnsi="Segoe UI" w:cs="Segoe UI"/>
          <w:sz w:val="22"/>
          <w:szCs w:val="22"/>
          <w:lang w:val="cs-CZ"/>
        </w:rPr>
        <w:t>.</w:t>
      </w:r>
    </w:p>
    <w:p w14:paraId="21D260A6" w14:textId="77777777" w:rsidR="00BF54E2" w:rsidRPr="00621485" w:rsidRDefault="00BF54E2" w:rsidP="00BF54E2">
      <w:pPr>
        <w:pStyle w:val="RLlneksmlouvy"/>
        <w:rPr>
          <w:rFonts w:ascii="Segoe UI" w:hAnsi="Segoe UI" w:cs="Segoe UI"/>
          <w:sz w:val="22"/>
          <w:szCs w:val="22"/>
        </w:rPr>
      </w:pPr>
      <w:r w:rsidRPr="00621485">
        <w:rPr>
          <w:rFonts w:ascii="Segoe UI" w:hAnsi="Segoe UI" w:cs="Segoe UI"/>
          <w:sz w:val="22"/>
          <w:szCs w:val="22"/>
        </w:rPr>
        <w:t>ZPŮSOB POSKYTOVÁNÍ SLUŽEB PODPORY</w:t>
      </w:r>
      <w:r w:rsidR="009C38C0" w:rsidRPr="00621485">
        <w:rPr>
          <w:rFonts w:ascii="Segoe UI" w:hAnsi="Segoe UI" w:cs="Segoe UI"/>
          <w:sz w:val="22"/>
          <w:szCs w:val="22"/>
        </w:rPr>
        <w:t xml:space="preserve"> </w:t>
      </w:r>
      <w:r w:rsidR="00417DAD" w:rsidRPr="00621485">
        <w:rPr>
          <w:rFonts w:ascii="Segoe UI" w:hAnsi="Segoe UI" w:cs="Segoe UI"/>
          <w:sz w:val="22"/>
          <w:szCs w:val="22"/>
        </w:rPr>
        <w:t>PROVOZU</w:t>
      </w:r>
    </w:p>
    <w:p w14:paraId="1ED275BB" w14:textId="77777777" w:rsidR="001255E6" w:rsidRPr="00621485" w:rsidRDefault="00902894"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Poskytovatel</w:t>
      </w:r>
      <w:r w:rsidR="00E33BB0" w:rsidRPr="00621485">
        <w:rPr>
          <w:rFonts w:ascii="Segoe UI" w:hAnsi="Segoe UI" w:cs="Segoe UI"/>
          <w:sz w:val="22"/>
          <w:szCs w:val="22"/>
          <w:lang w:eastAsia="en-US"/>
        </w:rPr>
        <w:t xml:space="preserve"> se zavazuje zahájit poskytování Služeb podpory</w:t>
      </w:r>
      <w:r w:rsidR="00417DAD" w:rsidRPr="00621485">
        <w:rPr>
          <w:rFonts w:ascii="Segoe UI" w:hAnsi="Segoe UI" w:cs="Segoe UI"/>
          <w:sz w:val="22"/>
          <w:szCs w:val="22"/>
          <w:lang w:eastAsia="en-US"/>
        </w:rPr>
        <w:t xml:space="preserve"> provozu</w:t>
      </w:r>
      <w:r w:rsidR="007D49EF" w:rsidRPr="00621485">
        <w:rPr>
          <w:rFonts w:ascii="Segoe UI" w:hAnsi="Segoe UI" w:cs="Segoe UI"/>
          <w:sz w:val="22"/>
          <w:szCs w:val="22"/>
          <w:lang w:eastAsia="en-US"/>
        </w:rPr>
        <w:t xml:space="preserve"> k</w:t>
      </w:r>
      <w:r w:rsidR="001C1530">
        <w:rPr>
          <w:rFonts w:ascii="Segoe UI" w:hAnsi="Segoe UI" w:cs="Segoe UI"/>
          <w:sz w:val="22"/>
          <w:szCs w:val="22"/>
          <w:lang w:eastAsia="en-US"/>
        </w:rPr>
        <w:t> </w:t>
      </w:r>
      <w:r w:rsidR="007D49EF" w:rsidRPr="00621485">
        <w:rPr>
          <w:rFonts w:ascii="Segoe UI" w:hAnsi="Segoe UI" w:cs="Segoe UI"/>
          <w:sz w:val="22"/>
          <w:szCs w:val="22"/>
          <w:lang w:eastAsia="en-US"/>
        </w:rPr>
        <w:t>Dodáv</w:t>
      </w:r>
      <w:r w:rsidR="001C1530">
        <w:rPr>
          <w:rFonts w:ascii="Segoe UI" w:hAnsi="Segoe UI" w:cs="Segoe UI"/>
          <w:sz w:val="22"/>
          <w:szCs w:val="22"/>
          <w:lang w:val="cs-CZ" w:eastAsia="en-US"/>
        </w:rPr>
        <w:t>ce po její akceptaci jako celku dle odst. 11.4 této Smlouvy</w:t>
      </w:r>
      <w:r w:rsidR="00E33BB0" w:rsidRPr="00621485">
        <w:rPr>
          <w:rFonts w:ascii="Segoe UI" w:hAnsi="Segoe UI" w:cs="Segoe UI"/>
          <w:sz w:val="22"/>
          <w:szCs w:val="22"/>
          <w:lang w:eastAsia="en-US"/>
        </w:rPr>
        <w:t>.</w:t>
      </w:r>
      <w:r w:rsidR="001255E6" w:rsidRPr="00621485">
        <w:rPr>
          <w:rFonts w:ascii="Segoe UI" w:hAnsi="Segoe UI" w:cs="Segoe UI"/>
          <w:sz w:val="22"/>
          <w:szCs w:val="22"/>
          <w:lang w:eastAsia="en-US"/>
        </w:rPr>
        <w:t xml:space="preserve"> </w:t>
      </w:r>
    </w:p>
    <w:p w14:paraId="0AFB4DF8" w14:textId="77777777" w:rsidR="006C5122" w:rsidRPr="00621485" w:rsidRDefault="00E33BB0"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Služby podpory</w:t>
      </w:r>
      <w:r w:rsidR="002C6D2B" w:rsidRPr="00621485">
        <w:rPr>
          <w:rFonts w:ascii="Segoe UI" w:hAnsi="Segoe UI" w:cs="Segoe UI"/>
          <w:sz w:val="22"/>
          <w:szCs w:val="22"/>
          <w:lang w:eastAsia="en-US"/>
        </w:rPr>
        <w:t xml:space="preserve"> provozu</w:t>
      </w:r>
      <w:r w:rsidRPr="00621485">
        <w:rPr>
          <w:rFonts w:ascii="Segoe UI" w:hAnsi="Segoe UI" w:cs="Segoe UI"/>
          <w:sz w:val="22"/>
          <w:szCs w:val="22"/>
          <w:lang w:eastAsia="en-US"/>
        </w:rPr>
        <w:t xml:space="preserve"> budou poskytovány </w:t>
      </w:r>
      <w:r w:rsidR="00EF0D93" w:rsidRPr="00621485">
        <w:rPr>
          <w:rFonts w:ascii="Segoe UI" w:hAnsi="Segoe UI" w:cs="Segoe UI"/>
          <w:sz w:val="22"/>
          <w:szCs w:val="22"/>
          <w:lang w:eastAsia="en-US"/>
        </w:rPr>
        <w:t>nepřetržitě</w:t>
      </w:r>
      <w:r w:rsidR="00F9543B" w:rsidRPr="00621485">
        <w:rPr>
          <w:rFonts w:ascii="Segoe UI" w:hAnsi="Segoe UI" w:cs="Segoe UI"/>
          <w:sz w:val="22"/>
          <w:szCs w:val="22"/>
          <w:lang w:eastAsia="en-US"/>
        </w:rPr>
        <w:t xml:space="preserve"> </w:t>
      </w:r>
      <w:r w:rsidR="00072B81" w:rsidRPr="00621485">
        <w:rPr>
          <w:rFonts w:ascii="Segoe UI" w:hAnsi="Segoe UI" w:cs="Segoe UI"/>
          <w:sz w:val="22"/>
          <w:szCs w:val="22"/>
          <w:lang w:eastAsia="en-US"/>
        </w:rPr>
        <w:t>po celou dobu</w:t>
      </w:r>
      <w:r w:rsidR="00F9543B" w:rsidRPr="00621485">
        <w:rPr>
          <w:rFonts w:ascii="Segoe UI" w:hAnsi="Segoe UI" w:cs="Segoe UI"/>
          <w:sz w:val="22"/>
          <w:szCs w:val="22"/>
          <w:lang w:eastAsia="en-US"/>
        </w:rPr>
        <w:t xml:space="preserve"> účinnosti této Smlouvy podle odst.</w:t>
      </w:r>
      <w:r w:rsidR="00787B08">
        <w:rPr>
          <w:rFonts w:ascii="Segoe UI" w:hAnsi="Segoe UI" w:cs="Segoe UI"/>
          <w:sz w:val="22"/>
          <w:szCs w:val="22"/>
          <w:lang w:val="cs-CZ" w:eastAsia="en-US"/>
        </w:rPr>
        <w:t xml:space="preserve"> 21.3</w:t>
      </w:r>
      <w:r w:rsidR="00F9543B" w:rsidRPr="00621485">
        <w:rPr>
          <w:rFonts w:ascii="Segoe UI" w:hAnsi="Segoe UI" w:cs="Segoe UI"/>
          <w:sz w:val="22"/>
          <w:szCs w:val="22"/>
          <w:lang w:eastAsia="en-US"/>
        </w:rPr>
        <w:t xml:space="preserve"> </w:t>
      </w:r>
      <w:r w:rsidR="00954B3F" w:rsidRPr="00621485">
        <w:rPr>
          <w:rFonts w:ascii="Segoe UI" w:hAnsi="Segoe UI" w:cs="Segoe UI"/>
          <w:sz w:val="22"/>
          <w:szCs w:val="22"/>
          <w:lang w:eastAsia="en-US"/>
        </w:rPr>
        <w:t xml:space="preserve">této </w:t>
      </w:r>
      <w:r w:rsidR="00F9543B" w:rsidRPr="00621485">
        <w:rPr>
          <w:rFonts w:ascii="Segoe UI" w:hAnsi="Segoe UI" w:cs="Segoe UI"/>
          <w:sz w:val="22"/>
          <w:szCs w:val="22"/>
          <w:lang w:eastAsia="en-US"/>
        </w:rPr>
        <w:t>Smlouvy</w:t>
      </w:r>
      <w:r w:rsidR="001C1530">
        <w:rPr>
          <w:rFonts w:ascii="Segoe UI" w:hAnsi="Segoe UI" w:cs="Segoe UI"/>
          <w:sz w:val="22"/>
          <w:szCs w:val="22"/>
          <w:lang w:val="cs-CZ" w:eastAsia="en-US"/>
        </w:rPr>
        <w:t xml:space="preserve">, nerozhodne-li se Objednatel </w:t>
      </w:r>
      <w:r w:rsidR="004C1198">
        <w:rPr>
          <w:rFonts w:ascii="Segoe UI" w:hAnsi="Segoe UI" w:cs="Segoe UI"/>
          <w:sz w:val="22"/>
          <w:szCs w:val="22"/>
          <w:lang w:val="cs-CZ" w:eastAsia="en-US"/>
        </w:rPr>
        <w:t xml:space="preserve">část </w:t>
      </w:r>
      <w:r w:rsidR="001C1530">
        <w:rPr>
          <w:rFonts w:ascii="Segoe UI" w:hAnsi="Segoe UI" w:cs="Segoe UI"/>
          <w:sz w:val="22"/>
          <w:szCs w:val="22"/>
          <w:lang w:val="cs-CZ" w:eastAsia="en-US"/>
        </w:rPr>
        <w:t>Služby podpory provozu v souladu s odst. 3.3 této Smlouvy neodebrat</w:t>
      </w:r>
      <w:r w:rsidR="006C5122" w:rsidRPr="00621485">
        <w:rPr>
          <w:rFonts w:ascii="Segoe UI" w:hAnsi="Segoe UI" w:cs="Segoe UI"/>
          <w:sz w:val="22"/>
          <w:szCs w:val="22"/>
          <w:lang w:eastAsia="en-US"/>
        </w:rPr>
        <w:t>.</w:t>
      </w:r>
    </w:p>
    <w:p w14:paraId="65EADE0F" w14:textId="77777777" w:rsidR="00313ABD" w:rsidRPr="00621485" w:rsidRDefault="00902894" w:rsidP="00621485">
      <w:pPr>
        <w:pStyle w:val="RLTextlnkuslovan"/>
        <w:keepNext/>
        <w:spacing w:before="120" w:line="276" w:lineRule="auto"/>
        <w:rPr>
          <w:rFonts w:ascii="Segoe UI" w:hAnsi="Segoe UI" w:cs="Segoe UI"/>
          <w:sz w:val="22"/>
          <w:szCs w:val="22"/>
        </w:rPr>
      </w:pPr>
      <w:bookmarkStart w:id="71" w:name="_Ref306281286"/>
      <w:r w:rsidRPr="00621485">
        <w:rPr>
          <w:rFonts w:ascii="Segoe UI" w:hAnsi="Segoe UI" w:cs="Segoe UI"/>
          <w:sz w:val="22"/>
          <w:szCs w:val="22"/>
          <w:lang w:eastAsia="en-US"/>
        </w:rPr>
        <w:t>Poskytovatel</w:t>
      </w:r>
      <w:r w:rsidR="00313ABD" w:rsidRPr="00621485">
        <w:rPr>
          <w:rFonts w:ascii="Segoe UI" w:hAnsi="Segoe UI" w:cs="Segoe UI"/>
          <w:sz w:val="22"/>
          <w:szCs w:val="22"/>
        </w:rPr>
        <w:t xml:space="preserve"> se zavazuje:</w:t>
      </w:r>
      <w:bookmarkEnd w:id="71"/>
    </w:p>
    <w:p w14:paraId="7E55E3C6" w14:textId="77777777" w:rsidR="00313ABD" w:rsidRPr="00621485" w:rsidRDefault="00313ABD" w:rsidP="00621485">
      <w:pPr>
        <w:pStyle w:val="RLTextlnkuslovan"/>
        <w:numPr>
          <w:ilvl w:val="2"/>
          <w:numId w:val="1"/>
        </w:numPr>
        <w:spacing w:before="120" w:line="276" w:lineRule="auto"/>
        <w:rPr>
          <w:rFonts w:ascii="Segoe UI" w:hAnsi="Segoe UI" w:cs="Segoe UI"/>
          <w:sz w:val="22"/>
          <w:szCs w:val="22"/>
          <w:lang w:eastAsia="en-US"/>
        </w:rPr>
      </w:pPr>
      <w:bookmarkStart w:id="72" w:name="_Ref306280449"/>
      <w:r w:rsidRPr="00621485">
        <w:rPr>
          <w:rFonts w:ascii="Segoe UI" w:hAnsi="Segoe UI" w:cs="Segoe UI"/>
          <w:sz w:val="22"/>
          <w:szCs w:val="22"/>
        </w:rPr>
        <w:t xml:space="preserve">poskytovat Služby podpory </w:t>
      </w:r>
      <w:r w:rsidR="00417DAD" w:rsidRPr="00621485">
        <w:rPr>
          <w:rFonts w:ascii="Segoe UI" w:hAnsi="Segoe UI" w:cs="Segoe UI"/>
          <w:sz w:val="22"/>
          <w:szCs w:val="22"/>
        </w:rPr>
        <w:t xml:space="preserve">provozu </w:t>
      </w:r>
      <w:r w:rsidRPr="00621485">
        <w:rPr>
          <w:rFonts w:ascii="Segoe UI" w:hAnsi="Segoe UI" w:cs="Segoe UI"/>
          <w:sz w:val="22"/>
          <w:szCs w:val="22"/>
        </w:rPr>
        <w:t>s péčí řádného hospodáře odpovídající podmínkám sjednaným v této Smlouvě</w:t>
      </w:r>
      <w:r w:rsidR="004C1198">
        <w:rPr>
          <w:rFonts w:ascii="Segoe UI" w:hAnsi="Segoe UI" w:cs="Segoe UI"/>
          <w:sz w:val="22"/>
          <w:szCs w:val="22"/>
          <w:lang w:val="cs-CZ"/>
        </w:rPr>
        <w:t xml:space="preserve">, zvláště v Příloze 1 </w:t>
      </w:r>
      <w:r w:rsidR="00200F6B">
        <w:rPr>
          <w:rFonts w:ascii="Segoe UI" w:hAnsi="Segoe UI" w:cs="Segoe UI"/>
          <w:sz w:val="22"/>
          <w:szCs w:val="22"/>
          <w:lang w:val="cs-CZ"/>
        </w:rPr>
        <w:t xml:space="preserve">této </w:t>
      </w:r>
      <w:r w:rsidR="004C1198">
        <w:rPr>
          <w:rFonts w:ascii="Segoe UI" w:hAnsi="Segoe UI" w:cs="Segoe UI"/>
          <w:sz w:val="22"/>
          <w:szCs w:val="22"/>
          <w:lang w:val="cs-CZ"/>
        </w:rPr>
        <w:t>Smlouvy</w:t>
      </w:r>
      <w:r w:rsidR="00200F6B">
        <w:rPr>
          <w:rFonts w:ascii="Segoe UI" w:hAnsi="Segoe UI" w:cs="Segoe UI"/>
          <w:sz w:val="22"/>
          <w:szCs w:val="22"/>
          <w:lang w:val="cs-CZ"/>
        </w:rPr>
        <w:t xml:space="preserve"> a příloze č. 2 této Smlouvy</w:t>
      </w:r>
      <w:r w:rsidRPr="00621485">
        <w:rPr>
          <w:rFonts w:ascii="Segoe UI" w:hAnsi="Segoe UI" w:cs="Segoe UI"/>
          <w:sz w:val="22"/>
          <w:szCs w:val="22"/>
        </w:rPr>
        <w:t xml:space="preserve">; dostane-li se </w:t>
      </w:r>
      <w:r w:rsidR="00902894" w:rsidRPr="00621485">
        <w:rPr>
          <w:rFonts w:ascii="Segoe UI" w:hAnsi="Segoe UI" w:cs="Segoe UI"/>
          <w:sz w:val="22"/>
          <w:szCs w:val="22"/>
        </w:rPr>
        <w:t>Poskytovatel</w:t>
      </w:r>
      <w:r w:rsidRPr="00621485">
        <w:rPr>
          <w:rFonts w:ascii="Segoe UI" w:hAnsi="Segoe UI" w:cs="Segoe UI"/>
          <w:sz w:val="22"/>
          <w:szCs w:val="22"/>
        </w:rPr>
        <w:t xml:space="preserve"> do prodlení s povinností poskytovat Služby podpory</w:t>
      </w:r>
      <w:r w:rsidR="00B51917" w:rsidRPr="00621485">
        <w:rPr>
          <w:rFonts w:ascii="Segoe UI" w:hAnsi="Segoe UI" w:cs="Segoe UI"/>
          <w:sz w:val="22"/>
          <w:szCs w:val="22"/>
        </w:rPr>
        <w:t xml:space="preserve"> provozu</w:t>
      </w:r>
      <w:r w:rsidRPr="00621485">
        <w:rPr>
          <w:rFonts w:ascii="Segoe UI" w:hAnsi="Segoe UI" w:cs="Segoe UI"/>
          <w:sz w:val="22"/>
          <w:szCs w:val="22"/>
        </w:rPr>
        <w:t xml:space="preserve"> řádně bez zavinění Objednatele či v důsledku </w:t>
      </w:r>
      <w:r w:rsidR="00FC5638" w:rsidRPr="00621485">
        <w:rPr>
          <w:rFonts w:ascii="Segoe UI" w:hAnsi="Segoe UI" w:cs="Segoe UI"/>
          <w:sz w:val="22"/>
          <w:szCs w:val="22"/>
        </w:rPr>
        <w:t>překážky</w:t>
      </w:r>
      <w:r w:rsidRPr="00621485">
        <w:rPr>
          <w:rFonts w:ascii="Segoe UI" w:hAnsi="Segoe UI" w:cs="Segoe UI"/>
          <w:sz w:val="22"/>
          <w:szCs w:val="22"/>
        </w:rPr>
        <w:t xml:space="preserve"> vylučujících </w:t>
      </w:r>
      <w:r w:rsidR="004B03B7" w:rsidRPr="00621485">
        <w:rPr>
          <w:rFonts w:ascii="Segoe UI" w:hAnsi="Segoe UI" w:cs="Segoe UI"/>
          <w:sz w:val="22"/>
          <w:szCs w:val="22"/>
        </w:rPr>
        <w:t>povinnost k náhradě škody</w:t>
      </w:r>
      <w:r w:rsidRPr="00621485">
        <w:rPr>
          <w:rFonts w:ascii="Segoe UI" w:hAnsi="Segoe UI" w:cs="Segoe UI"/>
          <w:sz w:val="22"/>
          <w:szCs w:val="22"/>
        </w:rPr>
        <w:t xml:space="preserve"> po dobu delší </w:t>
      </w:r>
      <w:r w:rsidR="008E1E5F" w:rsidRPr="00621485">
        <w:rPr>
          <w:rFonts w:ascii="Segoe UI" w:hAnsi="Segoe UI" w:cs="Segoe UI"/>
          <w:sz w:val="22"/>
          <w:szCs w:val="22"/>
        </w:rPr>
        <w:t>10</w:t>
      </w:r>
      <w:r w:rsidRPr="00621485">
        <w:rPr>
          <w:rFonts w:ascii="Segoe UI" w:hAnsi="Segoe UI" w:cs="Segoe UI"/>
          <w:sz w:val="22"/>
          <w:szCs w:val="22"/>
        </w:rPr>
        <w:t xml:space="preserve"> </w:t>
      </w:r>
      <w:r w:rsidR="008E1E5F" w:rsidRPr="00621485">
        <w:rPr>
          <w:rFonts w:ascii="Segoe UI" w:hAnsi="Segoe UI" w:cs="Segoe UI"/>
          <w:sz w:val="22"/>
          <w:szCs w:val="22"/>
        </w:rPr>
        <w:t xml:space="preserve">pracovních </w:t>
      </w:r>
      <w:r w:rsidRPr="00621485">
        <w:rPr>
          <w:rFonts w:ascii="Segoe UI" w:hAnsi="Segoe UI" w:cs="Segoe UI"/>
          <w:sz w:val="22"/>
          <w:szCs w:val="22"/>
        </w:rPr>
        <w:t>dnů</w:t>
      </w:r>
      <w:r w:rsidR="008E1E5F" w:rsidRPr="00621485">
        <w:rPr>
          <w:rFonts w:ascii="Segoe UI" w:hAnsi="Segoe UI" w:cs="Segoe UI"/>
          <w:sz w:val="22"/>
          <w:szCs w:val="22"/>
        </w:rPr>
        <w:t xml:space="preserve"> od prvního dne, kdy se Poskytovatel dostal do prodlení</w:t>
      </w:r>
      <w:r w:rsidRPr="00621485">
        <w:rPr>
          <w:rFonts w:ascii="Segoe UI" w:hAnsi="Segoe UI" w:cs="Segoe UI"/>
          <w:sz w:val="22"/>
          <w:szCs w:val="22"/>
        </w:rPr>
        <w:t xml:space="preserve">, je Objednatel oprávněn </w:t>
      </w:r>
      <w:r w:rsidR="00093F1D" w:rsidRPr="00621485">
        <w:rPr>
          <w:rFonts w:ascii="Segoe UI" w:hAnsi="Segoe UI" w:cs="Segoe UI"/>
          <w:sz w:val="22"/>
          <w:szCs w:val="22"/>
        </w:rPr>
        <w:t xml:space="preserve">zajistit </w:t>
      </w:r>
      <w:r w:rsidR="00B51917" w:rsidRPr="00621485">
        <w:rPr>
          <w:rFonts w:ascii="Segoe UI" w:hAnsi="Segoe UI" w:cs="Segoe UI"/>
          <w:sz w:val="22"/>
          <w:szCs w:val="22"/>
        </w:rPr>
        <w:t>poskytování Služeb podpory provozu</w:t>
      </w:r>
      <w:r w:rsidRPr="00621485">
        <w:rPr>
          <w:rFonts w:ascii="Segoe UI" w:hAnsi="Segoe UI" w:cs="Segoe UI"/>
          <w:sz w:val="22"/>
          <w:szCs w:val="22"/>
        </w:rPr>
        <w:t xml:space="preserve"> dle této Smlouvy po dobu prodlení </w:t>
      </w:r>
      <w:r w:rsidR="00902894" w:rsidRPr="00621485">
        <w:rPr>
          <w:rFonts w:ascii="Segoe UI" w:hAnsi="Segoe UI" w:cs="Segoe UI"/>
          <w:sz w:val="22"/>
          <w:szCs w:val="22"/>
        </w:rPr>
        <w:t>Poskytovatel</w:t>
      </w:r>
      <w:r w:rsidRPr="00621485">
        <w:rPr>
          <w:rFonts w:ascii="Segoe UI" w:hAnsi="Segoe UI" w:cs="Segoe UI"/>
          <w:sz w:val="22"/>
          <w:szCs w:val="22"/>
        </w:rPr>
        <w:t xml:space="preserve">e jinou osobou; v takovém případě nese náklady spojené s náhradním plněním </w:t>
      </w:r>
      <w:r w:rsidR="00902894" w:rsidRPr="00621485">
        <w:rPr>
          <w:rFonts w:ascii="Segoe UI" w:hAnsi="Segoe UI" w:cs="Segoe UI"/>
          <w:sz w:val="22"/>
          <w:szCs w:val="22"/>
        </w:rPr>
        <w:t>Poskytovatel</w:t>
      </w:r>
      <w:r w:rsidRPr="00621485">
        <w:rPr>
          <w:rFonts w:ascii="Segoe UI" w:hAnsi="Segoe UI" w:cs="Segoe UI"/>
          <w:sz w:val="22"/>
          <w:szCs w:val="22"/>
        </w:rPr>
        <w:t>;</w:t>
      </w:r>
      <w:bookmarkEnd w:id="72"/>
      <w:r w:rsidR="006E196D" w:rsidRPr="00621485">
        <w:rPr>
          <w:rFonts w:ascii="Segoe UI" w:hAnsi="Segoe UI" w:cs="Segoe UI"/>
          <w:sz w:val="22"/>
          <w:szCs w:val="22"/>
        </w:rPr>
        <w:t xml:space="preserve"> </w:t>
      </w:r>
    </w:p>
    <w:p w14:paraId="40102C93" w14:textId="77777777" w:rsidR="00313ABD" w:rsidRDefault="00313ABD" w:rsidP="00621485">
      <w:pPr>
        <w:numPr>
          <w:ilvl w:val="2"/>
          <w:numId w:val="1"/>
        </w:numPr>
        <w:overflowPunct w:val="0"/>
        <w:autoSpaceDE w:val="0"/>
        <w:autoSpaceDN w:val="0"/>
        <w:adjustRightInd w:val="0"/>
        <w:spacing w:before="120" w:line="276" w:lineRule="auto"/>
        <w:jc w:val="both"/>
        <w:textAlignment w:val="baseline"/>
        <w:rPr>
          <w:rFonts w:ascii="Segoe UI" w:hAnsi="Segoe UI" w:cs="Segoe UI"/>
          <w:sz w:val="22"/>
          <w:szCs w:val="22"/>
        </w:rPr>
      </w:pPr>
      <w:r w:rsidRPr="00621485">
        <w:rPr>
          <w:rFonts w:ascii="Segoe UI" w:hAnsi="Segoe UI" w:cs="Segoe UI"/>
          <w:sz w:val="22"/>
          <w:szCs w:val="22"/>
        </w:rPr>
        <w:t>poskytovat Služby podpory</w:t>
      </w:r>
      <w:r w:rsidR="00417DAD" w:rsidRPr="00621485">
        <w:rPr>
          <w:rFonts w:ascii="Segoe UI" w:hAnsi="Segoe UI" w:cs="Segoe UI"/>
          <w:sz w:val="22"/>
          <w:szCs w:val="22"/>
        </w:rPr>
        <w:t xml:space="preserve"> provozu</w:t>
      </w:r>
      <w:r w:rsidRPr="00621485">
        <w:rPr>
          <w:rFonts w:ascii="Segoe UI" w:hAnsi="Segoe UI" w:cs="Segoe UI"/>
          <w:sz w:val="22"/>
          <w:szCs w:val="22"/>
        </w:rPr>
        <w:t xml:space="preserve"> v</w:t>
      </w:r>
      <w:r w:rsidR="007A510C" w:rsidRPr="00621485">
        <w:rPr>
          <w:rFonts w:ascii="Segoe UI" w:hAnsi="Segoe UI" w:cs="Segoe UI"/>
          <w:sz w:val="22"/>
          <w:szCs w:val="22"/>
        </w:rPr>
        <w:t xml:space="preserve"> rozsahu a v </w:t>
      </w:r>
      <w:r w:rsidRPr="00621485">
        <w:rPr>
          <w:rFonts w:ascii="Segoe UI" w:hAnsi="Segoe UI" w:cs="Segoe UI"/>
          <w:sz w:val="22"/>
          <w:szCs w:val="22"/>
        </w:rPr>
        <w:t xml:space="preserve">kvalitě definované v jednotlivých </w:t>
      </w:r>
      <w:r w:rsidRPr="00200F6B">
        <w:rPr>
          <w:rFonts w:ascii="Segoe UI" w:hAnsi="Segoe UI" w:cs="Segoe UI"/>
          <w:sz w:val="22"/>
          <w:szCs w:val="22"/>
        </w:rPr>
        <w:t>Service Level Agreements (dále jen „</w:t>
      </w:r>
      <w:r w:rsidRPr="00200F6B">
        <w:rPr>
          <w:rFonts w:ascii="Segoe UI" w:hAnsi="Segoe UI" w:cs="Segoe UI"/>
          <w:b/>
          <w:sz w:val="22"/>
          <w:szCs w:val="22"/>
        </w:rPr>
        <w:t>SLA</w:t>
      </w:r>
      <w:r w:rsidRPr="00200F6B">
        <w:rPr>
          <w:rFonts w:ascii="Segoe UI" w:hAnsi="Segoe UI" w:cs="Segoe UI"/>
          <w:sz w:val="22"/>
          <w:szCs w:val="22"/>
        </w:rPr>
        <w:t xml:space="preserve">“), které jsou součástí </w:t>
      </w:r>
      <w:r w:rsidR="00EA0E9C" w:rsidRPr="00200F6B">
        <w:rPr>
          <w:rFonts w:ascii="Segoe UI" w:hAnsi="Segoe UI" w:cs="Segoe UI"/>
          <w:sz w:val="22"/>
          <w:szCs w:val="22"/>
        </w:rPr>
        <w:t xml:space="preserve">Přílohy č. </w:t>
      </w:r>
      <w:r w:rsidR="00200F6B" w:rsidRPr="00200F6B">
        <w:rPr>
          <w:rFonts w:ascii="Segoe UI" w:hAnsi="Segoe UI" w:cs="Segoe UI"/>
          <w:sz w:val="22"/>
          <w:szCs w:val="22"/>
        </w:rPr>
        <w:t>2</w:t>
      </w:r>
      <w:r w:rsidR="00EA0E9C" w:rsidRPr="00200F6B">
        <w:rPr>
          <w:rFonts w:ascii="Segoe UI" w:hAnsi="Segoe UI" w:cs="Segoe UI"/>
          <w:sz w:val="22"/>
          <w:szCs w:val="22"/>
        </w:rPr>
        <w:t xml:space="preserve"> této Smlouvy</w:t>
      </w:r>
      <w:r w:rsidR="006400B6" w:rsidRPr="00200F6B">
        <w:rPr>
          <w:rFonts w:ascii="Segoe UI" w:hAnsi="Segoe UI" w:cs="Segoe UI"/>
          <w:sz w:val="22"/>
          <w:szCs w:val="22"/>
        </w:rPr>
        <w:t>;</w:t>
      </w:r>
    </w:p>
    <w:p w14:paraId="478AD0CE" w14:textId="77777777" w:rsidR="00CB72CA" w:rsidRDefault="00CB72CA" w:rsidP="00CB72CA">
      <w:pPr>
        <w:overflowPunct w:val="0"/>
        <w:autoSpaceDE w:val="0"/>
        <w:autoSpaceDN w:val="0"/>
        <w:adjustRightInd w:val="0"/>
        <w:spacing w:before="120" w:line="276" w:lineRule="auto"/>
        <w:ind w:left="2155"/>
        <w:jc w:val="both"/>
        <w:textAlignment w:val="baseline"/>
        <w:rPr>
          <w:rFonts w:ascii="Segoe UI" w:hAnsi="Segoe UI" w:cs="Segoe UI"/>
          <w:sz w:val="22"/>
          <w:szCs w:val="22"/>
        </w:rPr>
      </w:pPr>
      <w:r>
        <w:rPr>
          <w:rFonts w:ascii="Segoe UI" w:hAnsi="Segoe UI" w:cs="Segoe UI"/>
          <w:sz w:val="22"/>
          <w:szCs w:val="22"/>
        </w:rPr>
        <w:t>SLA je definováno hodnotou, která definuje minimální časový úsek požadovaný Objednatelem, kdy má předmět plnění</w:t>
      </w:r>
      <w:r w:rsidR="00F11520">
        <w:rPr>
          <w:rFonts w:ascii="Segoe UI" w:hAnsi="Segoe UI" w:cs="Segoe UI"/>
          <w:sz w:val="22"/>
          <w:szCs w:val="22"/>
        </w:rPr>
        <w:t xml:space="preserve"> nebo jeho dílčí části</w:t>
      </w:r>
      <w:r>
        <w:rPr>
          <w:rFonts w:ascii="Segoe UI" w:hAnsi="Segoe UI" w:cs="Segoe UI"/>
          <w:sz w:val="22"/>
          <w:szCs w:val="22"/>
        </w:rPr>
        <w:t xml:space="preserve"> vykazovat funkčnosti stejné nebo lepší ve srovnání s </w:t>
      </w:r>
      <w:r w:rsidR="00200F6B">
        <w:rPr>
          <w:rFonts w:ascii="Segoe UI" w:hAnsi="Segoe UI" w:cs="Segoe UI"/>
          <w:sz w:val="22"/>
          <w:szCs w:val="22"/>
        </w:rPr>
        <w:t>a</w:t>
      </w:r>
      <w:r>
        <w:rPr>
          <w:rFonts w:ascii="Segoe UI" w:hAnsi="Segoe UI" w:cs="Segoe UI"/>
          <w:sz w:val="22"/>
          <w:szCs w:val="22"/>
        </w:rPr>
        <w:t>kceptací.</w:t>
      </w:r>
    </w:p>
    <w:p w14:paraId="33793AAA" w14:textId="6CDBF79E" w:rsidR="00CB72CA" w:rsidRDefault="0073001C" w:rsidP="00F11520">
      <w:pPr>
        <w:overflowPunct w:val="0"/>
        <w:autoSpaceDE w:val="0"/>
        <w:autoSpaceDN w:val="0"/>
        <w:adjustRightInd w:val="0"/>
        <w:spacing w:before="120" w:line="276" w:lineRule="auto"/>
        <w:ind w:left="2155"/>
        <w:jc w:val="both"/>
        <w:textAlignment w:val="baseline"/>
        <w:rPr>
          <w:rFonts w:ascii="Segoe UI" w:hAnsi="Segoe UI" w:cs="Segoe UI"/>
          <w:sz w:val="22"/>
          <w:szCs w:val="22"/>
        </w:rPr>
      </w:pPr>
      <w:ins w:id="73" w:author="Autor">
        <w:r>
          <w:rPr>
            <w:rFonts w:ascii="Segoe UI" w:hAnsi="Segoe UI" w:cs="Segoe UI"/>
            <w:sz w:val="22"/>
            <w:szCs w:val="22"/>
          </w:rPr>
          <w:t>Jako doba trvání závady</w:t>
        </w:r>
      </w:ins>
      <w:del w:id="74" w:author="Autor">
        <w:r w:rsidR="00F11520" w:rsidDel="0073001C">
          <w:rPr>
            <w:rFonts w:ascii="Segoe UI" w:hAnsi="Segoe UI" w:cs="Segoe UI"/>
            <w:sz w:val="22"/>
            <w:szCs w:val="22"/>
          </w:rPr>
          <w:delText>Doba m</w:delText>
        </w:r>
        <w:r w:rsidR="00CB72CA" w:rsidDel="0073001C">
          <w:rPr>
            <w:rFonts w:ascii="Segoe UI" w:hAnsi="Segoe UI" w:cs="Segoe UI"/>
            <w:sz w:val="22"/>
            <w:szCs w:val="22"/>
          </w:rPr>
          <w:delText>imo SLA</w:delText>
        </w:r>
      </w:del>
      <w:r w:rsidR="00CB72CA">
        <w:rPr>
          <w:rFonts w:ascii="Segoe UI" w:hAnsi="Segoe UI" w:cs="Segoe UI"/>
          <w:sz w:val="22"/>
          <w:szCs w:val="22"/>
        </w:rPr>
        <w:t xml:space="preserve"> se započítává doba od nahlášení porušení funkčnosti (nebo také </w:t>
      </w:r>
      <w:ins w:id="75" w:author="Autor">
        <w:r>
          <w:rPr>
            <w:rFonts w:ascii="Segoe UI" w:hAnsi="Segoe UI" w:cs="Segoe UI"/>
            <w:sz w:val="22"/>
            <w:szCs w:val="22"/>
          </w:rPr>
          <w:t>zá</w:t>
        </w:r>
      </w:ins>
      <w:r w:rsidR="00CB72CA">
        <w:rPr>
          <w:rFonts w:ascii="Segoe UI" w:hAnsi="Segoe UI" w:cs="Segoe UI"/>
          <w:sz w:val="22"/>
          <w:szCs w:val="22"/>
        </w:rPr>
        <w:t>vada) Objednatelem</w:t>
      </w:r>
      <w:r w:rsidR="00F11520">
        <w:rPr>
          <w:rFonts w:ascii="Segoe UI" w:hAnsi="Segoe UI" w:cs="Segoe UI"/>
          <w:sz w:val="22"/>
          <w:szCs w:val="22"/>
        </w:rPr>
        <w:t xml:space="preserve"> dle podmínek, které jsou součástí Přílohy </w:t>
      </w:r>
      <w:r w:rsidR="00200F6B">
        <w:rPr>
          <w:rFonts w:ascii="Segoe UI" w:hAnsi="Segoe UI" w:cs="Segoe UI"/>
          <w:sz w:val="22"/>
          <w:szCs w:val="22"/>
        </w:rPr>
        <w:t xml:space="preserve">č. </w:t>
      </w:r>
      <w:r w:rsidR="00F11520">
        <w:rPr>
          <w:rFonts w:ascii="Segoe UI" w:hAnsi="Segoe UI" w:cs="Segoe UI"/>
          <w:sz w:val="22"/>
          <w:szCs w:val="22"/>
        </w:rPr>
        <w:t>1 této Smlouvy</w:t>
      </w:r>
      <w:r w:rsidR="00200F6B">
        <w:rPr>
          <w:rFonts w:ascii="Segoe UI" w:hAnsi="Segoe UI" w:cs="Segoe UI"/>
          <w:sz w:val="22"/>
          <w:szCs w:val="22"/>
        </w:rPr>
        <w:t xml:space="preserve"> a Přílohy č. 2 této </w:t>
      </w:r>
      <w:r w:rsidR="00200F6B">
        <w:rPr>
          <w:rFonts w:ascii="Segoe UI" w:hAnsi="Segoe UI" w:cs="Segoe UI"/>
          <w:sz w:val="22"/>
          <w:szCs w:val="22"/>
        </w:rPr>
        <w:lastRenderedPageBreak/>
        <w:t>Smlouvy</w:t>
      </w:r>
      <w:r w:rsidR="00CB72CA">
        <w:rPr>
          <w:rFonts w:ascii="Segoe UI" w:hAnsi="Segoe UI" w:cs="Segoe UI"/>
          <w:sz w:val="22"/>
          <w:szCs w:val="22"/>
        </w:rPr>
        <w:t>. Doba ukončení porušení funkčnosti (</w:t>
      </w:r>
      <w:ins w:id="76" w:author="Autor">
        <w:r>
          <w:rPr>
            <w:rFonts w:ascii="Segoe UI" w:hAnsi="Segoe UI" w:cs="Segoe UI"/>
            <w:sz w:val="22"/>
            <w:szCs w:val="22"/>
          </w:rPr>
          <w:t>zá</w:t>
        </w:r>
      </w:ins>
      <w:r w:rsidR="00CB72CA">
        <w:rPr>
          <w:rFonts w:ascii="Segoe UI" w:hAnsi="Segoe UI" w:cs="Segoe UI"/>
          <w:sz w:val="22"/>
          <w:szCs w:val="22"/>
        </w:rPr>
        <w:t xml:space="preserve">vady) je dána obnovením funkčnosti a hlášením </w:t>
      </w:r>
      <w:del w:id="77" w:author="Autor">
        <w:r w:rsidR="00F11520" w:rsidDel="0073001C">
          <w:rPr>
            <w:rFonts w:ascii="Segoe UI" w:hAnsi="Segoe UI" w:cs="Segoe UI"/>
            <w:sz w:val="22"/>
            <w:szCs w:val="22"/>
          </w:rPr>
          <w:delText xml:space="preserve">Poskytovatele </w:delText>
        </w:r>
      </w:del>
      <w:r w:rsidR="00F11520">
        <w:rPr>
          <w:rFonts w:ascii="Segoe UI" w:hAnsi="Segoe UI" w:cs="Segoe UI"/>
          <w:sz w:val="22"/>
          <w:szCs w:val="22"/>
        </w:rPr>
        <w:t>Objednateli</w:t>
      </w:r>
      <w:ins w:id="78" w:author="Autor">
        <w:r>
          <w:rPr>
            <w:rFonts w:ascii="Segoe UI" w:hAnsi="Segoe UI" w:cs="Segoe UI"/>
            <w:sz w:val="22"/>
            <w:szCs w:val="22"/>
          </w:rPr>
          <w:t xml:space="preserve"> o obnovení funkčnosti. Poskytovatel je povinen bez zbytečného odkladu po ukončení porušení funkčnosti provést hlášení Objednateli</w:t>
        </w:r>
      </w:ins>
      <w:r w:rsidR="00F11520">
        <w:rPr>
          <w:rFonts w:ascii="Segoe UI" w:hAnsi="Segoe UI" w:cs="Segoe UI"/>
          <w:sz w:val="22"/>
          <w:szCs w:val="22"/>
        </w:rPr>
        <w:t xml:space="preserve"> o důvodu porušení funkčnosti a způsobu vyřešení</w:t>
      </w:r>
      <w:ins w:id="79" w:author="Autor">
        <w:r>
          <w:rPr>
            <w:rFonts w:ascii="Segoe UI" w:hAnsi="Segoe UI" w:cs="Segoe UI"/>
            <w:sz w:val="22"/>
            <w:szCs w:val="22"/>
          </w:rPr>
          <w:t>, pokud jej neprovede současně s hlášením o obnovení funkčnosti</w:t>
        </w:r>
      </w:ins>
      <w:r w:rsidR="00F11520">
        <w:rPr>
          <w:rFonts w:ascii="Segoe UI" w:hAnsi="Segoe UI" w:cs="Segoe UI"/>
          <w:sz w:val="22"/>
          <w:szCs w:val="22"/>
        </w:rPr>
        <w:t>. Pokud Objednatel zjistí do 24h</w:t>
      </w:r>
      <w:ins w:id="80" w:author="Autor">
        <w:r>
          <w:rPr>
            <w:rFonts w:ascii="Segoe UI" w:hAnsi="Segoe UI" w:cs="Segoe UI"/>
            <w:sz w:val="22"/>
            <w:szCs w:val="22"/>
          </w:rPr>
          <w:t xml:space="preserve"> od hlášení Poskytovatele Objednateli o obnovení funkčnosti</w:t>
        </w:r>
      </w:ins>
      <w:r w:rsidR="00F11520">
        <w:rPr>
          <w:rFonts w:ascii="Segoe UI" w:hAnsi="Segoe UI" w:cs="Segoe UI"/>
          <w:sz w:val="22"/>
          <w:szCs w:val="22"/>
        </w:rPr>
        <w:t>, že nedošlo k řádné obnově funkčnosti nebo se</w:t>
      </w:r>
      <w:ins w:id="81" w:author="Autor">
        <w:r>
          <w:rPr>
            <w:rFonts w:ascii="Segoe UI" w:hAnsi="Segoe UI" w:cs="Segoe UI"/>
            <w:sz w:val="22"/>
            <w:szCs w:val="22"/>
          </w:rPr>
          <w:t xml:space="preserve"> stejné</w:t>
        </w:r>
      </w:ins>
      <w:r w:rsidR="00F11520">
        <w:rPr>
          <w:rFonts w:ascii="Segoe UI" w:hAnsi="Segoe UI" w:cs="Segoe UI"/>
          <w:sz w:val="22"/>
          <w:szCs w:val="22"/>
        </w:rPr>
        <w:t xml:space="preserve"> omezení funkčnosti objeví </w:t>
      </w:r>
      <w:ins w:id="82" w:author="Autor">
        <w:r>
          <w:rPr>
            <w:rFonts w:ascii="Segoe UI" w:hAnsi="Segoe UI" w:cs="Segoe UI"/>
            <w:sz w:val="22"/>
            <w:szCs w:val="22"/>
          </w:rPr>
          <w:t>opětovně</w:t>
        </w:r>
      </w:ins>
      <w:del w:id="83" w:author="Autor">
        <w:r w:rsidR="00F11520" w:rsidDel="0073001C">
          <w:rPr>
            <w:rFonts w:ascii="Segoe UI" w:hAnsi="Segoe UI" w:cs="Segoe UI"/>
            <w:sz w:val="22"/>
            <w:szCs w:val="22"/>
          </w:rPr>
          <w:delText>znova</w:delText>
        </w:r>
      </w:del>
      <w:r w:rsidR="00F11520">
        <w:rPr>
          <w:rFonts w:ascii="Segoe UI" w:hAnsi="Segoe UI" w:cs="Segoe UI"/>
          <w:sz w:val="22"/>
          <w:szCs w:val="22"/>
        </w:rPr>
        <w:t xml:space="preserve">, má se za to, že </w:t>
      </w:r>
      <w:ins w:id="84" w:author="Autor">
        <w:r>
          <w:rPr>
            <w:rFonts w:ascii="Segoe UI" w:hAnsi="Segoe UI" w:cs="Segoe UI"/>
            <w:sz w:val="22"/>
            <w:szCs w:val="22"/>
          </w:rPr>
          <w:t>zá</w:t>
        </w:r>
      </w:ins>
      <w:r w:rsidR="00F11520">
        <w:rPr>
          <w:rFonts w:ascii="Segoe UI" w:hAnsi="Segoe UI" w:cs="Segoe UI"/>
          <w:sz w:val="22"/>
          <w:szCs w:val="22"/>
        </w:rPr>
        <w:t xml:space="preserve">vada nebyla odstraněna a doba </w:t>
      </w:r>
      <w:ins w:id="85" w:author="Autor">
        <w:r w:rsidR="00A4047B">
          <w:rPr>
            <w:rFonts w:ascii="Segoe UI" w:hAnsi="Segoe UI" w:cs="Segoe UI"/>
            <w:sz w:val="22"/>
            <w:szCs w:val="22"/>
          </w:rPr>
          <w:t>trvání závady</w:t>
        </w:r>
      </w:ins>
      <w:del w:id="86" w:author="Autor">
        <w:r w:rsidR="00F11520" w:rsidDel="00A4047B">
          <w:rPr>
            <w:rFonts w:ascii="Segoe UI" w:hAnsi="Segoe UI" w:cs="Segoe UI"/>
            <w:sz w:val="22"/>
            <w:szCs w:val="22"/>
          </w:rPr>
          <w:delText>mimo SLA</w:delText>
        </w:r>
      </w:del>
      <w:r w:rsidR="00F11520">
        <w:rPr>
          <w:rFonts w:ascii="Segoe UI" w:hAnsi="Segoe UI" w:cs="Segoe UI"/>
          <w:sz w:val="22"/>
          <w:szCs w:val="22"/>
        </w:rPr>
        <w:t xml:space="preserve"> stále </w:t>
      </w:r>
      <w:ins w:id="87" w:author="Autor">
        <w:r w:rsidR="00A4047B">
          <w:rPr>
            <w:rFonts w:ascii="Segoe UI" w:hAnsi="Segoe UI" w:cs="Segoe UI"/>
            <w:sz w:val="22"/>
            <w:szCs w:val="22"/>
          </w:rPr>
          <w:t>plyne</w:t>
        </w:r>
      </w:ins>
      <w:del w:id="88" w:author="Autor">
        <w:r w:rsidR="00F11520" w:rsidDel="00A4047B">
          <w:rPr>
            <w:rFonts w:ascii="Segoe UI" w:hAnsi="Segoe UI" w:cs="Segoe UI"/>
            <w:sz w:val="22"/>
            <w:szCs w:val="22"/>
          </w:rPr>
          <w:delText>trvá</w:delText>
        </w:r>
      </w:del>
      <w:r w:rsidR="00F11520">
        <w:rPr>
          <w:rFonts w:ascii="Segoe UI" w:hAnsi="Segoe UI" w:cs="Segoe UI"/>
          <w:sz w:val="22"/>
          <w:szCs w:val="22"/>
        </w:rPr>
        <w:t xml:space="preserve"> od prvního nahlášení</w:t>
      </w:r>
      <w:ins w:id="89" w:author="Autor">
        <w:r w:rsidR="00A4047B">
          <w:rPr>
            <w:rFonts w:ascii="Segoe UI" w:hAnsi="Segoe UI" w:cs="Segoe UI"/>
            <w:sz w:val="22"/>
            <w:szCs w:val="22"/>
          </w:rPr>
          <w:t xml:space="preserve"> daného porušení funkčnosti</w:t>
        </w:r>
      </w:ins>
      <w:r w:rsidR="00F11520">
        <w:rPr>
          <w:rFonts w:ascii="Segoe UI" w:hAnsi="Segoe UI" w:cs="Segoe UI"/>
          <w:sz w:val="22"/>
          <w:szCs w:val="22"/>
        </w:rPr>
        <w:t>.</w:t>
      </w:r>
    </w:p>
    <w:p w14:paraId="4CCC5EB4" w14:textId="77777777" w:rsidR="0017326E" w:rsidRDefault="0017326E" w:rsidP="00F11520">
      <w:pPr>
        <w:overflowPunct w:val="0"/>
        <w:autoSpaceDE w:val="0"/>
        <w:autoSpaceDN w:val="0"/>
        <w:adjustRightInd w:val="0"/>
        <w:spacing w:before="120" w:line="276" w:lineRule="auto"/>
        <w:ind w:left="2155"/>
        <w:jc w:val="both"/>
        <w:textAlignment w:val="baseline"/>
        <w:rPr>
          <w:rFonts w:ascii="Segoe UI" w:hAnsi="Segoe UI" w:cs="Segoe UI"/>
          <w:sz w:val="22"/>
          <w:szCs w:val="22"/>
        </w:rPr>
      </w:pPr>
      <w:r>
        <w:rPr>
          <w:rFonts w:ascii="Segoe UI" w:hAnsi="Segoe UI" w:cs="Segoe UI"/>
          <w:sz w:val="22"/>
          <w:szCs w:val="22"/>
        </w:rPr>
        <w:t>Rozdíly ve funkčnosti, které neovlivňují jednotku, na které je SLA požadováno, jsou řešeny Poskytovatelem v režimu Best practice.</w:t>
      </w:r>
    </w:p>
    <w:p w14:paraId="5759FC27" w14:textId="77777777" w:rsidR="00F11520" w:rsidRPr="00621485" w:rsidRDefault="00F11520" w:rsidP="00F11520">
      <w:pPr>
        <w:overflowPunct w:val="0"/>
        <w:autoSpaceDE w:val="0"/>
        <w:autoSpaceDN w:val="0"/>
        <w:adjustRightInd w:val="0"/>
        <w:spacing w:before="120" w:line="276" w:lineRule="auto"/>
        <w:ind w:left="2155"/>
        <w:jc w:val="both"/>
        <w:textAlignment w:val="baseline"/>
        <w:rPr>
          <w:rFonts w:ascii="Segoe UI" w:hAnsi="Segoe UI" w:cs="Segoe UI"/>
          <w:sz w:val="22"/>
          <w:szCs w:val="22"/>
        </w:rPr>
      </w:pPr>
      <w:r>
        <w:rPr>
          <w:rFonts w:ascii="Segoe UI" w:hAnsi="Segoe UI" w:cs="Segoe UI"/>
          <w:sz w:val="22"/>
          <w:szCs w:val="22"/>
        </w:rPr>
        <w:t>V případě nedodržení požadované doby SLA je Objednatel oprávněn požadovat slevu, případně s</w:t>
      </w:r>
      <w:r w:rsidR="00677493">
        <w:rPr>
          <w:rFonts w:ascii="Segoe UI" w:hAnsi="Segoe UI" w:cs="Segoe UI"/>
          <w:sz w:val="22"/>
          <w:szCs w:val="22"/>
        </w:rPr>
        <w:t>mluvní pokutu</w:t>
      </w:r>
      <w:r>
        <w:rPr>
          <w:rFonts w:ascii="Segoe UI" w:hAnsi="Segoe UI" w:cs="Segoe UI"/>
          <w:sz w:val="22"/>
          <w:szCs w:val="22"/>
        </w:rPr>
        <w:t xml:space="preserve"> za nedodržení Smlouvy.</w:t>
      </w:r>
    </w:p>
    <w:p w14:paraId="322B3910" w14:textId="77777777" w:rsidR="00313ABD" w:rsidRPr="00621485" w:rsidRDefault="00313ABD" w:rsidP="00621485">
      <w:pPr>
        <w:pStyle w:val="RLTextlnkuslovan"/>
        <w:numPr>
          <w:ilvl w:val="2"/>
          <w:numId w:val="1"/>
        </w:numPr>
        <w:overflowPunct w:val="0"/>
        <w:autoSpaceDE w:val="0"/>
        <w:autoSpaceDN w:val="0"/>
        <w:adjustRightInd w:val="0"/>
        <w:spacing w:before="120" w:line="276" w:lineRule="auto"/>
        <w:textAlignment w:val="baseline"/>
        <w:rPr>
          <w:rFonts w:ascii="Segoe UI" w:hAnsi="Segoe UI" w:cs="Segoe UI"/>
          <w:sz w:val="22"/>
          <w:szCs w:val="22"/>
        </w:rPr>
      </w:pPr>
      <w:r w:rsidRPr="00621485">
        <w:rPr>
          <w:rFonts w:ascii="Segoe UI" w:hAnsi="Segoe UI" w:cs="Segoe UI"/>
          <w:sz w:val="22"/>
          <w:szCs w:val="22"/>
        </w:rPr>
        <w:t>na své náklady a s péčí řádného hospodáře podporovat, spravovat a</w:t>
      </w:r>
      <w:r w:rsidR="00D41DC3">
        <w:rPr>
          <w:rFonts w:ascii="Segoe UI" w:hAnsi="Segoe UI" w:cs="Segoe UI"/>
          <w:sz w:val="22"/>
          <w:szCs w:val="22"/>
          <w:lang w:val="cs-CZ"/>
        </w:rPr>
        <w:t> </w:t>
      </w:r>
      <w:r w:rsidRPr="00621485">
        <w:rPr>
          <w:rFonts w:ascii="Segoe UI" w:hAnsi="Segoe UI" w:cs="Segoe UI"/>
          <w:sz w:val="22"/>
          <w:szCs w:val="22"/>
        </w:rPr>
        <w:t xml:space="preserve">udržovat veškeré technické prostředky Objednatele, které </w:t>
      </w:r>
      <w:r w:rsidR="00902894" w:rsidRPr="00621485">
        <w:rPr>
          <w:rFonts w:ascii="Segoe UI" w:hAnsi="Segoe UI" w:cs="Segoe UI"/>
          <w:sz w:val="22"/>
          <w:szCs w:val="22"/>
        </w:rPr>
        <w:t>Poskytovatel</w:t>
      </w:r>
      <w:r w:rsidRPr="00621485">
        <w:rPr>
          <w:rFonts w:ascii="Segoe UI" w:hAnsi="Segoe UI" w:cs="Segoe UI"/>
          <w:sz w:val="22"/>
          <w:szCs w:val="22"/>
        </w:rPr>
        <w:t xml:space="preserve"> převzal do užívání.</w:t>
      </w:r>
    </w:p>
    <w:p w14:paraId="3F38ECEF" w14:textId="77777777" w:rsidR="00200F6B" w:rsidRPr="00200F6B" w:rsidRDefault="002E62BC" w:rsidP="00621485">
      <w:pPr>
        <w:pStyle w:val="RLTextlnkuslovan"/>
        <w:spacing w:before="120" w:line="276" w:lineRule="auto"/>
        <w:rPr>
          <w:rFonts w:ascii="Segoe UI" w:hAnsi="Segoe UI" w:cs="Segoe UI"/>
          <w:sz w:val="22"/>
          <w:szCs w:val="22"/>
          <w:lang w:eastAsia="en-US"/>
        </w:rPr>
      </w:pPr>
      <w:bookmarkStart w:id="90" w:name="_Ref372624234"/>
      <w:r>
        <w:rPr>
          <w:rFonts w:ascii="Segoe UI" w:hAnsi="Segoe UI" w:cs="Segoe UI"/>
          <w:sz w:val="22"/>
          <w:szCs w:val="22"/>
          <w:lang w:val="cs-CZ" w:eastAsia="en-US"/>
        </w:rPr>
        <w:t>Poskytovatel se zavazuje</w:t>
      </w:r>
      <w:r w:rsidR="00200F6B">
        <w:rPr>
          <w:rFonts w:ascii="Segoe UI" w:hAnsi="Segoe UI" w:cs="Segoe UI"/>
          <w:sz w:val="22"/>
          <w:szCs w:val="22"/>
          <w:lang w:val="cs-CZ" w:eastAsia="en-US"/>
        </w:rPr>
        <w:t xml:space="preserve"> </w:t>
      </w:r>
      <w:r w:rsidR="00453C2D" w:rsidRPr="00621485">
        <w:rPr>
          <w:rFonts w:ascii="Segoe UI" w:hAnsi="Segoe UI" w:cs="Segoe UI"/>
          <w:sz w:val="22"/>
          <w:szCs w:val="22"/>
          <w:lang w:eastAsia="en-US"/>
        </w:rPr>
        <w:t>vypracová</w:t>
      </w:r>
      <w:r>
        <w:rPr>
          <w:rFonts w:ascii="Segoe UI" w:hAnsi="Segoe UI" w:cs="Segoe UI"/>
          <w:sz w:val="22"/>
          <w:szCs w:val="22"/>
          <w:lang w:val="cs-CZ" w:eastAsia="en-US"/>
        </w:rPr>
        <w:t>vat</w:t>
      </w:r>
      <w:r w:rsidR="00453C2D" w:rsidRPr="00621485">
        <w:rPr>
          <w:rFonts w:ascii="Segoe UI" w:hAnsi="Segoe UI" w:cs="Segoe UI"/>
          <w:sz w:val="22"/>
          <w:szCs w:val="22"/>
          <w:lang w:eastAsia="en-US"/>
        </w:rPr>
        <w:t xml:space="preserve"> a Objednateli doručov</w:t>
      </w:r>
      <w:r>
        <w:rPr>
          <w:rFonts w:ascii="Segoe UI" w:hAnsi="Segoe UI" w:cs="Segoe UI"/>
          <w:sz w:val="22"/>
          <w:szCs w:val="22"/>
          <w:lang w:val="cs-CZ" w:eastAsia="en-US"/>
        </w:rPr>
        <w:t>at</w:t>
      </w:r>
      <w:r w:rsidR="00453C2D" w:rsidRPr="00621485">
        <w:rPr>
          <w:rFonts w:ascii="Segoe UI" w:hAnsi="Segoe UI" w:cs="Segoe UI"/>
          <w:sz w:val="22"/>
          <w:szCs w:val="22"/>
          <w:lang w:eastAsia="en-US"/>
        </w:rPr>
        <w:t xml:space="preserve"> přehledné a kompletní výkazy </w:t>
      </w:r>
      <w:r w:rsidR="009B2BCA" w:rsidRPr="00621485">
        <w:rPr>
          <w:rFonts w:ascii="Segoe UI" w:hAnsi="Segoe UI" w:cs="Segoe UI"/>
          <w:sz w:val="22"/>
          <w:szCs w:val="22"/>
          <w:lang w:eastAsia="en-US"/>
        </w:rPr>
        <w:t>ze Service Desku</w:t>
      </w:r>
      <w:r w:rsidR="00200F6B">
        <w:rPr>
          <w:rFonts w:ascii="Segoe UI" w:hAnsi="Segoe UI" w:cs="Segoe UI"/>
          <w:sz w:val="22"/>
          <w:szCs w:val="22"/>
          <w:lang w:val="cs-CZ" w:eastAsia="en-US"/>
        </w:rPr>
        <w:t xml:space="preserve"> a</w:t>
      </w:r>
      <w:r>
        <w:rPr>
          <w:rFonts w:ascii="Segoe UI" w:hAnsi="Segoe UI" w:cs="Segoe UI"/>
          <w:sz w:val="22"/>
          <w:szCs w:val="22"/>
          <w:lang w:val="cs-CZ" w:eastAsia="en-US"/>
        </w:rPr>
        <w:t xml:space="preserve"> telefonní linky pomoci</w:t>
      </w:r>
      <w:r w:rsidR="009B2BCA" w:rsidRPr="00621485">
        <w:rPr>
          <w:rFonts w:ascii="Segoe UI" w:hAnsi="Segoe UI" w:cs="Segoe UI"/>
          <w:sz w:val="22"/>
          <w:szCs w:val="22"/>
          <w:lang w:eastAsia="en-US"/>
        </w:rPr>
        <w:t>, a</w:t>
      </w:r>
      <w:r w:rsidR="00D41DC3">
        <w:rPr>
          <w:rFonts w:ascii="Segoe UI" w:hAnsi="Segoe UI" w:cs="Segoe UI"/>
          <w:sz w:val="22"/>
          <w:szCs w:val="22"/>
          <w:lang w:val="cs-CZ" w:eastAsia="en-US"/>
        </w:rPr>
        <w:t> </w:t>
      </w:r>
      <w:r w:rsidR="009B2BCA" w:rsidRPr="00621485">
        <w:rPr>
          <w:rFonts w:ascii="Segoe UI" w:hAnsi="Segoe UI" w:cs="Segoe UI"/>
          <w:sz w:val="22"/>
          <w:szCs w:val="22"/>
          <w:lang w:eastAsia="en-US"/>
        </w:rPr>
        <w:t>to</w:t>
      </w:r>
      <w:r w:rsidR="00453C2D" w:rsidRPr="00621485">
        <w:rPr>
          <w:rFonts w:ascii="Segoe UI" w:hAnsi="Segoe UI" w:cs="Segoe UI"/>
          <w:sz w:val="22"/>
          <w:szCs w:val="22"/>
          <w:lang w:eastAsia="en-US"/>
        </w:rPr>
        <w:t xml:space="preserve"> </w:t>
      </w:r>
      <w:r w:rsidR="004E7E81" w:rsidRPr="00621485">
        <w:rPr>
          <w:rFonts w:ascii="Segoe UI" w:hAnsi="Segoe UI" w:cs="Segoe UI"/>
          <w:sz w:val="22"/>
          <w:szCs w:val="22"/>
          <w:lang w:eastAsia="en-US"/>
        </w:rPr>
        <w:t xml:space="preserve">formou písemné zprávy o poskytování Služeb podpory provozu </w:t>
      </w:r>
      <w:r w:rsidR="00453C2D" w:rsidRPr="00621485">
        <w:rPr>
          <w:rFonts w:ascii="Segoe UI" w:hAnsi="Segoe UI" w:cs="Segoe UI"/>
          <w:sz w:val="22"/>
          <w:szCs w:val="22"/>
          <w:lang w:eastAsia="en-US"/>
        </w:rPr>
        <w:t>(dále jen „</w:t>
      </w:r>
      <w:r w:rsidR="004E7E81" w:rsidRPr="00621485">
        <w:rPr>
          <w:rFonts w:ascii="Segoe UI" w:hAnsi="Segoe UI" w:cs="Segoe UI"/>
          <w:b/>
          <w:sz w:val="22"/>
          <w:szCs w:val="22"/>
          <w:lang w:eastAsia="en-US"/>
        </w:rPr>
        <w:t>Zpráva</w:t>
      </w:r>
      <w:r w:rsidR="00453C2D" w:rsidRPr="00621485">
        <w:rPr>
          <w:rFonts w:ascii="Segoe UI" w:hAnsi="Segoe UI" w:cs="Segoe UI"/>
          <w:sz w:val="22"/>
          <w:szCs w:val="22"/>
          <w:lang w:eastAsia="en-US"/>
        </w:rPr>
        <w:t>“), ze kter</w:t>
      </w:r>
      <w:r>
        <w:rPr>
          <w:rFonts w:ascii="Segoe UI" w:hAnsi="Segoe UI" w:cs="Segoe UI"/>
          <w:sz w:val="22"/>
          <w:szCs w:val="22"/>
          <w:lang w:val="cs-CZ" w:eastAsia="en-US"/>
        </w:rPr>
        <w:t>é</w:t>
      </w:r>
      <w:r w:rsidR="00453C2D" w:rsidRPr="00621485">
        <w:rPr>
          <w:rFonts w:ascii="Segoe UI" w:hAnsi="Segoe UI" w:cs="Segoe UI"/>
          <w:sz w:val="22"/>
          <w:szCs w:val="22"/>
          <w:lang w:eastAsia="en-US"/>
        </w:rPr>
        <w:t xml:space="preserve"> </w:t>
      </w:r>
      <w:r w:rsidR="001F4624" w:rsidRPr="00621485">
        <w:rPr>
          <w:rFonts w:ascii="Segoe UI" w:hAnsi="Segoe UI" w:cs="Segoe UI"/>
          <w:sz w:val="22"/>
          <w:szCs w:val="22"/>
          <w:lang w:eastAsia="en-US"/>
        </w:rPr>
        <w:t>bude</w:t>
      </w:r>
      <w:r w:rsidR="00453C2D" w:rsidRPr="00621485">
        <w:rPr>
          <w:rFonts w:ascii="Segoe UI" w:hAnsi="Segoe UI" w:cs="Segoe UI"/>
          <w:sz w:val="22"/>
          <w:szCs w:val="22"/>
          <w:lang w:eastAsia="en-US"/>
        </w:rPr>
        <w:t xml:space="preserve"> jednoznačně zřejmé, zda byly Služby podpory </w:t>
      </w:r>
      <w:r w:rsidR="002D5F11" w:rsidRPr="00621485">
        <w:rPr>
          <w:rFonts w:ascii="Segoe UI" w:hAnsi="Segoe UI" w:cs="Segoe UI"/>
          <w:sz w:val="22"/>
          <w:szCs w:val="22"/>
          <w:lang w:eastAsia="en-US"/>
        </w:rPr>
        <w:t xml:space="preserve">provozu </w:t>
      </w:r>
      <w:r w:rsidR="00453C2D" w:rsidRPr="00621485">
        <w:rPr>
          <w:rFonts w:ascii="Segoe UI" w:hAnsi="Segoe UI" w:cs="Segoe UI"/>
          <w:sz w:val="22"/>
          <w:szCs w:val="22"/>
          <w:lang w:eastAsia="en-US"/>
        </w:rPr>
        <w:t xml:space="preserve">poskytovány v kvalitě definované v jednotlivých SLA dle této Smlouvy, a není-li pro určitou Službu </w:t>
      </w:r>
      <w:r w:rsidR="00313ABD" w:rsidRPr="00621485">
        <w:rPr>
          <w:rFonts w:ascii="Segoe UI" w:hAnsi="Segoe UI" w:cs="Segoe UI"/>
          <w:sz w:val="22"/>
          <w:szCs w:val="22"/>
          <w:lang w:eastAsia="en-US"/>
        </w:rPr>
        <w:t xml:space="preserve">podpory </w:t>
      </w:r>
      <w:r w:rsidR="00DC2BD1" w:rsidRPr="00621485">
        <w:rPr>
          <w:rFonts w:ascii="Segoe UI" w:hAnsi="Segoe UI" w:cs="Segoe UI"/>
          <w:sz w:val="22"/>
          <w:szCs w:val="22"/>
          <w:lang w:eastAsia="en-US"/>
        </w:rPr>
        <w:t xml:space="preserve">provozu </w:t>
      </w:r>
      <w:r w:rsidR="00313ABD" w:rsidRPr="00621485">
        <w:rPr>
          <w:rFonts w:ascii="Segoe UI" w:hAnsi="Segoe UI" w:cs="Segoe UI"/>
          <w:sz w:val="22"/>
          <w:szCs w:val="22"/>
          <w:lang w:eastAsia="en-US"/>
        </w:rPr>
        <w:t xml:space="preserve">SLA </w:t>
      </w:r>
      <w:r w:rsidR="00453C2D" w:rsidRPr="00621485">
        <w:rPr>
          <w:rFonts w:ascii="Segoe UI" w:hAnsi="Segoe UI" w:cs="Segoe UI"/>
          <w:sz w:val="22"/>
          <w:szCs w:val="22"/>
          <w:lang w:eastAsia="en-US"/>
        </w:rPr>
        <w:t xml:space="preserve">definováno, zda splňuje specifikaci takovéto Služby </w:t>
      </w:r>
      <w:r w:rsidR="008E0930" w:rsidRPr="00621485">
        <w:rPr>
          <w:rFonts w:ascii="Segoe UI" w:hAnsi="Segoe UI" w:cs="Segoe UI"/>
          <w:sz w:val="22"/>
          <w:szCs w:val="22"/>
          <w:lang w:eastAsia="en-US"/>
        </w:rPr>
        <w:t xml:space="preserve">podpory </w:t>
      </w:r>
      <w:r w:rsidR="002D5F11" w:rsidRPr="00621485">
        <w:rPr>
          <w:rFonts w:ascii="Segoe UI" w:hAnsi="Segoe UI" w:cs="Segoe UI"/>
          <w:sz w:val="22"/>
          <w:szCs w:val="22"/>
          <w:lang w:eastAsia="en-US"/>
        </w:rPr>
        <w:t xml:space="preserve">provozu </w:t>
      </w:r>
      <w:r w:rsidR="00453C2D" w:rsidRPr="00621485">
        <w:rPr>
          <w:rFonts w:ascii="Segoe UI" w:hAnsi="Segoe UI" w:cs="Segoe UI"/>
          <w:sz w:val="22"/>
          <w:szCs w:val="22"/>
          <w:lang w:eastAsia="en-US"/>
        </w:rPr>
        <w:t>sjednanou v této Smlouvě.</w:t>
      </w:r>
      <w:r w:rsidR="001F4624" w:rsidRPr="00621485">
        <w:rPr>
          <w:rFonts w:ascii="Segoe UI" w:hAnsi="Segoe UI" w:cs="Segoe UI"/>
          <w:sz w:val="22"/>
          <w:szCs w:val="22"/>
          <w:lang w:eastAsia="en-US"/>
        </w:rPr>
        <w:t xml:space="preserve"> Podoba </w:t>
      </w:r>
      <w:r w:rsidR="00E653BD" w:rsidRPr="00621485">
        <w:rPr>
          <w:rFonts w:ascii="Segoe UI" w:hAnsi="Segoe UI" w:cs="Segoe UI"/>
          <w:sz w:val="22"/>
          <w:szCs w:val="22"/>
          <w:lang w:eastAsia="en-US"/>
        </w:rPr>
        <w:t xml:space="preserve">Zprávy </w:t>
      </w:r>
      <w:r w:rsidR="00861AD8" w:rsidRPr="00621485">
        <w:rPr>
          <w:rFonts w:ascii="Segoe UI" w:hAnsi="Segoe UI" w:cs="Segoe UI"/>
          <w:sz w:val="22"/>
          <w:szCs w:val="22"/>
          <w:lang w:eastAsia="en-US"/>
        </w:rPr>
        <w:t xml:space="preserve">bude </w:t>
      </w:r>
      <w:r w:rsidR="001F4624" w:rsidRPr="00621485">
        <w:rPr>
          <w:rFonts w:ascii="Segoe UI" w:hAnsi="Segoe UI" w:cs="Segoe UI"/>
          <w:sz w:val="22"/>
          <w:szCs w:val="22"/>
          <w:lang w:eastAsia="en-US"/>
        </w:rPr>
        <w:t xml:space="preserve">závazně upřesněna v rámci </w:t>
      </w:r>
      <w:r w:rsidR="006400B6" w:rsidRPr="00621485">
        <w:rPr>
          <w:rFonts w:ascii="Segoe UI" w:hAnsi="Segoe UI" w:cs="Segoe UI"/>
          <w:sz w:val="22"/>
          <w:szCs w:val="22"/>
          <w:lang w:val="cs-CZ"/>
        </w:rPr>
        <w:t>Prováděcí</w:t>
      </w:r>
      <w:r w:rsidR="00F100CB">
        <w:rPr>
          <w:rFonts w:ascii="Segoe UI" w:hAnsi="Segoe UI" w:cs="Segoe UI"/>
          <w:sz w:val="22"/>
          <w:szCs w:val="22"/>
          <w:lang w:val="cs-CZ"/>
        </w:rPr>
        <w:t xml:space="preserve"> dokumentace</w:t>
      </w:r>
      <w:r w:rsidR="001F4624" w:rsidRPr="00621485">
        <w:rPr>
          <w:rFonts w:ascii="Segoe UI" w:hAnsi="Segoe UI" w:cs="Segoe UI"/>
          <w:sz w:val="22"/>
          <w:szCs w:val="22"/>
          <w:lang w:eastAsia="en-US"/>
        </w:rPr>
        <w:t>.</w:t>
      </w:r>
      <w:bookmarkStart w:id="91" w:name="_Ref372629927"/>
      <w:bookmarkEnd w:id="90"/>
      <w:r w:rsidR="00200F6B">
        <w:rPr>
          <w:rFonts w:ascii="Segoe UI" w:hAnsi="Segoe UI" w:cs="Segoe UI"/>
          <w:sz w:val="22"/>
          <w:szCs w:val="22"/>
          <w:lang w:val="cs-CZ" w:eastAsia="en-US"/>
        </w:rPr>
        <w:t xml:space="preserve"> </w:t>
      </w:r>
    </w:p>
    <w:p w14:paraId="05E669AA" w14:textId="77777777" w:rsidR="00453C2D" w:rsidRPr="00621485" w:rsidRDefault="00E653BD"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 xml:space="preserve">Zprávy </w:t>
      </w:r>
      <w:r w:rsidR="008F4C4E">
        <w:rPr>
          <w:rFonts w:ascii="Segoe UI" w:hAnsi="Segoe UI" w:cs="Segoe UI"/>
          <w:sz w:val="22"/>
          <w:szCs w:val="22"/>
          <w:lang w:val="cs-CZ" w:eastAsia="en-US"/>
        </w:rPr>
        <w:t xml:space="preserve">o plnění SLA a ostatních služeb </w:t>
      </w:r>
      <w:r w:rsidR="00453C2D" w:rsidRPr="00621485">
        <w:rPr>
          <w:rFonts w:ascii="Segoe UI" w:hAnsi="Segoe UI" w:cs="Segoe UI"/>
          <w:sz w:val="22"/>
          <w:szCs w:val="22"/>
          <w:lang w:eastAsia="en-US"/>
        </w:rPr>
        <w:t xml:space="preserve">budou vypracovávány vždy pro vyhodnocovací období </w:t>
      </w:r>
      <w:r w:rsidR="00076783">
        <w:rPr>
          <w:rFonts w:ascii="Segoe UI" w:hAnsi="Segoe UI" w:cs="Segoe UI"/>
          <w:sz w:val="22"/>
          <w:szCs w:val="22"/>
          <w:lang w:val="cs-CZ" w:eastAsia="en-US"/>
        </w:rPr>
        <w:t>3</w:t>
      </w:r>
      <w:r w:rsidR="00076783" w:rsidRPr="00621485">
        <w:rPr>
          <w:rFonts w:ascii="Segoe UI" w:hAnsi="Segoe UI" w:cs="Segoe UI"/>
          <w:sz w:val="22"/>
          <w:szCs w:val="22"/>
          <w:lang w:eastAsia="en-US"/>
        </w:rPr>
        <w:t xml:space="preserve"> kalendářní</w:t>
      </w:r>
      <w:r w:rsidR="00076783">
        <w:rPr>
          <w:rFonts w:ascii="Segoe UI" w:hAnsi="Segoe UI" w:cs="Segoe UI"/>
          <w:sz w:val="22"/>
          <w:szCs w:val="22"/>
          <w:lang w:val="cs-CZ" w:eastAsia="en-US"/>
        </w:rPr>
        <w:t>ch</w:t>
      </w:r>
      <w:r w:rsidR="00076783" w:rsidRPr="00621485">
        <w:rPr>
          <w:rFonts w:ascii="Segoe UI" w:hAnsi="Segoe UI" w:cs="Segoe UI"/>
          <w:sz w:val="22"/>
          <w:szCs w:val="22"/>
          <w:lang w:eastAsia="en-US"/>
        </w:rPr>
        <w:t xml:space="preserve"> </w:t>
      </w:r>
      <w:r w:rsidR="005E1700" w:rsidRPr="00621485">
        <w:rPr>
          <w:rFonts w:ascii="Segoe UI" w:hAnsi="Segoe UI" w:cs="Segoe UI"/>
          <w:sz w:val="22"/>
          <w:szCs w:val="22"/>
          <w:lang w:eastAsia="en-US"/>
        </w:rPr>
        <w:t>měsíc</w:t>
      </w:r>
      <w:r w:rsidR="00076783">
        <w:rPr>
          <w:rFonts w:ascii="Segoe UI" w:hAnsi="Segoe UI" w:cs="Segoe UI"/>
          <w:sz w:val="22"/>
          <w:szCs w:val="22"/>
          <w:lang w:val="cs-CZ" w:eastAsia="en-US"/>
        </w:rPr>
        <w:t>ů</w:t>
      </w:r>
      <w:r w:rsidR="00453C2D" w:rsidRPr="00621485">
        <w:rPr>
          <w:rFonts w:ascii="Segoe UI" w:hAnsi="Segoe UI" w:cs="Segoe UI"/>
          <w:sz w:val="22"/>
          <w:szCs w:val="22"/>
          <w:lang w:eastAsia="en-US"/>
        </w:rPr>
        <w:t xml:space="preserve"> (dále jen „</w:t>
      </w:r>
      <w:r w:rsidR="00453C2D" w:rsidRPr="00621485">
        <w:rPr>
          <w:rFonts w:ascii="Segoe UI" w:hAnsi="Segoe UI" w:cs="Segoe UI"/>
          <w:b/>
          <w:sz w:val="22"/>
          <w:szCs w:val="22"/>
          <w:lang w:eastAsia="en-US"/>
        </w:rPr>
        <w:t>Vyhodnocovací období</w:t>
      </w:r>
      <w:r w:rsidR="00453C2D" w:rsidRPr="00621485">
        <w:rPr>
          <w:rFonts w:ascii="Segoe UI" w:hAnsi="Segoe UI" w:cs="Segoe UI"/>
          <w:sz w:val="22"/>
          <w:szCs w:val="22"/>
          <w:lang w:eastAsia="en-US"/>
        </w:rPr>
        <w:t xml:space="preserve">“) a budou Objednateli doručeny nejpozději do 10 </w:t>
      </w:r>
      <w:r w:rsidR="008E1E5F" w:rsidRPr="00621485">
        <w:rPr>
          <w:rFonts w:ascii="Segoe UI" w:hAnsi="Segoe UI" w:cs="Segoe UI"/>
          <w:sz w:val="22"/>
          <w:szCs w:val="22"/>
          <w:lang w:eastAsia="en-US"/>
        </w:rPr>
        <w:t xml:space="preserve">pracovních </w:t>
      </w:r>
      <w:r w:rsidR="00453C2D" w:rsidRPr="00621485">
        <w:rPr>
          <w:rFonts w:ascii="Segoe UI" w:hAnsi="Segoe UI" w:cs="Segoe UI"/>
          <w:sz w:val="22"/>
          <w:szCs w:val="22"/>
          <w:lang w:eastAsia="en-US"/>
        </w:rPr>
        <w:t>dní od ukončení daného Vyhodnocovací</w:t>
      </w:r>
      <w:r w:rsidR="00CE3DFD" w:rsidRPr="00621485">
        <w:rPr>
          <w:rFonts w:ascii="Segoe UI" w:hAnsi="Segoe UI" w:cs="Segoe UI"/>
          <w:sz w:val="22"/>
          <w:szCs w:val="22"/>
          <w:lang w:eastAsia="en-US"/>
        </w:rPr>
        <w:t>ho</w:t>
      </w:r>
      <w:r w:rsidR="00453C2D" w:rsidRPr="00621485">
        <w:rPr>
          <w:rFonts w:ascii="Segoe UI" w:hAnsi="Segoe UI" w:cs="Segoe UI"/>
          <w:sz w:val="22"/>
          <w:szCs w:val="22"/>
          <w:lang w:eastAsia="en-US"/>
        </w:rPr>
        <w:t xml:space="preserve"> období.</w:t>
      </w:r>
      <w:bookmarkEnd w:id="91"/>
      <w:r w:rsidR="00453C2D" w:rsidRPr="00621485">
        <w:rPr>
          <w:rFonts w:ascii="Segoe UI" w:hAnsi="Segoe UI" w:cs="Segoe UI"/>
          <w:sz w:val="22"/>
          <w:szCs w:val="22"/>
          <w:lang w:eastAsia="en-US"/>
        </w:rPr>
        <w:t xml:space="preserve"> </w:t>
      </w:r>
    </w:p>
    <w:p w14:paraId="73705441" w14:textId="77777777" w:rsidR="00CD09EB" w:rsidRPr="00D41DC3" w:rsidRDefault="00E653BD" w:rsidP="00621485">
      <w:pPr>
        <w:pStyle w:val="RLTextlnkuslovan"/>
        <w:spacing w:before="120" w:line="276" w:lineRule="auto"/>
        <w:rPr>
          <w:rFonts w:ascii="Segoe UI" w:hAnsi="Segoe UI" w:cs="Segoe UI"/>
          <w:sz w:val="22"/>
          <w:szCs w:val="22"/>
          <w:lang w:eastAsia="en-US"/>
        </w:rPr>
      </w:pPr>
      <w:bookmarkStart w:id="92" w:name="_Ref372624220"/>
      <w:r w:rsidRPr="00D41DC3">
        <w:rPr>
          <w:rFonts w:ascii="Segoe UI" w:hAnsi="Segoe UI" w:cs="Segoe UI"/>
          <w:sz w:val="22"/>
          <w:szCs w:val="22"/>
          <w:lang w:eastAsia="en-US"/>
        </w:rPr>
        <w:t>Zprávy</w:t>
      </w:r>
      <w:r w:rsidR="00CD09EB" w:rsidRPr="00D41DC3">
        <w:rPr>
          <w:rFonts w:ascii="Segoe UI" w:hAnsi="Segoe UI" w:cs="Segoe UI"/>
          <w:sz w:val="22"/>
          <w:szCs w:val="22"/>
          <w:lang w:eastAsia="en-US"/>
        </w:rPr>
        <w:t xml:space="preserve"> podléhají schvalování Objednatelem. Nebyly-li Služby podpory</w:t>
      </w:r>
      <w:r w:rsidR="00B722AC" w:rsidRPr="00D41DC3">
        <w:rPr>
          <w:rFonts w:ascii="Segoe UI" w:hAnsi="Segoe UI" w:cs="Segoe UI"/>
          <w:sz w:val="22"/>
          <w:szCs w:val="22"/>
          <w:lang w:eastAsia="en-US"/>
        </w:rPr>
        <w:t xml:space="preserve"> provozu</w:t>
      </w:r>
      <w:r w:rsidR="00CD09EB" w:rsidRPr="00D41DC3">
        <w:rPr>
          <w:rFonts w:ascii="Segoe UI" w:hAnsi="Segoe UI" w:cs="Segoe UI"/>
          <w:sz w:val="22"/>
          <w:szCs w:val="22"/>
          <w:lang w:eastAsia="en-US"/>
        </w:rPr>
        <w:t xml:space="preserve"> poskytnuty řádně, bude </w:t>
      </w:r>
      <w:r w:rsidRPr="00D41DC3">
        <w:rPr>
          <w:rFonts w:ascii="Segoe UI" w:hAnsi="Segoe UI" w:cs="Segoe UI"/>
          <w:sz w:val="22"/>
          <w:szCs w:val="22"/>
          <w:lang w:eastAsia="en-US"/>
        </w:rPr>
        <w:t xml:space="preserve">Zpráva </w:t>
      </w:r>
      <w:r w:rsidR="00CD09EB" w:rsidRPr="00D41DC3">
        <w:rPr>
          <w:rFonts w:ascii="Segoe UI" w:hAnsi="Segoe UI" w:cs="Segoe UI"/>
          <w:sz w:val="22"/>
          <w:szCs w:val="22"/>
          <w:lang w:eastAsia="en-US"/>
        </w:rPr>
        <w:t>vyčíslovat příslušnou slevu z ceny Služeb podpory</w:t>
      </w:r>
      <w:r w:rsidR="00B722AC" w:rsidRPr="00D41DC3">
        <w:rPr>
          <w:rFonts w:ascii="Segoe UI" w:hAnsi="Segoe UI" w:cs="Segoe UI"/>
          <w:sz w:val="22"/>
          <w:szCs w:val="22"/>
          <w:lang w:eastAsia="en-US"/>
        </w:rPr>
        <w:t xml:space="preserve"> provozu</w:t>
      </w:r>
      <w:r w:rsidR="00200F6B">
        <w:rPr>
          <w:rFonts w:ascii="Segoe UI" w:hAnsi="Segoe UI" w:cs="Segoe UI"/>
          <w:sz w:val="22"/>
          <w:szCs w:val="22"/>
          <w:lang w:val="cs-CZ" w:eastAsia="en-US"/>
        </w:rPr>
        <w:t>, případně smluvní pokuta za nedodržení Smlouvy</w:t>
      </w:r>
      <w:r w:rsidR="00CD09EB" w:rsidRPr="00D41DC3">
        <w:rPr>
          <w:rFonts w:ascii="Segoe UI" w:hAnsi="Segoe UI" w:cs="Segoe UI"/>
          <w:sz w:val="22"/>
          <w:szCs w:val="22"/>
          <w:lang w:eastAsia="en-US"/>
        </w:rPr>
        <w:t>.</w:t>
      </w:r>
      <w:bookmarkEnd w:id="92"/>
    </w:p>
    <w:p w14:paraId="375D35FA" w14:textId="77777777" w:rsidR="00090191" w:rsidRPr="00D41DC3" w:rsidRDefault="00090191" w:rsidP="00621485">
      <w:pPr>
        <w:pStyle w:val="RLTextlnkuslovan"/>
        <w:keepNext/>
        <w:spacing w:before="120" w:line="276" w:lineRule="auto"/>
        <w:rPr>
          <w:rFonts w:ascii="Segoe UI" w:hAnsi="Segoe UI" w:cs="Segoe UI"/>
          <w:sz w:val="22"/>
          <w:szCs w:val="22"/>
          <w:lang w:eastAsia="en-US"/>
        </w:rPr>
      </w:pPr>
      <w:r w:rsidRPr="00D41DC3">
        <w:rPr>
          <w:rFonts w:ascii="Segoe UI" w:hAnsi="Segoe UI" w:cs="Segoe UI"/>
          <w:sz w:val="22"/>
          <w:szCs w:val="22"/>
          <w:lang w:eastAsia="en-US"/>
        </w:rPr>
        <w:t>Služb</w:t>
      </w:r>
      <w:r w:rsidR="00861AD8" w:rsidRPr="00D41DC3">
        <w:rPr>
          <w:rFonts w:ascii="Segoe UI" w:hAnsi="Segoe UI" w:cs="Segoe UI"/>
          <w:sz w:val="22"/>
          <w:szCs w:val="22"/>
          <w:lang w:eastAsia="en-US"/>
        </w:rPr>
        <w:t>y</w:t>
      </w:r>
      <w:r w:rsidRPr="00D41DC3">
        <w:rPr>
          <w:rFonts w:ascii="Segoe UI" w:hAnsi="Segoe UI" w:cs="Segoe UI"/>
          <w:sz w:val="22"/>
          <w:szCs w:val="22"/>
          <w:lang w:eastAsia="en-US"/>
        </w:rPr>
        <w:t xml:space="preserve"> podpory </w:t>
      </w:r>
      <w:r w:rsidR="002177DC" w:rsidRPr="00D41DC3">
        <w:rPr>
          <w:rFonts w:ascii="Segoe UI" w:hAnsi="Segoe UI" w:cs="Segoe UI"/>
          <w:sz w:val="22"/>
          <w:szCs w:val="22"/>
          <w:lang w:eastAsia="en-US"/>
        </w:rPr>
        <w:t xml:space="preserve">provozu </w:t>
      </w:r>
      <w:r w:rsidR="009D7BA5" w:rsidRPr="00D41DC3">
        <w:rPr>
          <w:rFonts w:ascii="Segoe UI" w:hAnsi="Segoe UI" w:cs="Segoe UI"/>
          <w:sz w:val="22"/>
          <w:szCs w:val="22"/>
          <w:lang w:eastAsia="en-US"/>
        </w:rPr>
        <w:t xml:space="preserve">budou </w:t>
      </w:r>
      <w:r w:rsidRPr="00D41DC3">
        <w:rPr>
          <w:rFonts w:ascii="Segoe UI" w:hAnsi="Segoe UI" w:cs="Segoe UI"/>
          <w:sz w:val="22"/>
          <w:szCs w:val="22"/>
          <w:lang w:eastAsia="en-US"/>
        </w:rPr>
        <w:t>spočívat zejména v</w:t>
      </w:r>
      <w:r w:rsidR="008C2E88" w:rsidRPr="00D41DC3">
        <w:rPr>
          <w:rFonts w:ascii="Segoe UI" w:hAnsi="Segoe UI" w:cs="Segoe UI"/>
          <w:sz w:val="22"/>
          <w:szCs w:val="22"/>
          <w:lang w:eastAsia="en-US"/>
        </w:rPr>
        <w:t> následujících činnostech</w:t>
      </w:r>
      <w:r w:rsidRPr="00D41DC3">
        <w:rPr>
          <w:rFonts w:ascii="Segoe UI" w:hAnsi="Segoe UI" w:cs="Segoe UI"/>
          <w:sz w:val="22"/>
          <w:szCs w:val="22"/>
          <w:lang w:eastAsia="en-US"/>
        </w:rPr>
        <w:t>:</w:t>
      </w:r>
    </w:p>
    <w:p w14:paraId="0DEC951C" w14:textId="77777777" w:rsidR="00090191" w:rsidRPr="00D41DC3" w:rsidRDefault="00090191"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zajištění garantované úrovně dostupnosti </w:t>
      </w:r>
      <w:r w:rsidR="006400B6" w:rsidRPr="00D41DC3">
        <w:rPr>
          <w:rFonts w:ascii="Segoe UI" w:hAnsi="Segoe UI" w:cs="Segoe UI"/>
          <w:sz w:val="22"/>
          <w:szCs w:val="22"/>
          <w:lang w:val="cs-CZ" w:eastAsia="en-US"/>
        </w:rPr>
        <w:t>I</w:t>
      </w:r>
      <w:r w:rsidR="008C2E88" w:rsidRPr="00D41DC3">
        <w:rPr>
          <w:rFonts w:ascii="Segoe UI" w:hAnsi="Segoe UI" w:cs="Segoe UI"/>
          <w:sz w:val="22"/>
          <w:szCs w:val="22"/>
          <w:lang w:eastAsia="en-US"/>
        </w:rPr>
        <w:t>nfrastruktury</w:t>
      </w:r>
      <w:r w:rsidR="00FC4E73" w:rsidRPr="00D41DC3">
        <w:rPr>
          <w:rFonts w:ascii="Segoe UI" w:hAnsi="Segoe UI" w:cs="Segoe UI"/>
          <w:sz w:val="22"/>
          <w:szCs w:val="22"/>
          <w:lang w:eastAsia="en-US"/>
        </w:rPr>
        <w:t xml:space="preserve"> </w:t>
      </w:r>
      <w:r w:rsidRPr="00D41DC3">
        <w:rPr>
          <w:rFonts w:ascii="Segoe UI" w:hAnsi="Segoe UI" w:cs="Segoe UI"/>
          <w:sz w:val="22"/>
          <w:szCs w:val="22"/>
          <w:lang w:eastAsia="en-US"/>
        </w:rPr>
        <w:t>odstraňováním je</w:t>
      </w:r>
      <w:r w:rsidR="008C2E88" w:rsidRPr="00D41DC3">
        <w:rPr>
          <w:rFonts w:ascii="Segoe UI" w:hAnsi="Segoe UI" w:cs="Segoe UI"/>
          <w:sz w:val="22"/>
          <w:szCs w:val="22"/>
          <w:lang w:eastAsia="en-US"/>
        </w:rPr>
        <w:t>jích</w:t>
      </w:r>
      <w:r w:rsidRPr="00D41DC3">
        <w:rPr>
          <w:rFonts w:ascii="Segoe UI" w:hAnsi="Segoe UI" w:cs="Segoe UI"/>
          <w:sz w:val="22"/>
          <w:szCs w:val="22"/>
          <w:lang w:eastAsia="en-US"/>
        </w:rPr>
        <w:t xml:space="preserve"> chyb bez ohledu na jejich původ</w:t>
      </w:r>
      <w:r w:rsidR="00F1098F" w:rsidRPr="00D41DC3">
        <w:rPr>
          <w:rFonts w:ascii="Segoe UI" w:hAnsi="Segoe UI" w:cs="Segoe UI"/>
          <w:sz w:val="22"/>
          <w:szCs w:val="22"/>
          <w:lang w:eastAsia="en-US"/>
        </w:rPr>
        <w:t>;</w:t>
      </w:r>
      <w:r w:rsidRPr="00D41DC3">
        <w:rPr>
          <w:rFonts w:ascii="Segoe UI" w:hAnsi="Segoe UI" w:cs="Segoe UI"/>
          <w:sz w:val="22"/>
          <w:szCs w:val="22"/>
          <w:lang w:eastAsia="en-US"/>
        </w:rPr>
        <w:t xml:space="preserve"> </w:t>
      </w:r>
    </w:p>
    <w:p w14:paraId="48210C1E" w14:textId="77777777" w:rsidR="00107BA6" w:rsidRPr="00D41DC3" w:rsidRDefault="00090191"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podpoře </w:t>
      </w:r>
      <w:r w:rsidR="00204FCC">
        <w:rPr>
          <w:rFonts w:ascii="Segoe UI" w:hAnsi="Segoe UI" w:cs="Segoe UI"/>
          <w:sz w:val="22"/>
          <w:szCs w:val="22"/>
          <w:lang w:val="cs-CZ" w:eastAsia="en-US"/>
        </w:rPr>
        <w:t>správců Objednatele</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 xml:space="preserve">při obsluze a užívání </w:t>
      </w:r>
      <w:r w:rsidR="006400B6" w:rsidRPr="00D41DC3">
        <w:rPr>
          <w:rFonts w:ascii="Segoe UI" w:hAnsi="Segoe UI" w:cs="Segoe UI"/>
          <w:sz w:val="22"/>
          <w:szCs w:val="22"/>
          <w:lang w:val="cs-CZ" w:eastAsia="en-US"/>
        </w:rPr>
        <w:t>I</w:t>
      </w:r>
      <w:r w:rsidR="00186D44" w:rsidRPr="00D41DC3">
        <w:rPr>
          <w:rFonts w:ascii="Segoe UI" w:hAnsi="Segoe UI" w:cs="Segoe UI"/>
          <w:sz w:val="22"/>
          <w:szCs w:val="22"/>
          <w:lang w:eastAsia="en-US"/>
        </w:rPr>
        <w:t>nfrastruktury</w:t>
      </w:r>
      <w:r w:rsidRPr="00D41DC3">
        <w:rPr>
          <w:rFonts w:ascii="Segoe UI" w:hAnsi="Segoe UI" w:cs="Segoe UI"/>
          <w:sz w:val="22"/>
          <w:szCs w:val="22"/>
          <w:lang w:eastAsia="en-US"/>
        </w:rPr>
        <w:t xml:space="preserve">, </w:t>
      </w:r>
      <w:r w:rsidR="0094674D" w:rsidRPr="00D41DC3">
        <w:rPr>
          <w:rFonts w:ascii="Segoe UI" w:hAnsi="Segoe UI" w:cs="Segoe UI"/>
          <w:sz w:val="22"/>
          <w:szCs w:val="22"/>
          <w:lang w:eastAsia="en-US"/>
        </w:rPr>
        <w:t xml:space="preserve">zejména </w:t>
      </w:r>
      <w:r w:rsidRPr="00D41DC3">
        <w:rPr>
          <w:rFonts w:ascii="Segoe UI" w:hAnsi="Segoe UI" w:cs="Segoe UI"/>
          <w:sz w:val="22"/>
          <w:szCs w:val="22"/>
          <w:lang w:eastAsia="en-US"/>
        </w:rPr>
        <w:t>zodpovídání</w:t>
      </w:r>
      <w:r w:rsidR="0094674D" w:rsidRPr="00D41DC3">
        <w:rPr>
          <w:rFonts w:ascii="Segoe UI" w:hAnsi="Segoe UI" w:cs="Segoe UI"/>
          <w:sz w:val="22"/>
          <w:szCs w:val="22"/>
          <w:lang w:eastAsia="en-US"/>
        </w:rPr>
        <w:t>m</w:t>
      </w:r>
      <w:r w:rsidRPr="00D41DC3">
        <w:rPr>
          <w:rFonts w:ascii="Segoe UI" w:hAnsi="Segoe UI" w:cs="Segoe UI"/>
          <w:sz w:val="22"/>
          <w:szCs w:val="22"/>
          <w:lang w:eastAsia="en-US"/>
        </w:rPr>
        <w:t xml:space="preserve"> telefonických</w:t>
      </w:r>
      <w:r w:rsidR="002177DC" w:rsidRPr="00D41DC3">
        <w:rPr>
          <w:rFonts w:ascii="Segoe UI" w:hAnsi="Segoe UI" w:cs="Segoe UI"/>
          <w:sz w:val="22"/>
          <w:szCs w:val="22"/>
          <w:lang w:eastAsia="en-US"/>
        </w:rPr>
        <w:t xml:space="preserve"> dotazů, řešením servisních </w:t>
      </w:r>
      <w:r w:rsidR="002177DC" w:rsidRPr="00D41DC3">
        <w:rPr>
          <w:rFonts w:ascii="Segoe UI" w:hAnsi="Segoe UI" w:cs="Segoe UI"/>
          <w:sz w:val="22"/>
          <w:szCs w:val="22"/>
          <w:lang w:eastAsia="en-US"/>
        </w:rPr>
        <w:lastRenderedPageBreak/>
        <w:t>požadavků</w:t>
      </w:r>
      <w:r w:rsidRPr="00D41DC3">
        <w:rPr>
          <w:rFonts w:ascii="Segoe UI" w:hAnsi="Segoe UI" w:cs="Segoe UI"/>
          <w:sz w:val="22"/>
          <w:szCs w:val="22"/>
          <w:lang w:eastAsia="en-US"/>
        </w:rPr>
        <w:t xml:space="preserve"> a</w:t>
      </w:r>
      <w:r w:rsidR="00D41DC3">
        <w:rPr>
          <w:rFonts w:ascii="Segoe UI" w:hAnsi="Segoe UI" w:cs="Segoe UI"/>
          <w:sz w:val="22"/>
          <w:szCs w:val="22"/>
          <w:lang w:val="cs-CZ" w:eastAsia="en-US"/>
        </w:rPr>
        <w:t> </w:t>
      </w:r>
      <w:r w:rsidRPr="00D41DC3">
        <w:rPr>
          <w:rFonts w:ascii="Segoe UI" w:hAnsi="Segoe UI" w:cs="Segoe UI"/>
          <w:sz w:val="22"/>
          <w:szCs w:val="22"/>
          <w:lang w:eastAsia="en-US"/>
        </w:rPr>
        <w:t xml:space="preserve">emailových dotazů </w:t>
      </w:r>
      <w:r w:rsidR="00AE7D7B" w:rsidRPr="00D41DC3">
        <w:rPr>
          <w:rFonts w:ascii="Segoe UI" w:hAnsi="Segoe UI" w:cs="Segoe UI"/>
          <w:sz w:val="22"/>
          <w:szCs w:val="22"/>
          <w:lang w:eastAsia="en-US"/>
        </w:rPr>
        <w:t xml:space="preserve">vznesených </w:t>
      </w:r>
      <w:r w:rsidR="00204FCC">
        <w:rPr>
          <w:rFonts w:ascii="Segoe UI" w:hAnsi="Segoe UI" w:cs="Segoe UI"/>
          <w:sz w:val="22"/>
          <w:szCs w:val="22"/>
          <w:lang w:val="cs-CZ" w:eastAsia="en-US"/>
        </w:rPr>
        <w:t xml:space="preserve">správci Objednatele </w:t>
      </w:r>
      <w:r w:rsidR="006400B6" w:rsidRPr="00D41DC3">
        <w:rPr>
          <w:rFonts w:ascii="Segoe UI" w:hAnsi="Segoe UI" w:cs="Segoe UI"/>
          <w:sz w:val="22"/>
          <w:szCs w:val="22"/>
          <w:lang w:val="cs-CZ" w:eastAsia="en-US"/>
        </w:rPr>
        <w:t>I</w:t>
      </w:r>
      <w:r w:rsidR="00186D44" w:rsidRPr="00D41DC3">
        <w:rPr>
          <w:rFonts w:ascii="Segoe UI" w:hAnsi="Segoe UI" w:cs="Segoe UI"/>
          <w:sz w:val="22"/>
          <w:szCs w:val="22"/>
          <w:lang w:eastAsia="en-US"/>
        </w:rPr>
        <w:t>nfrastruktury</w:t>
      </w:r>
      <w:r w:rsidRPr="00D41DC3">
        <w:rPr>
          <w:rFonts w:ascii="Segoe UI" w:hAnsi="Segoe UI" w:cs="Segoe UI"/>
          <w:sz w:val="22"/>
          <w:szCs w:val="22"/>
          <w:lang w:eastAsia="en-US"/>
        </w:rPr>
        <w:t>, podávání</w:t>
      </w:r>
      <w:r w:rsidR="0094674D" w:rsidRPr="00D41DC3">
        <w:rPr>
          <w:rFonts w:ascii="Segoe UI" w:hAnsi="Segoe UI" w:cs="Segoe UI"/>
          <w:sz w:val="22"/>
          <w:szCs w:val="22"/>
          <w:lang w:eastAsia="en-US"/>
        </w:rPr>
        <w:t>m</w:t>
      </w:r>
      <w:r w:rsidRPr="00D41DC3">
        <w:rPr>
          <w:rFonts w:ascii="Segoe UI" w:hAnsi="Segoe UI" w:cs="Segoe UI"/>
          <w:sz w:val="22"/>
          <w:szCs w:val="22"/>
          <w:lang w:eastAsia="en-US"/>
        </w:rPr>
        <w:t xml:space="preserve"> technických informací o </w:t>
      </w:r>
      <w:r w:rsidR="006400B6" w:rsidRPr="00D41DC3">
        <w:rPr>
          <w:rFonts w:ascii="Segoe UI" w:hAnsi="Segoe UI" w:cs="Segoe UI"/>
          <w:sz w:val="22"/>
          <w:szCs w:val="22"/>
          <w:lang w:val="cs-CZ" w:eastAsia="en-US"/>
        </w:rPr>
        <w:t>I</w:t>
      </w:r>
      <w:r w:rsidR="00186D44" w:rsidRPr="00D41DC3">
        <w:rPr>
          <w:rFonts w:ascii="Segoe UI" w:hAnsi="Segoe UI" w:cs="Segoe UI"/>
          <w:sz w:val="22"/>
          <w:szCs w:val="22"/>
          <w:lang w:eastAsia="en-US"/>
        </w:rPr>
        <w:t xml:space="preserve">nfrastruktuře </w:t>
      </w:r>
      <w:r w:rsidRPr="00D41DC3">
        <w:rPr>
          <w:rFonts w:ascii="Segoe UI" w:hAnsi="Segoe UI" w:cs="Segoe UI"/>
          <w:sz w:val="22"/>
          <w:szCs w:val="22"/>
          <w:lang w:eastAsia="en-US"/>
        </w:rPr>
        <w:t>a</w:t>
      </w:r>
      <w:r w:rsidR="003B2FDE">
        <w:rPr>
          <w:rFonts w:ascii="Segoe UI" w:hAnsi="Segoe UI" w:cs="Segoe UI"/>
          <w:sz w:val="22"/>
          <w:szCs w:val="22"/>
          <w:lang w:val="cs-CZ" w:eastAsia="en-US"/>
        </w:rPr>
        <w:t> </w:t>
      </w:r>
      <w:r w:rsidRPr="00D41DC3">
        <w:rPr>
          <w:rFonts w:ascii="Segoe UI" w:hAnsi="Segoe UI" w:cs="Segoe UI"/>
          <w:sz w:val="22"/>
          <w:szCs w:val="22"/>
          <w:lang w:eastAsia="en-US"/>
        </w:rPr>
        <w:t xml:space="preserve">v poskytování </w:t>
      </w:r>
      <w:r w:rsidR="00204FCC">
        <w:rPr>
          <w:rFonts w:ascii="Segoe UI" w:hAnsi="Segoe UI" w:cs="Segoe UI"/>
          <w:sz w:val="22"/>
          <w:szCs w:val="22"/>
          <w:lang w:val="cs-CZ" w:eastAsia="en-US"/>
        </w:rPr>
        <w:t>součinnosti</w:t>
      </w:r>
      <w:r w:rsidR="00204FCC" w:rsidRPr="00D41DC3">
        <w:rPr>
          <w:rFonts w:ascii="Segoe UI" w:hAnsi="Segoe UI" w:cs="Segoe UI"/>
          <w:sz w:val="22"/>
          <w:szCs w:val="22"/>
          <w:lang w:eastAsia="en-US"/>
        </w:rPr>
        <w:t xml:space="preserve"> </w:t>
      </w:r>
      <w:r w:rsidR="00204FCC">
        <w:rPr>
          <w:rFonts w:ascii="Segoe UI" w:hAnsi="Segoe UI" w:cs="Segoe UI"/>
          <w:sz w:val="22"/>
          <w:szCs w:val="22"/>
          <w:lang w:val="cs-CZ" w:eastAsia="en-US"/>
        </w:rPr>
        <w:t>správcům Objednatele</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prostřednictvím vzdáleného přístupu</w:t>
      </w:r>
      <w:r w:rsidR="00107BA6" w:rsidRPr="00D41DC3">
        <w:rPr>
          <w:rFonts w:ascii="Segoe UI" w:hAnsi="Segoe UI" w:cs="Segoe UI"/>
          <w:sz w:val="22"/>
          <w:szCs w:val="22"/>
          <w:lang w:eastAsia="en-US"/>
        </w:rPr>
        <w:t>;</w:t>
      </w:r>
    </w:p>
    <w:p w14:paraId="36DAB689" w14:textId="77777777" w:rsidR="002177DC" w:rsidRPr="00D41DC3" w:rsidRDefault="00107BA6"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poskytování zvýšené uživatelské podpory </w:t>
      </w:r>
      <w:r w:rsidR="00204FCC">
        <w:rPr>
          <w:rFonts w:ascii="Segoe UI" w:hAnsi="Segoe UI" w:cs="Segoe UI"/>
          <w:sz w:val="22"/>
          <w:szCs w:val="22"/>
          <w:lang w:val="cs-CZ" w:eastAsia="en-US"/>
        </w:rPr>
        <w:t xml:space="preserve">správcům Objednatele </w:t>
      </w:r>
      <w:r w:rsidRPr="00D41DC3">
        <w:rPr>
          <w:rFonts w:ascii="Segoe UI" w:hAnsi="Segoe UI" w:cs="Segoe UI"/>
          <w:sz w:val="22"/>
          <w:szCs w:val="22"/>
          <w:lang w:eastAsia="en-US"/>
        </w:rPr>
        <w:t>na vyžádání dle rozsahu a</w:t>
      </w:r>
      <w:r w:rsidR="00D41DC3">
        <w:rPr>
          <w:rFonts w:ascii="Segoe UI" w:hAnsi="Segoe UI" w:cs="Segoe UI"/>
          <w:sz w:val="22"/>
          <w:szCs w:val="22"/>
          <w:lang w:val="cs-CZ" w:eastAsia="en-US"/>
        </w:rPr>
        <w:t> </w:t>
      </w:r>
      <w:r w:rsidRPr="00D41DC3">
        <w:rPr>
          <w:rFonts w:ascii="Segoe UI" w:hAnsi="Segoe UI" w:cs="Segoe UI"/>
          <w:sz w:val="22"/>
          <w:szCs w:val="22"/>
          <w:lang w:eastAsia="en-US"/>
        </w:rPr>
        <w:t>podmínek stanovených v</w:t>
      </w:r>
      <w:r w:rsidR="006400B6" w:rsidRPr="00D41DC3">
        <w:rPr>
          <w:rFonts w:ascii="Segoe UI" w:hAnsi="Segoe UI" w:cs="Segoe UI"/>
          <w:sz w:val="22"/>
          <w:szCs w:val="22"/>
          <w:lang w:eastAsia="en-US"/>
        </w:rPr>
        <w:t> </w:t>
      </w:r>
      <w:r w:rsidR="006400B6" w:rsidRPr="00D41DC3">
        <w:rPr>
          <w:rFonts w:ascii="Segoe UI" w:hAnsi="Segoe UI" w:cs="Segoe UI"/>
          <w:sz w:val="22"/>
          <w:szCs w:val="22"/>
          <w:lang w:val="cs-CZ" w:eastAsia="en-US"/>
        </w:rPr>
        <w:t>Příloze č. 1 této Smlouvy</w:t>
      </w:r>
      <w:r w:rsidR="003B2FDE">
        <w:rPr>
          <w:rFonts w:ascii="Segoe UI" w:hAnsi="Segoe UI" w:cs="Segoe UI"/>
          <w:sz w:val="22"/>
          <w:szCs w:val="22"/>
          <w:lang w:val="cs-CZ" w:eastAsia="en-US"/>
        </w:rPr>
        <w:t xml:space="preserve"> a v Příloze č. 2 této Smlouvy</w:t>
      </w:r>
      <w:r w:rsidRPr="00D41DC3">
        <w:rPr>
          <w:rFonts w:ascii="Segoe UI" w:hAnsi="Segoe UI" w:cs="Segoe UI"/>
          <w:sz w:val="22"/>
          <w:szCs w:val="22"/>
          <w:lang w:eastAsia="en-US"/>
        </w:rPr>
        <w:t>.</w:t>
      </w:r>
    </w:p>
    <w:p w14:paraId="7F99853A" w14:textId="77777777" w:rsidR="00090191" w:rsidRPr="00D41DC3" w:rsidRDefault="00090191" w:rsidP="00621485">
      <w:pPr>
        <w:pStyle w:val="RLTextlnkuslovan"/>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Za účelem poskytování Služeb podpory </w:t>
      </w:r>
      <w:r w:rsidR="002177DC" w:rsidRPr="00D41DC3">
        <w:rPr>
          <w:rFonts w:ascii="Segoe UI" w:hAnsi="Segoe UI" w:cs="Segoe UI"/>
          <w:sz w:val="22"/>
          <w:szCs w:val="22"/>
          <w:lang w:eastAsia="en-US"/>
        </w:rPr>
        <w:t>provozu</w:t>
      </w:r>
      <w:r w:rsidR="00EF7912" w:rsidRPr="00D41DC3">
        <w:rPr>
          <w:rFonts w:ascii="Segoe UI" w:hAnsi="Segoe UI" w:cs="Segoe UI"/>
          <w:sz w:val="22"/>
          <w:szCs w:val="22"/>
          <w:lang w:eastAsia="en-US"/>
        </w:rPr>
        <w:t>,</w:t>
      </w:r>
      <w:r w:rsidRPr="00D41DC3">
        <w:rPr>
          <w:rFonts w:ascii="Segoe UI" w:hAnsi="Segoe UI" w:cs="Segoe UI"/>
          <w:sz w:val="22"/>
          <w:szCs w:val="22"/>
          <w:lang w:eastAsia="en-US"/>
        </w:rPr>
        <w:t xml:space="preserve"> pro příjem </w:t>
      </w:r>
      <w:r w:rsidR="002177DC" w:rsidRPr="00D41DC3">
        <w:rPr>
          <w:rFonts w:ascii="Segoe UI" w:hAnsi="Segoe UI" w:cs="Segoe UI"/>
          <w:sz w:val="22"/>
          <w:szCs w:val="22"/>
          <w:lang w:eastAsia="en-US"/>
        </w:rPr>
        <w:t xml:space="preserve">servisních </w:t>
      </w:r>
      <w:r w:rsidRPr="00D41DC3">
        <w:rPr>
          <w:rFonts w:ascii="Segoe UI" w:hAnsi="Segoe UI" w:cs="Segoe UI"/>
          <w:sz w:val="22"/>
          <w:szCs w:val="22"/>
          <w:lang w:eastAsia="en-US"/>
        </w:rPr>
        <w:t xml:space="preserve">požadavků a </w:t>
      </w:r>
      <w:r w:rsidR="00CF314C" w:rsidRPr="00D41DC3">
        <w:rPr>
          <w:rFonts w:ascii="Segoe UI" w:hAnsi="Segoe UI" w:cs="Segoe UI"/>
          <w:sz w:val="22"/>
          <w:szCs w:val="22"/>
          <w:lang w:eastAsia="en-US"/>
        </w:rPr>
        <w:t xml:space="preserve">příjem </w:t>
      </w:r>
      <w:r w:rsidR="003B2FDE">
        <w:rPr>
          <w:rFonts w:ascii="Segoe UI" w:hAnsi="Segoe UI" w:cs="Segoe UI"/>
          <w:sz w:val="22"/>
          <w:szCs w:val="22"/>
          <w:lang w:val="cs-CZ" w:eastAsia="en-US"/>
        </w:rPr>
        <w:t>z</w:t>
      </w:r>
      <w:r w:rsidR="00CF314C" w:rsidRPr="00D41DC3">
        <w:rPr>
          <w:rFonts w:ascii="Segoe UI" w:hAnsi="Segoe UI" w:cs="Segoe UI"/>
          <w:sz w:val="22"/>
          <w:szCs w:val="22"/>
          <w:lang w:eastAsia="en-US"/>
        </w:rPr>
        <w:t>adání požadavků ve smyslu</w:t>
      </w:r>
      <w:r w:rsidR="00BD2659" w:rsidRPr="00D41DC3">
        <w:rPr>
          <w:rFonts w:ascii="Segoe UI" w:hAnsi="Segoe UI" w:cs="Segoe UI"/>
          <w:sz w:val="22"/>
          <w:szCs w:val="22"/>
          <w:lang w:val="cs-CZ" w:eastAsia="en-US"/>
        </w:rPr>
        <w:t xml:space="preserve"> této </w:t>
      </w:r>
      <w:r w:rsidR="00CF314C" w:rsidRPr="00D41DC3">
        <w:rPr>
          <w:rFonts w:ascii="Segoe UI" w:hAnsi="Segoe UI" w:cs="Segoe UI"/>
          <w:sz w:val="22"/>
          <w:szCs w:val="22"/>
          <w:lang w:eastAsia="en-US"/>
        </w:rPr>
        <w:t>Smlouvy a</w:t>
      </w:r>
      <w:r w:rsidR="00D41DC3">
        <w:rPr>
          <w:rFonts w:ascii="Segoe UI" w:hAnsi="Segoe UI" w:cs="Segoe UI"/>
          <w:sz w:val="22"/>
          <w:szCs w:val="22"/>
          <w:lang w:val="cs-CZ" w:eastAsia="en-US"/>
        </w:rPr>
        <w:t> </w:t>
      </w:r>
      <w:r w:rsidRPr="00D41DC3">
        <w:rPr>
          <w:rFonts w:ascii="Segoe UI" w:hAnsi="Segoe UI" w:cs="Segoe UI"/>
          <w:sz w:val="22"/>
          <w:szCs w:val="22"/>
          <w:lang w:eastAsia="en-US"/>
        </w:rPr>
        <w:t xml:space="preserve">další </w:t>
      </w:r>
      <w:r w:rsidR="00250655" w:rsidRPr="00D41DC3">
        <w:rPr>
          <w:rFonts w:ascii="Segoe UI" w:hAnsi="Segoe UI" w:cs="Segoe UI"/>
          <w:sz w:val="22"/>
          <w:szCs w:val="22"/>
          <w:lang w:eastAsia="en-US"/>
        </w:rPr>
        <w:t xml:space="preserve">případnou </w:t>
      </w:r>
      <w:r w:rsidRPr="00D41DC3">
        <w:rPr>
          <w:rFonts w:ascii="Segoe UI" w:hAnsi="Segoe UI" w:cs="Segoe UI"/>
          <w:sz w:val="22"/>
          <w:szCs w:val="22"/>
          <w:lang w:eastAsia="en-US"/>
        </w:rPr>
        <w:t xml:space="preserve">komunikaci je </w:t>
      </w:r>
      <w:r w:rsidR="00902894" w:rsidRPr="00D41DC3">
        <w:rPr>
          <w:rFonts w:ascii="Segoe UI" w:hAnsi="Segoe UI" w:cs="Segoe UI"/>
          <w:sz w:val="22"/>
          <w:szCs w:val="22"/>
          <w:lang w:eastAsia="en-US"/>
        </w:rPr>
        <w:t>Poskytovatel</w:t>
      </w:r>
      <w:r w:rsidRPr="00D41DC3">
        <w:rPr>
          <w:rFonts w:ascii="Segoe UI" w:hAnsi="Segoe UI" w:cs="Segoe UI"/>
          <w:sz w:val="22"/>
          <w:szCs w:val="22"/>
          <w:lang w:eastAsia="en-US"/>
        </w:rPr>
        <w:t xml:space="preserve"> povinen udržovat po </w:t>
      </w:r>
      <w:r w:rsidR="00E60FB5" w:rsidRPr="00D41DC3">
        <w:rPr>
          <w:rFonts w:ascii="Segoe UI" w:hAnsi="Segoe UI" w:cs="Segoe UI"/>
          <w:sz w:val="22"/>
          <w:szCs w:val="22"/>
          <w:lang w:eastAsia="en-US"/>
        </w:rPr>
        <w:t xml:space="preserve">celou </w:t>
      </w:r>
      <w:r w:rsidRPr="00D41DC3">
        <w:rPr>
          <w:rFonts w:ascii="Segoe UI" w:hAnsi="Segoe UI" w:cs="Segoe UI"/>
          <w:sz w:val="22"/>
          <w:szCs w:val="22"/>
          <w:lang w:eastAsia="en-US"/>
        </w:rPr>
        <w:t xml:space="preserve">dobu </w:t>
      </w:r>
      <w:r w:rsidR="00E60FB5" w:rsidRPr="00D41DC3">
        <w:rPr>
          <w:rFonts w:ascii="Segoe UI" w:hAnsi="Segoe UI" w:cs="Segoe UI"/>
          <w:sz w:val="22"/>
          <w:szCs w:val="22"/>
          <w:lang w:eastAsia="en-US"/>
        </w:rPr>
        <w:t xml:space="preserve">účinnosti této Smlouvy či po dobu poskytování Služeb </w:t>
      </w:r>
      <w:r w:rsidR="002177DC" w:rsidRPr="00D41DC3">
        <w:rPr>
          <w:rFonts w:ascii="Segoe UI" w:hAnsi="Segoe UI" w:cs="Segoe UI"/>
          <w:sz w:val="22"/>
          <w:szCs w:val="22"/>
          <w:lang w:eastAsia="en-US"/>
        </w:rPr>
        <w:t xml:space="preserve">podpory provozu </w:t>
      </w:r>
      <w:r w:rsidR="00934264" w:rsidRPr="00D41DC3">
        <w:rPr>
          <w:rFonts w:ascii="Segoe UI" w:hAnsi="Segoe UI" w:cs="Segoe UI"/>
          <w:sz w:val="22"/>
          <w:szCs w:val="22"/>
          <w:lang w:eastAsia="en-US"/>
        </w:rPr>
        <w:t xml:space="preserve">rozhraní </w:t>
      </w:r>
      <w:r w:rsidR="007A1E3B" w:rsidRPr="00D41DC3">
        <w:rPr>
          <w:rFonts w:ascii="Segoe UI" w:hAnsi="Segoe UI" w:cs="Segoe UI"/>
          <w:sz w:val="22"/>
          <w:szCs w:val="22"/>
          <w:lang w:eastAsia="en-US"/>
        </w:rPr>
        <w:t>(Service Desk)</w:t>
      </w:r>
      <w:r w:rsidR="00204FCC">
        <w:rPr>
          <w:rFonts w:ascii="Segoe UI" w:hAnsi="Segoe UI" w:cs="Segoe UI"/>
          <w:sz w:val="22"/>
          <w:szCs w:val="22"/>
          <w:lang w:val="cs-CZ" w:eastAsia="en-US"/>
        </w:rPr>
        <w:t xml:space="preserve"> a telefonní linku pomoci</w:t>
      </w:r>
      <w:r w:rsidRPr="00D41DC3">
        <w:rPr>
          <w:rFonts w:ascii="Segoe UI" w:hAnsi="Segoe UI" w:cs="Segoe UI"/>
          <w:sz w:val="22"/>
          <w:szCs w:val="22"/>
          <w:lang w:eastAsia="en-US"/>
        </w:rPr>
        <w:t xml:space="preserve">, </w:t>
      </w:r>
      <w:r w:rsidR="00320D34" w:rsidRPr="00D41DC3">
        <w:rPr>
          <w:rFonts w:ascii="Segoe UI" w:hAnsi="Segoe UI" w:cs="Segoe UI"/>
          <w:sz w:val="22"/>
          <w:szCs w:val="22"/>
          <w:lang w:eastAsia="en-US"/>
        </w:rPr>
        <w:t xml:space="preserve">v rámci </w:t>
      </w:r>
      <w:r w:rsidR="00204FCC" w:rsidRPr="00D41DC3">
        <w:rPr>
          <w:rFonts w:ascii="Segoe UI" w:hAnsi="Segoe UI" w:cs="Segoe UI"/>
          <w:sz w:val="22"/>
          <w:szCs w:val="22"/>
          <w:lang w:eastAsia="en-US"/>
        </w:rPr>
        <w:t>kter</w:t>
      </w:r>
      <w:r w:rsidR="00204FCC">
        <w:rPr>
          <w:rFonts w:ascii="Segoe UI" w:hAnsi="Segoe UI" w:cs="Segoe UI"/>
          <w:sz w:val="22"/>
          <w:szCs w:val="22"/>
          <w:lang w:val="cs-CZ" w:eastAsia="en-US"/>
        </w:rPr>
        <w:t>ých</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bud</w:t>
      </w:r>
      <w:r w:rsidR="00320D34" w:rsidRPr="00D41DC3">
        <w:rPr>
          <w:rFonts w:ascii="Segoe UI" w:hAnsi="Segoe UI" w:cs="Segoe UI"/>
          <w:sz w:val="22"/>
          <w:szCs w:val="22"/>
          <w:lang w:eastAsia="en-US"/>
        </w:rPr>
        <w:t>ou moci uživatelé na straně</w:t>
      </w:r>
      <w:r w:rsidRPr="00D41DC3">
        <w:rPr>
          <w:rFonts w:ascii="Segoe UI" w:hAnsi="Segoe UI" w:cs="Segoe UI"/>
          <w:sz w:val="22"/>
          <w:szCs w:val="22"/>
          <w:lang w:eastAsia="en-US"/>
        </w:rPr>
        <w:t xml:space="preserve"> Objednatel</w:t>
      </w:r>
      <w:r w:rsidR="00320D34" w:rsidRPr="00D41DC3">
        <w:rPr>
          <w:rFonts w:ascii="Segoe UI" w:hAnsi="Segoe UI" w:cs="Segoe UI"/>
          <w:sz w:val="22"/>
          <w:szCs w:val="22"/>
          <w:lang w:eastAsia="en-US"/>
        </w:rPr>
        <w:t>e</w:t>
      </w:r>
      <w:r w:rsidRPr="00D41DC3">
        <w:rPr>
          <w:rFonts w:ascii="Segoe UI" w:hAnsi="Segoe UI" w:cs="Segoe UI"/>
          <w:sz w:val="22"/>
          <w:szCs w:val="22"/>
          <w:lang w:eastAsia="en-US"/>
        </w:rPr>
        <w:t xml:space="preserve"> komunikovat </w:t>
      </w:r>
      <w:r w:rsidR="00813AA8" w:rsidRPr="00D41DC3">
        <w:rPr>
          <w:rFonts w:ascii="Segoe UI" w:hAnsi="Segoe UI" w:cs="Segoe UI"/>
          <w:sz w:val="22"/>
          <w:szCs w:val="22"/>
          <w:lang w:eastAsia="en-US"/>
        </w:rPr>
        <w:t>v českém jazyce</w:t>
      </w:r>
      <w:r w:rsidR="003B2FDE">
        <w:rPr>
          <w:rFonts w:ascii="Segoe UI" w:hAnsi="Segoe UI" w:cs="Segoe UI"/>
          <w:sz w:val="22"/>
          <w:szCs w:val="22"/>
          <w:lang w:val="cs-CZ" w:eastAsia="en-US"/>
        </w:rPr>
        <w:t>,</w:t>
      </w:r>
      <w:r w:rsidR="00813AA8" w:rsidRPr="00D41DC3">
        <w:rPr>
          <w:rFonts w:ascii="Segoe UI" w:hAnsi="Segoe UI" w:cs="Segoe UI"/>
          <w:sz w:val="22"/>
          <w:szCs w:val="22"/>
          <w:lang w:eastAsia="en-US"/>
        </w:rPr>
        <w:t xml:space="preserve"> </w:t>
      </w:r>
      <w:r w:rsidRPr="00D41DC3">
        <w:rPr>
          <w:rFonts w:ascii="Segoe UI" w:hAnsi="Segoe UI" w:cs="Segoe UI"/>
          <w:sz w:val="22"/>
          <w:szCs w:val="22"/>
          <w:lang w:eastAsia="en-US"/>
        </w:rPr>
        <w:t xml:space="preserve">a </w:t>
      </w:r>
      <w:r w:rsidR="00204FCC">
        <w:rPr>
          <w:rFonts w:ascii="Segoe UI" w:hAnsi="Segoe UI" w:cs="Segoe UI"/>
          <w:sz w:val="22"/>
          <w:szCs w:val="22"/>
          <w:lang w:val="cs-CZ" w:eastAsia="en-US"/>
        </w:rPr>
        <w:t>kde</w:t>
      </w:r>
      <w:r w:rsidR="00204FCC" w:rsidRPr="00D41DC3">
        <w:rPr>
          <w:rFonts w:ascii="Segoe UI" w:hAnsi="Segoe UI" w:cs="Segoe UI"/>
          <w:sz w:val="22"/>
          <w:szCs w:val="22"/>
          <w:lang w:eastAsia="en-US"/>
        </w:rPr>
        <w:t xml:space="preserve"> </w:t>
      </w:r>
      <w:r w:rsidRPr="00D41DC3">
        <w:rPr>
          <w:rFonts w:ascii="Segoe UI" w:hAnsi="Segoe UI" w:cs="Segoe UI"/>
          <w:sz w:val="22"/>
          <w:szCs w:val="22"/>
          <w:lang w:eastAsia="en-US"/>
        </w:rPr>
        <w:t>bud</w:t>
      </w:r>
      <w:r w:rsidR="00320D34" w:rsidRPr="00D41DC3">
        <w:rPr>
          <w:rFonts w:ascii="Segoe UI" w:hAnsi="Segoe UI" w:cs="Segoe UI"/>
          <w:sz w:val="22"/>
          <w:szCs w:val="22"/>
          <w:lang w:eastAsia="en-US"/>
        </w:rPr>
        <w:t>ou</w:t>
      </w:r>
      <w:r w:rsidRPr="00D41DC3">
        <w:rPr>
          <w:rFonts w:ascii="Segoe UI" w:hAnsi="Segoe UI" w:cs="Segoe UI"/>
          <w:sz w:val="22"/>
          <w:szCs w:val="22"/>
          <w:lang w:eastAsia="en-US"/>
        </w:rPr>
        <w:t xml:space="preserve"> moci </w:t>
      </w:r>
      <w:r w:rsidR="002177DC" w:rsidRPr="00D41DC3">
        <w:rPr>
          <w:rFonts w:ascii="Segoe UI" w:hAnsi="Segoe UI" w:cs="Segoe UI"/>
          <w:sz w:val="22"/>
          <w:szCs w:val="22"/>
          <w:lang w:eastAsia="en-US"/>
        </w:rPr>
        <w:t>formou stanovenou v</w:t>
      </w:r>
      <w:r w:rsidR="00F100CB">
        <w:rPr>
          <w:rFonts w:ascii="Segoe UI" w:hAnsi="Segoe UI" w:cs="Segoe UI"/>
          <w:sz w:val="22"/>
          <w:szCs w:val="22"/>
          <w:lang w:eastAsia="en-US"/>
        </w:rPr>
        <w:t> </w:t>
      </w:r>
      <w:r w:rsidR="00621485" w:rsidRPr="00D41DC3">
        <w:rPr>
          <w:rFonts w:ascii="Segoe UI" w:hAnsi="Segoe UI" w:cs="Segoe UI"/>
          <w:sz w:val="22"/>
          <w:szCs w:val="22"/>
          <w:lang w:val="cs-CZ" w:eastAsia="en-US"/>
        </w:rPr>
        <w:t>Prováděcí</w:t>
      </w:r>
      <w:r w:rsidR="00F100CB">
        <w:rPr>
          <w:rFonts w:ascii="Segoe UI" w:hAnsi="Segoe UI" w:cs="Segoe UI"/>
          <w:sz w:val="22"/>
          <w:szCs w:val="22"/>
          <w:lang w:val="cs-CZ" w:eastAsia="en-US"/>
        </w:rPr>
        <w:t xml:space="preserve"> dokumentaci</w:t>
      </w:r>
      <w:r w:rsidR="00186D44" w:rsidRPr="00D41DC3">
        <w:rPr>
          <w:rFonts w:ascii="Segoe UI" w:hAnsi="Segoe UI" w:cs="Segoe UI"/>
          <w:sz w:val="22"/>
          <w:szCs w:val="22"/>
          <w:lang w:eastAsia="en-US"/>
        </w:rPr>
        <w:t xml:space="preserve"> </w:t>
      </w:r>
      <w:r w:rsidRPr="00D41DC3">
        <w:rPr>
          <w:rFonts w:ascii="Segoe UI" w:hAnsi="Segoe UI" w:cs="Segoe UI"/>
          <w:sz w:val="22"/>
          <w:szCs w:val="22"/>
          <w:lang w:eastAsia="en-US"/>
        </w:rPr>
        <w:t xml:space="preserve">zasílat své </w:t>
      </w:r>
      <w:r w:rsidR="002177DC" w:rsidRPr="00D41DC3">
        <w:rPr>
          <w:rFonts w:ascii="Segoe UI" w:hAnsi="Segoe UI" w:cs="Segoe UI"/>
          <w:sz w:val="22"/>
          <w:szCs w:val="22"/>
          <w:lang w:eastAsia="en-US"/>
        </w:rPr>
        <w:t>servisní</w:t>
      </w:r>
      <w:r w:rsidR="00BD2659" w:rsidRPr="00D41DC3">
        <w:rPr>
          <w:rFonts w:ascii="Segoe UI" w:hAnsi="Segoe UI" w:cs="Segoe UI"/>
          <w:sz w:val="22"/>
          <w:szCs w:val="22"/>
          <w:lang w:val="cs-CZ" w:eastAsia="en-US"/>
        </w:rPr>
        <w:t xml:space="preserve"> požadavky</w:t>
      </w:r>
      <w:r w:rsidRPr="00D41DC3">
        <w:rPr>
          <w:rFonts w:ascii="Segoe UI" w:hAnsi="Segoe UI" w:cs="Segoe UI"/>
          <w:sz w:val="22"/>
          <w:szCs w:val="22"/>
          <w:lang w:eastAsia="en-US"/>
        </w:rPr>
        <w:t>.</w:t>
      </w:r>
      <w:r w:rsidR="00204FCC">
        <w:rPr>
          <w:rFonts w:ascii="Segoe UI" w:hAnsi="Segoe UI" w:cs="Segoe UI"/>
          <w:sz w:val="22"/>
          <w:szCs w:val="22"/>
          <w:lang w:val="cs-CZ" w:eastAsia="en-US"/>
        </w:rPr>
        <w:t xml:space="preserve"> Komunikace na telefonní lin</w:t>
      </w:r>
      <w:r w:rsidR="003B2FDE">
        <w:rPr>
          <w:rFonts w:ascii="Segoe UI" w:hAnsi="Segoe UI" w:cs="Segoe UI"/>
          <w:sz w:val="22"/>
          <w:szCs w:val="22"/>
          <w:lang w:val="cs-CZ" w:eastAsia="en-US"/>
        </w:rPr>
        <w:t>ce</w:t>
      </w:r>
      <w:r w:rsidR="00204FCC">
        <w:rPr>
          <w:rFonts w:ascii="Segoe UI" w:hAnsi="Segoe UI" w:cs="Segoe UI"/>
          <w:sz w:val="22"/>
          <w:szCs w:val="22"/>
          <w:lang w:val="cs-CZ" w:eastAsia="en-US"/>
        </w:rPr>
        <w:t xml:space="preserve"> je za v místě a čase běžné hovorné.</w:t>
      </w:r>
    </w:p>
    <w:p w14:paraId="3F98EBA5" w14:textId="77777777" w:rsidR="00FC17EB" w:rsidRPr="00D41DC3" w:rsidRDefault="00966FBA" w:rsidP="00621485">
      <w:pPr>
        <w:pStyle w:val="RLTextlnkuslovan"/>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Ve vztahu k poskytování Služeb podpory </w:t>
      </w:r>
      <w:r w:rsidR="002177DC" w:rsidRPr="00D41DC3">
        <w:rPr>
          <w:rFonts w:ascii="Segoe UI" w:hAnsi="Segoe UI" w:cs="Segoe UI"/>
          <w:sz w:val="22"/>
          <w:szCs w:val="22"/>
          <w:lang w:eastAsia="en-US"/>
        </w:rPr>
        <w:t xml:space="preserve">provozu </w:t>
      </w:r>
      <w:r w:rsidRPr="00D41DC3">
        <w:rPr>
          <w:rFonts w:ascii="Segoe UI" w:hAnsi="Segoe UI" w:cs="Segoe UI"/>
          <w:sz w:val="22"/>
          <w:szCs w:val="22"/>
          <w:lang w:eastAsia="en-US"/>
        </w:rPr>
        <w:t xml:space="preserve">se </w:t>
      </w:r>
      <w:r w:rsidR="00902894" w:rsidRPr="00D41DC3">
        <w:rPr>
          <w:rFonts w:ascii="Segoe UI" w:hAnsi="Segoe UI" w:cs="Segoe UI"/>
          <w:sz w:val="22"/>
          <w:szCs w:val="22"/>
          <w:lang w:eastAsia="en-US"/>
        </w:rPr>
        <w:t>Poskytovatel</w:t>
      </w:r>
      <w:r w:rsidR="00FC17EB" w:rsidRPr="00D41DC3">
        <w:rPr>
          <w:rFonts w:ascii="Segoe UI" w:hAnsi="Segoe UI" w:cs="Segoe UI"/>
          <w:sz w:val="22"/>
          <w:szCs w:val="22"/>
          <w:lang w:eastAsia="en-US"/>
        </w:rPr>
        <w:t xml:space="preserve"> </w:t>
      </w:r>
      <w:r w:rsidR="009C38C0" w:rsidRPr="00D41DC3">
        <w:rPr>
          <w:rFonts w:ascii="Segoe UI" w:hAnsi="Segoe UI" w:cs="Segoe UI"/>
          <w:sz w:val="22"/>
          <w:szCs w:val="22"/>
          <w:lang w:eastAsia="en-US"/>
        </w:rPr>
        <w:t xml:space="preserve">dále </w:t>
      </w:r>
      <w:r w:rsidR="00FC17EB" w:rsidRPr="00D41DC3">
        <w:rPr>
          <w:rFonts w:ascii="Segoe UI" w:hAnsi="Segoe UI" w:cs="Segoe UI"/>
          <w:sz w:val="22"/>
          <w:szCs w:val="22"/>
          <w:lang w:eastAsia="en-US"/>
        </w:rPr>
        <w:t>zavazuje</w:t>
      </w:r>
      <w:r w:rsidR="00501A76" w:rsidRPr="00D41DC3">
        <w:rPr>
          <w:rFonts w:ascii="Segoe UI" w:hAnsi="Segoe UI" w:cs="Segoe UI"/>
          <w:sz w:val="22"/>
          <w:szCs w:val="22"/>
          <w:lang w:eastAsia="en-US"/>
        </w:rPr>
        <w:t>:</w:t>
      </w:r>
      <w:r w:rsidR="00FC17EB" w:rsidRPr="00D41DC3">
        <w:rPr>
          <w:rFonts w:ascii="Segoe UI" w:hAnsi="Segoe UI" w:cs="Segoe UI"/>
          <w:sz w:val="22"/>
          <w:szCs w:val="22"/>
          <w:lang w:eastAsia="en-US"/>
        </w:rPr>
        <w:t xml:space="preserve"> </w:t>
      </w:r>
    </w:p>
    <w:p w14:paraId="6894F03B" w14:textId="77777777" w:rsidR="009018CB" w:rsidRPr="00D41DC3" w:rsidRDefault="00FC17EB"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udržovat </w:t>
      </w:r>
      <w:r w:rsidR="00DF2D34" w:rsidRPr="00D41DC3">
        <w:rPr>
          <w:rFonts w:ascii="Segoe UI" w:hAnsi="Segoe UI" w:cs="Segoe UI"/>
          <w:sz w:val="22"/>
          <w:szCs w:val="22"/>
          <w:lang w:eastAsia="en-US"/>
        </w:rPr>
        <w:t>vlastní technické prostředky</w:t>
      </w:r>
      <w:r w:rsidR="006B135A" w:rsidRPr="00D41DC3">
        <w:rPr>
          <w:rFonts w:ascii="Segoe UI" w:hAnsi="Segoe UI" w:cs="Segoe UI"/>
          <w:sz w:val="22"/>
          <w:szCs w:val="22"/>
          <w:lang w:eastAsia="en-US"/>
        </w:rPr>
        <w:t>,</w:t>
      </w:r>
      <w:r w:rsidRPr="00D41DC3">
        <w:rPr>
          <w:rFonts w:ascii="Segoe UI" w:hAnsi="Segoe UI" w:cs="Segoe UI"/>
          <w:sz w:val="22"/>
          <w:szCs w:val="22"/>
          <w:lang w:eastAsia="en-US"/>
        </w:rPr>
        <w:t xml:space="preserve"> jež slouží k</w:t>
      </w:r>
      <w:r w:rsidR="009018CB" w:rsidRPr="00D41DC3">
        <w:rPr>
          <w:rFonts w:ascii="Segoe UI" w:hAnsi="Segoe UI" w:cs="Segoe UI"/>
          <w:sz w:val="22"/>
          <w:szCs w:val="22"/>
          <w:lang w:eastAsia="en-US"/>
        </w:rPr>
        <w:t> </w:t>
      </w:r>
      <w:r w:rsidRPr="00D41DC3">
        <w:rPr>
          <w:rFonts w:ascii="Segoe UI" w:hAnsi="Segoe UI" w:cs="Segoe UI"/>
          <w:sz w:val="22"/>
          <w:szCs w:val="22"/>
          <w:lang w:eastAsia="en-US"/>
        </w:rPr>
        <w:t>poskytování Služ</w:t>
      </w:r>
      <w:r w:rsidR="00206DDC" w:rsidRPr="00D41DC3">
        <w:rPr>
          <w:rFonts w:ascii="Segoe UI" w:hAnsi="Segoe UI" w:cs="Segoe UI"/>
          <w:sz w:val="22"/>
          <w:szCs w:val="22"/>
          <w:lang w:eastAsia="en-US"/>
        </w:rPr>
        <w:t>e</w:t>
      </w:r>
      <w:r w:rsidRPr="00D41DC3">
        <w:rPr>
          <w:rFonts w:ascii="Segoe UI" w:hAnsi="Segoe UI" w:cs="Segoe UI"/>
          <w:sz w:val="22"/>
          <w:szCs w:val="22"/>
          <w:lang w:eastAsia="en-US"/>
        </w:rPr>
        <w:t xml:space="preserve">b </w:t>
      </w:r>
      <w:r w:rsidR="00966FBA" w:rsidRPr="00D41DC3">
        <w:rPr>
          <w:rFonts w:ascii="Segoe UI" w:hAnsi="Segoe UI" w:cs="Segoe UI"/>
          <w:sz w:val="22"/>
          <w:szCs w:val="22"/>
          <w:lang w:eastAsia="en-US"/>
        </w:rPr>
        <w:t>podpory</w:t>
      </w:r>
      <w:r w:rsidR="00B90DD6" w:rsidRPr="00D41DC3">
        <w:rPr>
          <w:rFonts w:ascii="Segoe UI" w:hAnsi="Segoe UI" w:cs="Segoe UI"/>
          <w:sz w:val="22"/>
          <w:szCs w:val="22"/>
          <w:lang w:eastAsia="en-US"/>
        </w:rPr>
        <w:t xml:space="preserve"> provozu</w:t>
      </w:r>
      <w:r w:rsidR="00501A76" w:rsidRPr="00D41DC3">
        <w:rPr>
          <w:rFonts w:ascii="Segoe UI" w:hAnsi="Segoe UI" w:cs="Segoe UI"/>
          <w:sz w:val="22"/>
          <w:szCs w:val="22"/>
          <w:lang w:eastAsia="en-US"/>
        </w:rPr>
        <w:t>,</w:t>
      </w:r>
      <w:r w:rsidRPr="00D41DC3">
        <w:rPr>
          <w:rFonts w:ascii="Segoe UI" w:hAnsi="Segoe UI" w:cs="Segoe UI"/>
          <w:sz w:val="22"/>
          <w:szCs w:val="22"/>
          <w:lang w:eastAsia="en-US"/>
        </w:rPr>
        <w:t xml:space="preserve"> ve stavu umožňujícím nepřetržitý provoz</w:t>
      </w:r>
      <w:r w:rsidR="006B135A" w:rsidRPr="00D41DC3">
        <w:rPr>
          <w:rFonts w:ascii="Segoe UI" w:hAnsi="Segoe UI" w:cs="Segoe UI"/>
          <w:sz w:val="22"/>
          <w:szCs w:val="22"/>
          <w:lang w:eastAsia="en-US"/>
        </w:rPr>
        <w:t xml:space="preserve"> a</w:t>
      </w:r>
      <w:r w:rsidR="00D41DC3">
        <w:rPr>
          <w:rFonts w:ascii="Segoe UI" w:hAnsi="Segoe UI" w:cs="Segoe UI"/>
          <w:sz w:val="22"/>
          <w:szCs w:val="22"/>
          <w:lang w:val="cs-CZ" w:eastAsia="en-US"/>
        </w:rPr>
        <w:t> </w:t>
      </w:r>
      <w:r w:rsidR="006B135A" w:rsidRPr="00D41DC3">
        <w:rPr>
          <w:rFonts w:ascii="Segoe UI" w:hAnsi="Segoe UI" w:cs="Segoe UI"/>
          <w:sz w:val="22"/>
          <w:szCs w:val="22"/>
          <w:lang w:eastAsia="en-US"/>
        </w:rPr>
        <w:t>zabezpečení garantované a dohodnuté kvality poskytovaných Služeb</w:t>
      </w:r>
      <w:r w:rsidR="00B90DD6" w:rsidRPr="00D41DC3">
        <w:rPr>
          <w:rFonts w:ascii="Segoe UI" w:hAnsi="Segoe UI" w:cs="Segoe UI"/>
          <w:sz w:val="22"/>
          <w:szCs w:val="22"/>
          <w:lang w:eastAsia="en-US"/>
        </w:rPr>
        <w:t xml:space="preserve"> podpory provozu</w:t>
      </w:r>
      <w:r w:rsidR="00501A76" w:rsidRPr="00D41DC3">
        <w:rPr>
          <w:rFonts w:ascii="Segoe UI" w:hAnsi="Segoe UI" w:cs="Segoe UI"/>
          <w:sz w:val="22"/>
          <w:szCs w:val="22"/>
        </w:rPr>
        <w:t xml:space="preserve"> dle této </w:t>
      </w:r>
      <w:r w:rsidR="0064737D" w:rsidRPr="00D41DC3">
        <w:rPr>
          <w:rFonts w:ascii="Segoe UI" w:hAnsi="Segoe UI" w:cs="Segoe UI"/>
          <w:sz w:val="22"/>
          <w:szCs w:val="22"/>
        </w:rPr>
        <w:t>Smlouvy</w:t>
      </w:r>
      <w:r w:rsidR="00BD2659" w:rsidRPr="00D41DC3">
        <w:rPr>
          <w:rFonts w:ascii="Segoe UI" w:hAnsi="Segoe UI" w:cs="Segoe UI"/>
          <w:sz w:val="22"/>
          <w:szCs w:val="22"/>
          <w:lang w:val="cs-CZ" w:eastAsia="en-US"/>
        </w:rPr>
        <w:t>;</w:t>
      </w:r>
      <w:r w:rsidR="009018CB" w:rsidRPr="00D41DC3">
        <w:rPr>
          <w:rFonts w:ascii="Segoe UI" w:hAnsi="Segoe UI" w:cs="Segoe UI"/>
          <w:sz w:val="22"/>
          <w:szCs w:val="22"/>
          <w:lang w:eastAsia="en-US"/>
        </w:rPr>
        <w:t xml:space="preserve"> </w:t>
      </w:r>
    </w:p>
    <w:p w14:paraId="34D0F8BA" w14:textId="77777777" w:rsidR="00322C7E" w:rsidRPr="00D41DC3" w:rsidRDefault="00AA1F3B" w:rsidP="00621485">
      <w:pPr>
        <w:pStyle w:val="RLTextlnkuslovan"/>
        <w:numPr>
          <w:ilvl w:val="2"/>
          <w:numId w:val="1"/>
        </w:numPr>
        <w:spacing w:before="120" w:line="276" w:lineRule="auto"/>
        <w:rPr>
          <w:rFonts w:ascii="Segoe UI" w:hAnsi="Segoe UI" w:cs="Segoe UI"/>
          <w:sz w:val="22"/>
          <w:szCs w:val="22"/>
          <w:lang w:eastAsia="en-US"/>
        </w:rPr>
      </w:pPr>
      <w:r w:rsidRPr="00D41DC3">
        <w:rPr>
          <w:rFonts w:ascii="Segoe UI" w:hAnsi="Segoe UI" w:cs="Segoe UI"/>
          <w:sz w:val="22"/>
          <w:szCs w:val="22"/>
          <w:lang w:eastAsia="en-US"/>
        </w:rPr>
        <w:t xml:space="preserve">přijmout potřebná </w:t>
      </w:r>
      <w:r w:rsidR="00B90DD6" w:rsidRPr="00D41DC3">
        <w:rPr>
          <w:rFonts w:ascii="Segoe UI" w:hAnsi="Segoe UI" w:cs="Segoe UI"/>
          <w:sz w:val="22"/>
          <w:szCs w:val="22"/>
          <w:lang w:eastAsia="en-US"/>
        </w:rPr>
        <w:t xml:space="preserve">technická a věcná </w:t>
      </w:r>
      <w:r w:rsidRPr="00D41DC3">
        <w:rPr>
          <w:rFonts w:ascii="Segoe UI" w:hAnsi="Segoe UI" w:cs="Segoe UI"/>
          <w:sz w:val="22"/>
          <w:szCs w:val="22"/>
          <w:lang w:eastAsia="en-US"/>
        </w:rPr>
        <w:t xml:space="preserve">opatření tak, aby byla zajištěna integrita, důvěrnost a dostupnost uložených dat v souladu s účelem této Smlouvy; </w:t>
      </w:r>
    </w:p>
    <w:p w14:paraId="4FE2C39F" w14:textId="77777777" w:rsidR="00FC17EB" w:rsidRPr="00D41DC3" w:rsidRDefault="00FC17EB" w:rsidP="00621485">
      <w:pPr>
        <w:pStyle w:val="RLTextlnkuslovan"/>
        <w:numPr>
          <w:ilvl w:val="2"/>
          <w:numId w:val="1"/>
        </w:numPr>
        <w:spacing w:before="120" w:line="276" w:lineRule="auto"/>
        <w:rPr>
          <w:rFonts w:ascii="Segoe UI" w:hAnsi="Segoe UI" w:cs="Segoe UI"/>
          <w:sz w:val="22"/>
          <w:szCs w:val="22"/>
          <w:lang w:eastAsia="en-US"/>
        </w:rPr>
      </w:pPr>
      <w:bookmarkStart w:id="93" w:name="_Ref372629444"/>
      <w:r w:rsidRPr="00D41DC3">
        <w:rPr>
          <w:rFonts w:ascii="Segoe UI" w:hAnsi="Segoe UI" w:cs="Segoe UI"/>
          <w:sz w:val="22"/>
          <w:szCs w:val="22"/>
          <w:lang w:eastAsia="en-US"/>
        </w:rPr>
        <w:t xml:space="preserve">písemně oznámit </w:t>
      </w:r>
      <w:r w:rsidR="00E0245B" w:rsidRPr="00D41DC3">
        <w:rPr>
          <w:rFonts w:ascii="Segoe UI" w:hAnsi="Segoe UI" w:cs="Segoe UI"/>
          <w:sz w:val="22"/>
          <w:szCs w:val="22"/>
          <w:lang w:eastAsia="en-US"/>
        </w:rPr>
        <w:t xml:space="preserve">Objednateli </w:t>
      </w:r>
      <w:r w:rsidR="007846BC" w:rsidRPr="00D41DC3">
        <w:rPr>
          <w:rFonts w:ascii="Segoe UI" w:hAnsi="Segoe UI" w:cs="Segoe UI"/>
          <w:sz w:val="22"/>
          <w:szCs w:val="22"/>
          <w:lang w:eastAsia="en-US"/>
        </w:rPr>
        <w:t xml:space="preserve">požadovaný </w:t>
      </w:r>
      <w:r w:rsidRPr="00D41DC3">
        <w:rPr>
          <w:rFonts w:ascii="Segoe UI" w:hAnsi="Segoe UI" w:cs="Segoe UI"/>
          <w:sz w:val="22"/>
          <w:szCs w:val="22"/>
          <w:lang w:eastAsia="en-US"/>
        </w:rPr>
        <w:t xml:space="preserve">termín a rozsah </w:t>
      </w:r>
      <w:r w:rsidR="0064737D" w:rsidRPr="00D41DC3">
        <w:rPr>
          <w:rFonts w:ascii="Segoe UI" w:hAnsi="Segoe UI" w:cs="Segoe UI"/>
          <w:sz w:val="22"/>
          <w:szCs w:val="22"/>
          <w:lang w:eastAsia="en-US"/>
        </w:rPr>
        <w:t xml:space="preserve">odstávky </w:t>
      </w:r>
      <w:r w:rsidR="00BD2659" w:rsidRPr="00D41DC3">
        <w:rPr>
          <w:rFonts w:ascii="Segoe UI" w:hAnsi="Segoe UI" w:cs="Segoe UI"/>
          <w:sz w:val="22"/>
          <w:szCs w:val="22"/>
          <w:lang w:val="cs-CZ" w:eastAsia="en-US"/>
        </w:rPr>
        <w:t>I</w:t>
      </w:r>
      <w:r w:rsidR="00B6608F" w:rsidRPr="00D41DC3">
        <w:rPr>
          <w:rFonts w:ascii="Segoe UI" w:hAnsi="Segoe UI" w:cs="Segoe UI"/>
          <w:sz w:val="22"/>
          <w:szCs w:val="22"/>
          <w:lang w:eastAsia="en-US"/>
        </w:rPr>
        <w:t>nfrastruktury</w:t>
      </w:r>
      <w:r w:rsidR="0064737D" w:rsidRPr="00D41DC3">
        <w:rPr>
          <w:rFonts w:ascii="Segoe UI" w:hAnsi="Segoe UI" w:cs="Segoe UI"/>
          <w:sz w:val="22"/>
          <w:szCs w:val="22"/>
          <w:lang w:eastAsia="en-US"/>
        </w:rPr>
        <w:t xml:space="preserve"> a </w:t>
      </w:r>
      <w:r w:rsidR="00FA14EF" w:rsidRPr="00D41DC3">
        <w:rPr>
          <w:rFonts w:ascii="Segoe UI" w:hAnsi="Segoe UI" w:cs="Segoe UI"/>
          <w:sz w:val="22"/>
          <w:szCs w:val="22"/>
          <w:lang w:eastAsia="en-US"/>
        </w:rPr>
        <w:t xml:space="preserve">též </w:t>
      </w:r>
      <w:r w:rsidR="007846BC" w:rsidRPr="00D41DC3">
        <w:rPr>
          <w:rFonts w:ascii="Segoe UI" w:hAnsi="Segoe UI" w:cs="Segoe UI"/>
          <w:sz w:val="22"/>
          <w:szCs w:val="22"/>
          <w:lang w:eastAsia="en-US"/>
        </w:rPr>
        <w:t xml:space="preserve">požadované termíny </w:t>
      </w:r>
      <w:r w:rsidRPr="00D41DC3">
        <w:rPr>
          <w:rFonts w:ascii="Segoe UI" w:hAnsi="Segoe UI" w:cs="Segoe UI"/>
          <w:sz w:val="22"/>
          <w:szCs w:val="22"/>
          <w:lang w:eastAsia="en-US"/>
        </w:rPr>
        <w:t>výluk</w:t>
      </w:r>
      <w:r w:rsidR="00B90DD6" w:rsidRPr="00D41DC3">
        <w:rPr>
          <w:rFonts w:ascii="Segoe UI" w:hAnsi="Segoe UI" w:cs="Segoe UI"/>
          <w:sz w:val="22"/>
          <w:szCs w:val="22"/>
          <w:lang w:eastAsia="en-US"/>
        </w:rPr>
        <w:t>y</w:t>
      </w:r>
      <w:r w:rsidRPr="00D41DC3">
        <w:rPr>
          <w:rFonts w:ascii="Segoe UI" w:hAnsi="Segoe UI" w:cs="Segoe UI"/>
          <w:sz w:val="22"/>
          <w:szCs w:val="22"/>
          <w:lang w:eastAsia="en-US"/>
        </w:rPr>
        <w:t xml:space="preserve"> </w:t>
      </w:r>
      <w:r w:rsidR="003C6BCE" w:rsidRPr="00D41DC3">
        <w:rPr>
          <w:rFonts w:ascii="Segoe UI" w:hAnsi="Segoe UI" w:cs="Segoe UI"/>
          <w:sz w:val="22"/>
          <w:szCs w:val="22"/>
          <w:lang w:eastAsia="en-US"/>
        </w:rPr>
        <w:t>S</w:t>
      </w:r>
      <w:r w:rsidRPr="00D41DC3">
        <w:rPr>
          <w:rFonts w:ascii="Segoe UI" w:hAnsi="Segoe UI" w:cs="Segoe UI"/>
          <w:sz w:val="22"/>
          <w:szCs w:val="22"/>
          <w:lang w:eastAsia="en-US"/>
        </w:rPr>
        <w:t>lužby</w:t>
      </w:r>
      <w:r w:rsidR="003C6BCE" w:rsidRPr="00D41DC3">
        <w:rPr>
          <w:rFonts w:ascii="Segoe UI" w:hAnsi="Segoe UI" w:cs="Segoe UI"/>
          <w:sz w:val="22"/>
          <w:szCs w:val="22"/>
          <w:lang w:eastAsia="en-US"/>
        </w:rPr>
        <w:t xml:space="preserve"> podpory</w:t>
      </w:r>
      <w:r w:rsidRPr="00D41DC3">
        <w:rPr>
          <w:rFonts w:ascii="Segoe UI" w:hAnsi="Segoe UI" w:cs="Segoe UI"/>
          <w:sz w:val="22"/>
          <w:szCs w:val="22"/>
          <w:lang w:eastAsia="en-US"/>
        </w:rPr>
        <w:t xml:space="preserve"> </w:t>
      </w:r>
      <w:r w:rsidR="00B90DD6" w:rsidRPr="00D41DC3">
        <w:rPr>
          <w:rFonts w:ascii="Segoe UI" w:hAnsi="Segoe UI" w:cs="Segoe UI"/>
          <w:sz w:val="22"/>
          <w:szCs w:val="22"/>
          <w:lang w:eastAsia="en-US"/>
        </w:rPr>
        <w:t xml:space="preserve">provozu </w:t>
      </w:r>
      <w:r w:rsidRPr="00D41DC3">
        <w:rPr>
          <w:rFonts w:ascii="Segoe UI" w:hAnsi="Segoe UI" w:cs="Segoe UI"/>
          <w:sz w:val="22"/>
          <w:szCs w:val="22"/>
          <w:lang w:eastAsia="en-US"/>
        </w:rPr>
        <w:t>prováděné za účelem plánované údržby</w:t>
      </w:r>
      <w:r w:rsidR="0064737D" w:rsidRPr="00D41DC3">
        <w:rPr>
          <w:rFonts w:ascii="Segoe UI" w:hAnsi="Segoe UI" w:cs="Segoe UI"/>
          <w:sz w:val="22"/>
          <w:szCs w:val="22"/>
          <w:lang w:eastAsia="en-US"/>
        </w:rPr>
        <w:t xml:space="preserve"> </w:t>
      </w:r>
      <w:r w:rsidR="00BD2659" w:rsidRPr="00D41DC3">
        <w:rPr>
          <w:rFonts w:ascii="Segoe UI" w:hAnsi="Segoe UI" w:cs="Segoe UI"/>
          <w:sz w:val="22"/>
          <w:szCs w:val="22"/>
          <w:lang w:val="cs-CZ" w:eastAsia="en-US"/>
        </w:rPr>
        <w:t>I</w:t>
      </w:r>
      <w:r w:rsidR="00B6608F" w:rsidRPr="00D41DC3">
        <w:rPr>
          <w:rFonts w:ascii="Segoe UI" w:hAnsi="Segoe UI" w:cs="Segoe UI"/>
          <w:sz w:val="22"/>
          <w:szCs w:val="22"/>
          <w:lang w:eastAsia="en-US"/>
        </w:rPr>
        <w:t>nfrastruktury</w:t>
      </w:r>
      <w:r w:rsidR="00322C7E" w:rsidRPr="00D41DC3">
        <w:rPr>
          <w:rFonts w:ascii="Segoe UI" w:hAnsi="Segoe UI" w:cs="Segoe UI"/>
          <w:sz w:val="22"/>
          <w:szCs w:val="22"/>
          <w:lang w:eastAsia="en-US"/>
        </w:rPr>
        <w:t xml:space="preserve"> </w:t>
      </w:r>
      <w:r w:rsidR="0064737D" w:rsidRPr="00D41DC3">
        <w:rPr>
          <w:rFonts w:ascii="Segoe UI" w:hAnsi="Segoe UI" w:cs="Segoe UI"/>
          <w:sz w:val="22"/>
          <w:szCs w:val="22"/>
          <w:lang w:eastAsia="en-US"/>
        </w:rPr>
        <w:t>(dále jen jako „</w:t>
      </w:r>
      <w:r w:rsidR="0064737D" w:rsidRPr="00D41DC3">
        <w:rPr>
          <w:rFonts w:ascii="Segoe UI" w:hAnsi="Segoe UI" w:cs="Segoe UI"/>
          <w:b/>
          <w:sz w:val="22"/>
          <w:szCs w:val="22"/>
          <w:lang w:eastAsia="en-US"/>
        </w:rPr>
        <w:t xml:space="preserve">odstávka </w:t>
      </w:r>
      <w:r w:rsidR="00B6608F" w:rsidRPr="00D41DC3">
        <w:rPr>
          <w:rFonts w:ascii="Segoe UI" w:hAnsi="Segoe UI" w:cs="Segoe UI"/>
          <w:b/>
          <w:sz w:val="22"/>
          <w:szCs w:val="22"/>
          <w:lang w:eastAsia="en-US"/>
        </w:rPr>
        <w:t>Infrastruktury</w:t>
      </w:r>
      <w:r w:rsidR="0064737D" w:rsidRPr="00D41DC3">
        <w:rPr>
          <w:rFonts w:ascii="Segoe UI" w:hAnsi="Segoe UI" w:cs="Segoe UI"/>
          <w:sz w:val="22"/>
          <w:szCs w:val="22"/>
          <w:lang w:eastAsia="en-US"/>
        </w:rPr>
        <w:t>“)</w:t>
      </w:r>
      <w:r w:rsidR="00E0245B" w:rsidRPr="00D41DC3">
        <w:rPr>
          <w:rFonts w:ascii="Segoe UI" w:hAnsi="Segoe UI" w:cs="Segoe UI"/>
          <w:sz w:val="22"/>
          <w:szCs w:val="22"/>
          <w:lang w:eastAsia="en-US"/>
        </w:rPr>
        <w:t xml:space="preserve">, alespoň </w:t>
      </w:r>
      <w:r w:rsidR="007D1154" w:rsidRPr="00D41DC3">
        <w:rPr>
          <w:rFonts w:ascii="Segoe UI" w:hAnsi="Segoe UI" w:cs="Segoe UI"/>
          <w:sz w:val="22"/>
          <w:szCs w:val="22"/>
          <w:lang w:eastAsia="en-US"/>
        </w:rPr>
        <w:t>10</w:t>
      </w:r>
      <w:r w:rsidR="008E1E5F" w:rsidRPr="00D41DC3">
        <w:rPr>
          <w:rFonts w:ascii="Segoe UI" w:hAnsi="Segoe UI" w:cs="Segoe UI"/>
          <w:sz w:val="22"/>
          <w:szCs w:val="22"/>
          <w:lang w:eastAsia="en-US"/>
        </w:rPr>
        <w:t xml:space="preserve"> pracovních dnů </w:t>
      </w:r>
      <w:r w:rsidR="00E0245B" w:rsidRPr="00D41DC3">
        <w:rPr>
          <w:rFonts w:ascii="Segoe UI" w:hAnsi="Segoe UI" w:cs="Segoe UI"/>
          <w:sz w:val="22"/>
          <w:szCs w:val="22"/>
          <w:lang w:eastAsia="en-US"/>
        </w:rPr>
        <w:t>předem</w:t>
      </w:r>
      <w:r w:rsidR="007D1154" w:rsidRPr="00D41DC3">
        <w:rPr>
          <w:rFonts w:ascii="Segoe UI" w:hAnsi="Segoe UI" w:cs="Segoe UI"/>
          <w:sz w:val="22"/>
          <w:szCs w:val="22"/>
          <w:lang w:eastAsia="en-US"/>
        </w:rPr>
        <w:t xml:space="preserve">. Odstávka </w:t>
      </w:r>
      <w:r w:rsidR="00331F1D">
        <w:rPr>
          <w:rFonts w:ascii="Segoe UI" w:hAnsi="Segoe UI" w:cs="Segoe UI"/>
          <w:sz w:val="22"/>
          <w:szCs w:val="22"/>
          <w:lang w:val="cs-CZ" w:eastAsia="en-US"/>
        </w:rPr>
        <w:t>I</w:t>
      </w:r>
      <w:r w:rsidR="00B6608F" w:rsidRPr="00D41DC3">
        <w:rPr>
          <w:rFonts w:ascii="Segoe UI" w:hAnsi="Segoe UI" w:cs="Segoe UI"/>
          <w:sz w:val="22"/>
          <w:szCs w:val="22"/>
          <w:lang w:eastAsia="en-US"/>
        </w:rPr>
        <w:t>nfrastruktury</w:t>
      </w:r>
      <w:r w:rsidR="007D1154" w:rsidRPr="00D41DC3">
        <w:rPr>
          <w:rFonts w:ascii="Segoe UI" w:hAnsi="Segoe UI" w:cs="Segoe UI"/>
          <w:sz w:val="22"/>
          <w:szCs w:val="22"/>
          <w:lang w:eastAsia="en-US"/>
        </w:rPr>
        <w:t xml:space="preserve"> je možná pouze se souhlasem Objednatele</w:t>
      </w:r>
      <w:r w:rsidR="00E0245B" w:rsidRPr="00D41DC3">
        <w:rPr>
          <w:rFonts w:ascii="Segoe UI" w:hAnsi="Segoe UI" w:cs="Segoe UI"/>
          <w:sz w:val="22"/>
          <w:szCs w:val="22"/>
          <w:lang w:eastAsia="en-US"/>
        </w:rPr>
        <w:t>. Objednate</w:t>
      </w:r>
      <w:r w:rsidR="00966FBA" w:rsidRPr="00D41DC3">
        <w:rPr>
          <w:rFonts w:ascii="Segoe UI" w:hAnsi="Segoe UI" w:cs="Segoe UI"/>
          <w:sz w:val="22"/>
          <w:szCs w:val="22"/>
          <w:lang w:eastAsia="en-US"/>
        </w:rPr>
        <w:t>l</w:t>
      </w:r>
      <w:r w:rsidR="00E0245B" w:rsidRPr="00D41DC3">
        <w:rPr>
          <w:rFonts w:ascii="Segoe UI" w:hAnsi="Segoe UI" w:cs="Segoe UI"/>
          <w:sz w:val="22"/>
          <w:szCs w:val="22"/>
          <w:lang w:eastAsia="en-US"/>
        </w:rPr>
        <w:t xml:space="preserve"> se zavazuje, že svůj souhlas nebude bezdůvodně odpírat. Pokud nebude souhlas udělen ve vztahu ke konkrétnímu </w:t>
      </w:r>
      <w:r w:rsidR="00966FBA" w:rsidRPr="00D41DC3">
        <w:rPr>
          <w:rFonts w:ascii="Segoe UI" w:hAnsi="Segoe UI" w:cs="Segoe UI"/>
          <w:sz w:val="22"/>
          <w:szCs w:val="22"/>
          <w:lang w:eastAsia="en-US"/>
        </w:rPr>
        <w:t>termínu</w:t>
      </w:r>
      <w:r w:rsidR="00E0245B" w:rsidRPr="00D41DC3">
        <w:rPr>
          <w:rFonts w:ascii="Segoe UI" w:hAnsi="Segoe UI" w:cs="Segoe UI"/>
          <w:sz w:val="22"/>
          <w:szCs w:val="22"/>
          <w:lang w:eastAsia="en-US"/>
        </w:rPr>
        <w:t xml:space="preserve">, není </w:t>
      </w:r>
      <w:r w:rsidR="00902894" w:rsidRPr="00D41DC3">
        <w:rPr>
          <w:rFonts w:ascii="Segoe UI" w:hAnsi="Segoe UI" w:cs="Segoe UI"/>
          <w:sz w:val="22"/>
          <w:szCs w:val="22"/>
          <w:lang w:eastAsia="en-US"/>
        </w:rPr>
        <w:t>Poskytovatel</w:t>
      </w:r>
      <w:r w:rsidR="00E0245B" w:rsidRPr="00D41DC3">
        <w:rPr>
          <w:rFonts w:ascii="Segoe UI" w:hAnsi="Segoe UI" w:cs="Segoe UI"/>
          <w:sz w:val="22"/>
          <w:szCs w:val="22"/>
          <w:lang w:eastAsia="en-US"/>
        </w:rPr>
        <w:t xml:space="preserve"> oprávněn </w:t>
      </w:r>
      <w:r w:rsidR="0064737D" w:rsidRPr="00D41DC3">
        <w:rPr>
          <w:rFonts w:ascii="Segoe UI" w:hAnsi="Segoe UI" w:cs="Segoe UI"/>
          <w:sz w:val="22"/>
          <w:szCs w:val="22"/>
          <w:lang w:eastAsia="en-US"/>
        </w:rPr>
        <w:t xml:space="preserve">takovouto odstávku </w:t>
      </w:r>
      <w:r w:rsidR="0085345D">
        <w:rPr>
          <w:rFonts w:ascii="Segoe UI" w:hAnsi="Segoe UI" w:cs="Segoe UI"/>
          <w:sz w:val="22"/>
          <w:szCs w:val="22"/>
          <w:lang w:val="cs-CZ" w:eastAsia="en-US"/>
        </w:rPr>
        <w:t>I</w:t>
      </w:r>
      <w:r w:rsidR="0085345D" w:rsidRPr="00D41DC3">
        <w:rPr>
          <w:rFonts w:ascii="Segoe UI" w:hAnsi="Segoe UI" w:cs="Segoe UI"/>
          <w:sz w:val="22"/>
          <w:szCs w:val="22"/>
          <w:lang w:eastAsia="en-US"/>
        </w:rPr>
        <w:t xml:space="preserve">nfrastruktury </w:t>
      </w:r>
      <w:r w:rsidR="00E0245B" w:rsidRPr="00D41DC3">
        <w:rPr>
          <w:rFonts w:ascii="Segoe UI" w:hAnsi="Segoe UI" w:cs="Segoe UI"/>
          <w:sz w:val="22"/>
          <w:szCs w:val="22"/>
          <w:lang w:eastAsia="en-US"/>
        </w:rPr>
        <w:t>provést a</w:t>
      </w:r>
      <w:r w:rsidR="00966FBA" w:rsidRPr="00D41DC3">
        <w:rPr>
          <w:rFonts w:ascii="Segoe UI" w:hAnsi="Segoe UI" w:cs="Segoe UI"/>
          <w:sz w:val="22"/>
          <w:szCs w:val="22"/>
          <w:lang w:eastAsia="en-US"/>
        </w:rPr>
        <w:t xml:space="preserve"> </w:t>
      </w:r>
      <w:r w:rsidR="00E0245B" w:rsidRPr="00D41DC3">
        <w:rPr>
          <w:rFonts w:ascii="Segoe UI" w:hAnsi="Segoe UI" w:cs="Segoe UI"/>
          <w:sz w:val="22"/>
          <w:szCs w:val="22"/>
          <w:lang w:eastAsia="en-US"/>
        </w:rPr>
        <w:t xml:space="preserve">Objednatel je povinen </w:t>
      </w:r>
      <w:r w:rsidR="00966FBA" w:rsidRPr="00D41DC3">
        <w:rPr>
          <w:rFonts w:ascii="Segoe UI" w:hAnsi="Segoe UI" w:cs="Segoe UI"/>
          <w:sz w:val="22"/>
          <w:szCs w:val="22"/>
          <w:lang w:eastAsia="en-US"/>
        </w:rPr>
        <w:t>bezodkladně</w:t>
      </w:r>
      <w:r w:rsidR="00E0245B" w:rsidRPr="00D41DC3">
        <w:rPr>
          <w:rFonts w:ascii="Segoe UI" w:hAnsi="Segoe UI" w:cs="Segoe UI"/>
          <w:sz w:val="22"/>
          <w:szCs w:val="22"/>
          <w:lang w:eastAsia="en-US"/>
        </w:rPr>
        <w:t xml:space="preserve"> navrhnou</w:t>
      </w:r>
      <w:r w:rsidR="00496B05" w:rsidRPr="00D41DC3">
        <w:rPr>
          <w:rFonts w:ascii="Segoe UI" w:hAnsi="Segoe UI" w:cs="Segoe UI"/>
          <w:sz w:val="22"/>
          <w:szCs w:val="22"/>
          <w:lang w:eastAsia="en-US"/>
        </w:rPr>
        <w:t>t</w:t>
      </w:r>
      <w:r w:rsidR="00E0245B" w:rsidRPr="00D41DC3">
        <w:rPr>
          <w:rFonts w:ascii="Segoe UI" w:hAnsi="Segoe UI" w:cs="Segoe UI"/>
          <w:sz w:val="22"/>
          <w:szCs w:val="22"/>
          <w:lang w:eastAsia="en-US"/>
        </w:rPr>
        <w:t xml:space="preserve"> nový termín pro provedení údržby</w:t>
      </w:r>
      <w:r w:rsidR="00322C7E" w:rsidRPr="00D41DC3">
        <w:rPr>
          <w:rFonts w:ascii="Segoe UI" w:hAnsi="Segoe UI" w:cs="Segoe UI"/>
          <w:sz w:val="22"/>
          <w:szCs w:val="22"/>
          <w:lang w:eastAsia="en-US"/>
        </w:rPr>
        <w:t xml:space="preserve"> </w:t>
      </w:r>
      <w:r w:rsidR="00BD2659" w:rsidRPr="00D41DC3">
        <w:rPr>
          <w:rFonts w:ascii="Segoe UI" w:hAnsi="Segoe UI" w:cs="Segoe UI"/>
          <w:sz w:val="22"/>
          <w:szCs w:val="22"/>
          <w:lang w:val="cs-CZ" w:eastAsia="en-US"/>
        </w:rPr>
        <w:t>I</w:t>
      </w:r>
      <w:r w:rsidR="00B6608F" w:rsidRPr="00D41DC3">
        <w:rPr>
          <w:rFonts w:ascii="Segoe UI" w:hAnsi="Segoe UI" w:cs="Segoe UI"/>
          <w:sz w:val="22"/>
          <w:szCs w:val="22"/>
          <w:lang w:eastAsia="en-US"/>
        </w:rPr>
        <w:t>nfrastruktury</w:t>
      </w:r>
      <w:r w:rsidR="00E0245B" w:rsidRPr="00D41DC3">
        <w:rPr>
          <w:rFonts w:ascii="Segoe UI" w:hAnsi="Segoe UI" w:cs="Segoe UI"/>
          <w:sz w:val="22"/>
          <w:szCs w:val="22"/>
          <w:lang w:eastAsia="en-US"/>
        </w:rPr>
        <w:t xml:space="preserve">. Takto sjednaná doba </w:t>
      </w:r>
      <w:r w:rsidR="00FA14EF" w:rsidRPr="00D41DC3">
        <w:rPr>
          <w:rFonts w:ascii="Segoe UI" w:hAnsi="Segoe UI" w:cs="Segoe UI"/>
          <w:sz w:val="22"/>
          <w:szCs w:val="22"/>
          <w:lang w:eastAsia="en-US"/>
        </w:rPr>
        <w:t xml:space="preserve">odstávky </w:t>
      </w:r>
      <w:r w:rsidR="00BD2659" w:rsidRPr="00D41DC3">
        <w:rPr>
          <w:rFonts w:ascii="Segoe UI" w:hAnsi="Segoe UI" w:cs="Segoe UI"/>
          <w:sz w:val="22"/>
          <w:szCs w:val="22"/>
          <w:lang w:val="cs-CZ" w:eastAsia="en-US"/>
        </w:rPr>
        <w:t>I</w:t>
      </w:r>
      <w:r w:rsidR="00B6608F" w:rsidRPr="00D41DC3">
        <w:rPr>
          <w:rFonts w:ascii="Segoe UI" w:hAnsi="Segoe UI" w:cs="Segoe UI"/>
          <w:sz w:val="22"/>
          <w:szCs w:val="22"/>
          <w:lang w:eastAsia="en-US"/>
        </w:rPr>
        <w:t>nfrastruktury</w:t>
      </w:r>
      <w:r w:rsidR="00FA14EF" w:rsidRPr="00D41DC3">
        <w:rPr>
          <w:rFonts w:ascii="Segoe UI" w:hAnsi="Segoe UI" w:cs="Segoe UI"/>
          <w:sz w:val="22"/>
          <w:szCs w:val="22"/>
          <w:lang w:eastAsia="en-US"/>
        </w:rPr>
        <w:t xml:space="preserve"> </w:t>
      </w:r>
      <w:r w:rsidR="00E0245B" w:rsidRPr="00D41DC3">
        <w:rPr>
          <w:rFonts w:ascii="Segoe UI" w:hAnsi="Segoe UI" w:cs="Segoe UI"/>
          <w:sz w:val="22"/>
          <w:szCs w:val="22"/>
          <w:lang w:eastAsia="en-US"/>
        </w:rPr>
        <w:t>se nezapočítáv</w:t>
      </w:r>
      <w:r w:rsidR="00523F73" w:rsidRPr="00D41DC3">
        <w:rPr>
          <w:rFonts w:ascii="Segoe UI" w:hAnsi="Segoe UI" w:cs="Segoe UI"/>
          <w:sz w:val="22"/>
          <w:szCs w:val="22"/>
          <w:lang w:eastAsia="en-US"/>
        </w:rPr>
        <w:t>á</w:t>
      </w:r>
      <w:r w:rsidR="00E0245B" w:rsidRPr="00D41DC3">
        <w:rPr>
          <w:rFonts w:ascii="Segoe UI" w:hAnsi="Segoe UI" w:cs="Segoe UI"/>
          <w:sz w:val="22"/>
          <w:szCs w:val="22"/>
          <w:lang w:eastAsia="en-US"/>
        </w:rPr>
        <w:t xml:space="preserve"> do procentuální dostupnosti Služby podpory</w:t>
      </w:r>
      <w:r w:rsidR="00322C7E" w:rsidRPr="00D41DC3">
        <w:rPr>
          <w:rFonts w:ascii="Segoe UI" w:hAnsi="Segoe UI" w:cs="Segoe UI"/>
          <w:sz w:val="22"/>
          <w:szCs w:val="22"/>
          <w:lang w:eastAsia="en-US"/>
        </w:rPr>
        <w:t xml:space="preserve"> provozu</w:t>
      </w:r>
      <w:r w:rsidR="00E0245B" w:rsidRPr="00D41DC3">
        <w:rPr>
          <w:rFonts w:ascii="Segoe UI" w:hAnsi="Segoe UI" w:cs="Segoe UI"/>
          <w:sz w:val="22"/>
          <w:szCs w:val="22"/>
          <w:lang w:eastAsia="en-US"/>
        </w:rPr>
        <w:t xml:space="preserve">. </w:t>
      </w:r>
      <w:r w:rsidR="008943A5" w:rsidRPr="00D41DC3">
        <w:rPr>
          <w:rFonts w:ascii="Segoe UI" w:hAnsi="Segoe UI" w:cs="Segoe UI"/>
          <w:sz w:val="22"/>
          <w:szCs w:val="22"/>
          <w:lang w:eastAsia="en-US"/>
        </w:rPr>
        <w:t xml:space="preserve">Další podmínky doby odstávky </w:t>
      </w:r>
      <w:r w:rsidR="00BD2659" w:rsidRPr="00D41DC3">
        <w:rPr>
          <w:rFonts w:ascii="Segoe UI" w:hAnsi="Segoe UI" w:cs="Segoe UI"/>
          <w:sz w:val="22"/>
          <w:szCs w:val="22"/>
          <w:lang w:val="cs-CZ" w:eastAsia="en-US"/>
        </w:rPr>
        <w:t>I</w:t>
      </w:r>
      <w:r w:rsidR="00B6608F" w:rsidRPr="00D41DC3">
        <w:rPr>
          <w:rFonts w:ascii="Segoe UI" w:hAnsi="Segoe UI" w:cs="Segoe UI"/>
          <w:sz w:val="22"/>
          <w:szCs w:val="22"/>
          <w:lang w:eastAsia="en-US"/>
        </w:rPr>
        <w:t>nfrastruktury</w:t>
      </w:r>
      <w:r w:rsidR="008943A5" w:rsidRPr="00D41DC3">
        <w:rPr>
          <w:rFonts w:ascii="Segoe UI" w:hAnsi="Segoe UI" w:cs="Segoe UI"/>
          <w:sz w:val="22"/>
          <w:szCs w:val="22"/>
          <w:lang w:eastAsia="en-US"/>
        </w:rPr>
        <w:t xml:space="preserve"> jsou upraveny v </w:t>
      </w:r>
      <w:r w:rsidR="00FA14EF" w:rsidRPr="00D41DC3">
        <w:rPr>
          <w:rFonts w:ascii="Segoe UI" w:hAnsi="Segoe UI" w:cs="Segoe UI"/>
          <w:sz w:val="22"/>
          <w:szCs w:val="22"/>
          <w:lang w:eastAsia="en-US"/>
        </w:rPr>
        <w:t>P</w:t>
      </w:r>
      <w:r w:rsidR="008943A5" w:rsidRPr="00D41DC3">
        <w:rPr>
          <w:rFonts w:ascii="Segoe UI" w:hAnsi="Segoe UI" w:cs="Segoe UI"/>
          <w:sz w:val="22"/>
          <w:szCs w:val="22"/>
          <w:lang w:eastAsia="en-US"/>
        </w:rPr>
        <w:t xml:space="preserve">říloze č. </w:t>
      </w:r>
      <w:r w:rsidR="00616E2E">
        <w:rPr>
          <w:rFonts w:ascii="Segoe UI" w:hAnsi="Segoe UI" w:cs="Segoe UI"/>
          <w:sz w:val="22"/>
          <w:szCs w:val="22"/>
          <w:lang w:val="cs-CZ" w:eastAsia="en-US"/>
        </w:rPr>
        <w:t>2 této</w:t>
      </w:r>
      <w:r w:rsidR="008943A5" w:rsidRPr="00D41DC3">
        <w:rPr>
          <w:rFonts w:ascii="Segoe UI" w:hAnsi="Segoe UI" w:cs="Segoe UI"/>
          <w:sz w:val="22"/>
          <w:szCs w:val="22"/>
          <w:lang w:eastAsia="en-US"/>
        </w:rPr>
        <w:t xml:space="preserve"> Smlouvy</w:t>
      </w:r>
      <w:bookmarkEnd w:id="93"/>
      <w:r w:rsidR="00BF5F6E" w:rsidRPr="00D41DC3">
        <w:rPr>
          <w:rFonts w:ascii="Segoe UI" w:hAnsi="Segoe UI" w:cs="Segoe UI"/>
          <w:sz w:val="22"/>
          <w:szCs w:val="22"/>
          <w:lang w:eastAsia="en-US"/>
        </w:rPr>
        <w:t>;</w:t>
      </w:r>
    </w:p>
    <w:p w14:paraId="4977929D" w14:textId="77777777" w:rsidR="00997B3A" w:rsidRDefault="00561CD6" w:rsidP="00621485">
      <w:pPr>
        <w:pStyle w:val="RLTextlnkuslovan"/>
        <w:spacing w:before="120" w:line="276" w:lineRule="auto"/>
        <w:rPr>
          <w:rFonts w:ascii="Segoe UI" w:hAnsi="Segoe UI" w:cs="Segoe UI"/>
          <w:sz w:val="22"/>
          <w:szCs w:val="22"/>
        </w:rPr>
      </w:pPr>
      <w:bookmarkStart w:id="94" w:name="_Ref406994197"/>
      <w:r w:rsidRPr="00D41DC3">
        <w:rPr>
          <w:rFonts w:ascii="Segoe UI" w:hAnsi="Segoe UI" w:cs="Segoe UI"/>
          <w:sz w:val="22"/>
          <w:szCs w:val="22"/>
        </w:rPr>
        <w:t>Objedn</w:t>
      </w:r>
      <w:r w:rsidR="00997B3A" w:rsidRPr="00D41DC3">
        <w:rPr>
          <w:rFonts w:ascii="Segoe UI" w:hAnsi="Segoe UI" w:cs="Segoe UI"/>
          <w:sz w:val="22"/>
          <w:szCs w:val="22"/>
        </w:rPr>
        <w:t xml:space="preserve">atel požaduje zřízení a nastavení </w:t>
      </w:r>
      <w:r w:rsidRPr="00D41DC3">
        <w:rPr>
          <w:rFonts w:ascii="Segoe UI" w:hAnsi="Segoe UI" w:cs="Segoe UI"/>
          <w:sz w:val="22"/>
          <w:szCs w:val="22"/>
        </w:rPr>
        <w:t>a</w:t>
      </w:r>
      <w:r w:rsidR="00997B3A" w:rsidRPr="00D41DC3">
        <w:rPr>
          <w:rFonts w:ascii="Segoe UI" w:hAnsi="Segoe UI" w:cs="Segoe UI"/>
          <w:sz w:val="22"/>
          <w:szCs w:val="22"/>
        </w:rPr>
        <w:t xml:space="preserve">dministrátorských rolí </w:t>
      </w:r>
      <w:r w:rsidRPr="00D41DC3">
        <w:rPr>
          <w:rFonts w:ascii="Segoe UI" w:hAnsi="Segoe UI" w:cs="Segoe UI"/>
          <w:sz w:val="22"/>
          <w:szCs w:val="22"/>
        </w:rPr>
        <w:t>k</w:t>
      </w:r>
      <w:r w:rsidR="00D41DC3">
        <w:rPr>
          <w:rFonts w:ascii="Segoe UI" w:hAnsi="Segoe UI" w:cs="Segoe UI"/>
          <w:sz w:val="22"/>
          <w:szCs w:val="22"/>
          <w:lang w:val="cs-CZ"/>
        </w:rPr>
        <w:t> </w:t>
      </w:r>
      <w:r w:rsidR="00BD2659" w:rsidRPr="00D41DC3">
        <w:rPr>
          <w:rFonts w:ascii="Segoe UI" w:hAnsi="Segoe UI" w:cs="Segoe UI"/>
          <w:sz w:val="22"/>
          <w:szCs w:val="22"/>
          <w:lang w:val="cs-CZ"/>
        </w:rPr>
        <w:t>I</w:t>
      </w:r>
      <w:r w:rsidR="00186D44" w:rsidRPr="00D41DC3">
        <w:rPr>
          <w:rFonts w:ascii="Segoe UI" w:hAnsi="Segoe UI" w:cs="Segoe UI"/>
          <w:sz w:val="22"/>
          <w:szCs w:val="22"/>
        </w:rPr>
        <w:t xml:space="preserve">nfrastruktuře </w:t>
      </w:r>
      <w:r w:rsidR="00997B3A" w:rsidRPr="00D41DC3">
        <w:rPr>
          <w:rFonts w:ascii="Segoe UI" w:hAnsi="Segoe UI" w:cs="Segoe UI"/>
          <w:sz w:val="22"/>
          <w:szCs w:val="22"/>
        </w:rPr>
        <w:t>a j</w:t>
      </w:r>
      <w:r w:rsidR="00186D44" w:rsidRPr="00D41DC3">
        <w:rPr>
          <w:rFonts w:ascii="Segoe UI" w:hAnsi="Segoe UI" w:cs="Segoe UI"/>
          <w:sz w:val="22"/>
          <w:szCs w:val="22"/>
        </w:rPr>
        <w:t>ejím</w:t>
      </w:r>
      <w:r w:rsidR="00997B3A" w:rsidRPr="00D41DC3">
        <w:rPr>
          <w:rFonts w:ascii="Segoe UI" w:hAnsi="Segoe UI" w:cs="Segoe UI"/>
          <w:sz w:val="22"/>
          <w:szCs w:val="22"/>
        </w:rPr>
        <w:t xml:space="preserve"> jednotlivý</w:t>
      </w:r>
      <w:r w:rsidRPr="00D41DC3">
        <w:rPr>
          <w:rFonts w:ascii="Segoe UI" w:hAnsi="Segoe UI" w:cs="Segoe UI"/>
          <w:sz w:val="22"/>
          <w:szCs w:val="22"/>
        </w:rPr>
        <w:t>m</w:t>
      </w:r>
      <w:r w:rsidR="00997B3A" w:rsidRPr="00D41DC3">
        <w:rPr>
          <w:rFonts w:ascii="Segoe UI" w:hAnsi="Segoe UI" w:cs="Segoe UI"/>
          <w:sz w:val="22"/>
          <w:szCs w:val="22"/>
        </w:rPr>
        <w:t xml:space="preserve"> vrstvá</w:t>
      </w:r>
      <w:r w:rsidRPr="00D41DC3">
        <w:rPr>
          <w:rFonts w:ascii="Segoe UI" w:hAnsi="Segoe UI" w:cs="Segoe UI"/>
          <w:sz w:val="22"/>
          <w:szCs w:val="22"/>
        </w:rPr>
        <w:t>m, přičemž</w:t>
      </w:r>
      <w:r w:rsidR="00997B3A" w:rsidRPr="00D41DC3">
        <w:rPr>
          <w:rFonts w:ascii="Segoe UI" w:hAnsi="Segoe UI" w:cs="Segoe UI"/>
          <w:sz w:val="22"/>
          <w:szCs w:val="22"/>
        </w:rPr>
        <w:t xml:space="preserve"> </w:t>
      </w:r>
      <w:r w:rsidRPr="00D41DC3">
        <w:rPr>
          <w:rFonts w:ascii="Segoe UI" w:hAnsi="Segoe UI" w:cs="Segoe UI"/>
          <w:sz w:val="22"/>
          <w:szCs w:val="22"/>
        </w:rPr>
        <w:t>t</w:t>
      </w:r>
      <w:r w:rsidR="00997B3A" w:rsidRPr="00D41DC3">
        <w:rPr>
          <w:rFonts w:ascii="Segoe UI" w:hAnsi="Segoe UI" w:cs="Segoe UI"/>
          <w:sz w:val="22"/>
          <w:szCs w:val="22"/>
        </w:rPr>
        <w:t>yto role musí umožňovat úplnou administraci a správu celé</w:t>
      </w:r>
      <w:r w:rsidR="00E47D06" w:rsidRPr="00D41DC3">
        <w:rPr>
          <w:rFonts w:ascii="Segoe UI" w:hAnsi="Segoe UI" w:cs="Segoe UI"/>
          <w:sz w:val="22"/>
          <w:szCs w:val="22"/>
        </w:rPr>
        <w:t xml:space="preserve"> </w:t>
      </w:r>
      <w:r w:rsidR="00BD2659" w:rsidRPr="00D41DC3">
        <w:rPr>
          <w:rFonts w:ascii="Segoe UI" w:hAnsi="Segoe UI" w:cs="Segoe UI"/>
          <w:sz w:val="22"/>
          <w:szCs w:val="22"/>
          <w:lang w:val="cs-CZ"/>
        </w:rPr>
        <w:t>I</w:t>
      </w:r>
      <w:r w:rsidR="00186D44" w:rsidRPr="00D41DC3">
        <w:rPr>
          <w:rFonts w:ascii="Segoe UI" w:hAnsi="Segoe UI" w:cs="Segoe UI"/>
          <w:sz w:val="22"/>
          <w:szCs w:val="22"/>
        </w:rPr>
        <w:t>nfrastruktury</w:t>
      </w:r>
      <w:r w:rsidR="00997B3A" w:rsidRPr="00D41DC3">
        <w:rPr>
          <w:rFonts w:ascii="Segoe UI" w:hAnsi="Segoe UI" w:cs="Segoe UI"/>
          <w:sz w:val="22"/>
          <w:szCs w:val="22"/>
        </w:rPr>
        <w:t xml:space="preserve"> </w:t>
      </w:r>
      <w:r w:rsidRPr="00D41DC3">
        <w:rPr>
          <w:rFonts w:ascii="Segoe UI" w:hAnsi="Segoe UI" w:cs="Segoe UI"/>
          <w:sz w:val="22"/>
          <w:szCs w:val="22"/>
        </w:rPr>
        <w:t>Objedn</w:t>
      </w:r>
      <w:r w:rsidR="00997B3A" w:rsidRPr="00D41DC3">
        <w:rPr>
          <w:rFonts w:ascii="Segoe UI" w:hAnsi="Segoe UI" w:cs="Segoe UI"/>
          <w:sz w:val="22"/>
          <w:szCs w:val="22"/>
        </w:rPr>
        <w:t>atelem</w:t>
      </w:r>
      <w:r w:rsidRPr="00D41DC3">
        <w:rPr>
          <w:rFonts w:ascii="Segoe UI" w:hAnsi="Segoe UI" w:cs="Segoe UI"/>
          <w:sz w:val="22"/>
          <w:szCs w:val="22"/>
        </w:rPr>
        <w:t>, a</w:t>
      </w:r>
      <w:r w:rsidR="00D41DC3">
        <w:rPr>
          <w:rFonts w:ascii="Segoe UI" w:hAnsi="Segoe UI" w:cs="Segoe UI"/>
          <w:sz w:val="22"/>
          <w:szCs w:val="22"/>
          <w:lang w:val="cs-CZ"/>
        </w:rPr>
        <w:t> </w:t>
      </w:r>
      <w:r w:rsidRPr="00D41DC3">
        <w:rPr>
          <w:rFonts w:ascii="Segoe UI" w:hAnsi="Segoe UI" w:cs="Segoe UI"/>
          <w:sz w:val="22"/>
          <w:szCs w:val="22"/>
        </w:rPr>
        <w:t>to tak, aby</w:t>
      </w:r>
      <w:r w:rsidR="00997B3A" w:rsidRPr="00D41DC3">
        <w:rPr>
          <w:rFonts w:ascii="Segoe UI" w:hAnsi="Segoe UI" w:cs="Segoe UI"/>
          <w:sz w:val="22"/>
          <w:szCs w:val="22"/>
        </w:rPr>
        <w:t xml:space="preserve"> </w:t>
      </w:r>
      <w:r w:rsidRPr="00D41DC3">
        <w:rPr>
          <w:rFonts w:ascii="Segoe UI" w:hAnsi="Segoe UI" w:cs="Segoe UI"/>
          <w:sz w:val="22"/>
          <w:szCs w:val="22"/>
        </w:rPr>
        <w:t xml:space="preserve">bylo </w:t>
      </w:r>
      <w:r w:rsidRPr="00D41DC3">
        <w:rPr>
          <w:rFonts w:ascii="Segoe UI" w:hAnsi="Segoe UI" w:cs="Segoe UI"/>
          <w:sz w:val="22"/>
          <w:szCs w:val="22"/>
        </w:rPr>
        <w:lastRenderedPageBreak/>
        <w:t xml:space="preserve">Objednateli </w:t>
      </w:r>
      <w:r w:rsidR="00997B3A" w:rsidRPr="00D41DC3">
        <w:rPr>
          <w:rFonts w:ascii="Segoe UI" w:hAnsi="Segoe UI" w:cs="Segoe UI"/>
          <w:sz w:val="22"/>
          <w:szCs w:val="22"/>
        </w:rPr>
        <w:t>umož</w:t>
      </w:r>
      <w:r w:rsidRPr="00D41DC3">
        <w:rPr>
          <w:rFonts w:ascii="Segoe UI" w:hAnsi="Segoe UI" w:cs="Segoe UI"/>
          <w:sz w:val="22"/>
          <w:szCs w:val="22"/>
        </w:rPr>
        <w:t>něno</w:t>
      </w:r>
      <w:r w:rsidR="00997B3A" w:rsidRPr="00D41DC3">
        <w:rPr>
          <w:rFonts w:ascii="Segoe UI" w:hAnsi="Segoe UI" w:cs="Segoe UI"/>
          <w:sz w:val="22"/>
          <w:szCs w:val="22"/>
        </w:rPr>
        <w:t xml:space="preserve"> </w:t>
      </w:r>
      <w:r w:rsidRPr="00D41DC3">
        <w:rPr>
          <w:rFonts w:ascii="Segoe UI" w:hAnsi="Segoe UI" w:cs="Segoe UI"/>
          <w:sz w:val="22"/>
          <w:szCs w:val="22"/>
        </w:rPr>
        <w:t>provádět</w:t>
      </w:r>
      <w:r w:rsidR="00997B3A" w:rsidRPr="00D41DC3">
        <w:rPr>
          <w:rFonts w:ascii="Segoe UI" w:hAnsi="Segoe UI" w:cs="Segoe UI"/>
          <w:sz w:val="22"/>
          <w:szCs w:val="22"/>
        </w:rPr>
        <w:t xml:space="preserve"> všechny činnosti spojené se správou a administrací </w:t>
      </w:r>
      <w:r w:rsidR="00BD2659" w:rsidRPr="00D41DC3">
        <w:rPr>
          <w:rFonts w:ascii="Segoe UI" w:hAnsi="Segoe UI" w:cs="Segoe UI"/>
          <w:sz w:val="22"/>
          <w:szCs w:val="22"/>
          <w:lang w:val="cs-CZ"/>
        </w:rPr>
        <w:t>I</w:t>
      </w:r>
      <w:r w:rsidR="00186D44" w:rsidRPr="00D41DC3">
        <w:rPr>
          <w:rFonts w:ascii="Segoe UI" w:hAnsi="Segoe UI" w:cs="Segoe UI"/>
          <w:sz w:val="22"/>
          <w:szCs w:val="22"/>
        </w:rPr>
        <w:t xml:space="preserve">nfrastruktury </w:t>
      </w:r>
      <w:r w:rsidR="00997B3A" w:rsidRPr="00D41DC3">
        <w:rPr>
          <w:rFonts w:ascii="Segoe UI" w:hAnsi="Segoe UI" w:cs="Segoe UI"/>
          <w:sz w:val="22"/>
          <w:szCs w:val="22"/>
        </w:rPr>
        <w:t xml:space="preserve">po celou dobu </w:t>
      </w:r>
      <w:r w:rsidRPr="00D41DC3">
        <w:rPr>
          <w:rFonts w:ascii="Segoe UI" w:hAnsi="Segoe UI" w:cs="Segoe UI"/>
          <w:sz w:val="22"/>
          <w:szCs w:val="22"/>
        </w:rPr>
        <w:t>účinnosti S</w:t>
      </w:r>
      <w:r w:rsidR="00997B3A" w:rsidRPr="00D41DC3">
        <w:rPr>
          <w:rFonts w:ascii="Segoe UI" w:hAnsi="Segoe UI" w:cs="Segoe UI"/>
          <w:sz w:val="22"/>
          <w:szCs w:val="22"/>
        </w:rPr>
        <w:t xml:space="preserve">mlouvy </w:t>
      </w:r>
      <w:r w:rsidRPr="00D41DC3">
        <w:rPr>
          <w:rFonts w:ascii="Segoe UI" w:hAnsi="Segoe UI" w:cs="Segoe UI"/>
          <w:sz w:val="22"/>
          <w:szCs w:val="22"/>
        </w:rPr>
        <w:t>a</w:t>
      </w:r>
      <w:r w:rsidR="00997B3A" w:rsidRPr="00D41DC3">
        <w:rPr>
          <w:rFonts w:ascii="Segoe UI" w:hAnsi="Segoe UI" w:cs="Segoe UI"/>
          <w:sz w:val="22"/>
          <w:szCs w:val="22"/>
        </w:rPr>
        <w:t xml:space="preserve"> po </w:t>
      </w:r>
      <w:r w:rsidRPr="00D41DC3">
        <w:rPr>
          <w:rFonts w:ascii="Segoe UI" w:hAnsi="Segoe UI" w:cs="Segoe UI"/>
          <w:sz w:val="22"/>
          <w:szCs w:val="22"/>
        </w:rPr>
        <w:t xml:space="preserve">jejím </w:t>
      </w:r>
      <w:r w:rsidR="00997B3A" w:rsidRPr="00D41DC3">
        <w:rPr>
          <w:rFonts w:ascii="Segoe UI" w:hAnsi="Segoe UI" w:cs="Segoe UI"/>
          <w:sz w:val="22"/>
          <w:szCs w:val="22"/>
        </w:rPr>
        <w:t>skončení</w:t>
      </w:r>
      <w:r w:rsidR="004C1305" w:rsidRPr="00D41DC3">
        <w:rPr>
          <w:rFonts w:ascii="Segoe UI" w:hAnsi="Segoe UI" w:cs="Segoe UI"/>
          <w:sz w:val="22"/>
          <w:szCs w:val="22"/>
        </w:rPr>
        <w:t xml:space="preserve"> (bez ohledu na poskytování Služeb podpory provozu)</w:t>
      </w:r>
      <w:r w:rsidR="00997B3A" w:rsidRPr="00D41DC3">
        <w:rPr>
          <w:rFonts w:ascii="Segoe UI" w:hAnsi="Segoe UI" w:cs="Segoe UI"/>
          <w:sz w:val="22"/>
          <w:szCs w:val="22"/>
        </w:rPr>
        <w:t>.</w:t>
      </w:r>
      <w:bookmarkEnd w:id="94"/>
      <w:r w:rsidRPr="00D41DC3">
        <w:rPr>
          <w:rFonts w:ascii="Segoe UI" w:hAnsi="Segoe UI" w:cs="Segoe UI"/>
          <w:sz w:val="22"/>
          <w:szCs w:val="22"/>
        </w:rPr>
        <w:t xml:space="preserve"> </w:t>
      </w:r>
      <w:r w:rsidR="00997B3A" w:rsidRPr="00D41DC3">
        <w:rPr>
          <w:rFonts w:ascii="Segoe UI" w:hAnsi="Segoe UI" w:cs="Segoe UI"/>
          <w:sz w:val="22"/>
          <w:szCs w:val="22"/>
        </w:rPr>
        <w:t xml:space="preserve">Přístupová práva a hesla </w:t>
      </w:r>
      <w:r w:rsidRPr="00D41DC3">
        <w:rPr>
          <w:rFonts w:ascii="Segoe UI" w:hAnsi="Segoe UI" w:cs="Segoe UI"/>
          <w:sz w:val="22"/>
          <w:szCs w:val="22"/>
        </w:rPr>
        <w:t>administrátorských rolí k</w:t>
      </w:r>
      <w:r w:rsidR="00E47D06" w:rsidRPr="00D41DC3">
        <w:rPr>
          <w:rFonts w:ascii="Segoe UI" w:hAnsi="Segoe UI" w:cs="Segoe UI"/>
          <w:sz w:val="22"/>
          <w:szCs w:val="22"/>
        </w:rPr>
        <w:t> </w:t>
      </w:r>
      <w:r w:rsidR="00BD2659" w:rsidRPr="00D41DC3">
        <w:rPr>
          <w:rFonts w:ascii="Segoe UI" w:hAnsi="Segoe UI" w:cs="Segoe UI"/>
          <w:sz w:val="22"/>
          <w:szCs w:val="22"/>
          <w:lang w:val="cs-CZ"/>
        </w:rPr>
        <w:t>I</w:t>
      </w:r>
      <w:r w:rsidR="00186D44" w:rsidRPr="00D41DC3">
        <w:rPr>
          <w:rFonts w:ascii="Segoe UI" w:hAnsi="Segoe UI" w:cs="Segoe UI"/>
          <w:sz w:val="22"/>
          <w:szCs w:val="22"/>
        </w:rPr>
        <w:t xml:space="preserve">nfrastruktuře </w:t>
      </w:r>
      <w:r w:rsidR="00997B3A" w:rsidRPr="00D41DC3">
        <w:rPr>
          <w:rFonts w:ascii="Segoe UI" w:hAnsi="Segoe UI" w:cs="Segoe UI"/>
          <w:sz w:val="22"/>
          <w:szCs w:val="22"/>
        </w:rPr>
        <w:t xml:space="preserve">budou předána neprodleně </w:t>
      </w:r>
      <w:r w:rsidR="00186D44" w:rsidRPr="00D41DC3">
        <w:rPr>
          <w:rFonts w:ascii="Segoe UI" w:hAnsi="Segoe UI" w:cs="Segoe UI"/>
          <w:sz w:val="22"/>
          <w:szCs w:val="22"/>
        </w:rPr>
        <w:t>po nabytí účinnosti této Smlouvy</w:t>
      </w:r>
      <w:r w:rsidR="00235511" w:rsidRPr="00D41DC3">
        <w:rPr>
          <w:rFonts w:ascii="Segoe UI" w:hAnsi="Segoe UI" w:cs="Segoe UI"/>
          <w:sz w:val="22"/>
          <w:szCs w:val="22"/>
        </w:rPr>
        <w:t>, přičemž jejich z</w:t>
      </w:r>
      <w:r w:rsidR="00997B3A" w:rsidRPr="00D41DC3">
        <w:rPr>
          <w:rFonts w:ascii="Segoe UI" w:hAnsi="Segoe UI" w:cs="Segoe UI"/>
          <w:sz w:val="22"/>
          <w:szCs w:val="22"/>
        </w:rPr>
        <w:t xml:space="preserve">měna může být provedena výlučně na základě písemného </w:t>
      </w:r>
      <w:r w:rsidR="00321B51" w:rsidRPr="00D41DC3">
        <w:rPr>
          <w:rFonts w:ascii="Segoe UI" w:hAnsi="Segoe UI" w:cs="Segoe UI"/>
          <w:sz w:val="22"/>
          <w:szCs w:val="22"/>
        </w:rPr>
        <w:t>so</w:t>
      </w:r>
      <w:r w:rsidR="00997B3A" w:rsidRPr="00D41DC3">
        <w:rPr>
          <w:rFonts w:ascii="Segoe UI" w:hAnsi="Segoe UI" w:cs="Segoe UI"/>
          <w:sz w:val="22"/>
          <w:szCs w:val="22"/>
        </w:rPr>
        <w:t>u</w:t>
      </w:r>
      <w:r w:rsidR="00321B51" w:rsidRPr="00D41DC3">
        <w:rPr>
          <w:rFonts w:ascii="Segoe UI" w:hAnsi="Segoe UI" w:cs="Segoe UI"/>
          <w:sz w:val="22"/>
          <w:szCs w:val="22"/>
        </w:rPr>
        <w:t>hlasu</w:t>
      </w:r>
      <w:r w:rsidR="00997B3A" w:rsidRPr="00D41DC3">
        <w:rPr>
          <w:rFonts w:ascii="Segoe UI" w:hAnsi="Segoe UI" w:cs="Segoe UI"/>
          <w:sz w:val="22"/>
          <w:szCs w:val="22"/>
        </w:rPr>
        <w:t xml:space="preserve"> </w:t>
      </w:r>
      <w:r w:rsidR="00235511" w:rsidRPr="00D41DC3">
        <w:rPr>
          <w:rFonts w:ascii="Segoe UI" w:hAnsi="Segoe UI" w:cs="Segoe UI"/>
          <w:sz w:val="22"/>
          <w:szCs w:val="22"/>
        </w:rPr>
        <w:t>Objednatele</w:t>
      </w:r>
      <w:r w:rsidR="00997B3A" w:rsidRPr="00D41DC3">
        <w:rPr>
          <w:rFonts w:ascii="Segoe UI" w:hAnsi="Segoe UI" w:cs="Segoe UI"/>
          <w:sz w:val="22"/>
          <w:szCs w:val="22"/>
        </w:rPr>
        <w:t>.</w:t>
      </w:r>
    </w:p>
    <w:p w14:paraId="0B406170" w14:textId="77777777" w:rsidR="0070175A" w:rsidRPr="00616E2E" w:rsidRDefault="0070175A" w:rsidP="0070175A">
      <w:pPr>
        <w:pStyle w:val="RLTextlnkuslovan"/>
        <w:spacing w:before="120" w:line="276" w:lineRule="auto"/>
        <w:rPr>
          <w:rFonts w:ascii="Segoe UI" w:hAnsi="Segoe UI" w:cs="Segoe UI"/>
          <w:sz w:val="22"/>
          <w:szCs w:val="22"/>
        </w:rPr>
      </w:pPr>
      <w:r w:rsidRPr="00616E2E">
        <w:rPr>
          <w:rFonts w:ascii="Segoe UI" w:hAnsi="Segoe UI" w:cs="Segoe UI"/>
          <w:sz w:val="22"/>
          <w:szCs w:val="22"/>
        </w:rPr>
        <w:t>Není-li v této Smlouvě nebo v souladu s touto Smlouvou stanoveno jinak:</w:t>
      </w:r>
    </w:p>
    <w:p w14:paraId="3FE6B558" w14:textId="77777777" w:rsidR="0070175A" w:rsidRPr="00616E2E" w:rsidRDefault="0070175A" w:rsidP="0070175A">
      <w:pPr>
        <w:pStyle w:val="RLTextlnkuslovan"/>
        <w:numPr>
          <w:ilvl w:val="2"/>
          <w:numId w:val="1"/>
        </w:numPr>
        <w:spacing w:before="120" w:line="276" w:lineRule="auto"/>
        <w:rPr>
          <w:rFonts w:ascii="Segoe UI" w:hAnsi="Segoe UI" w:cs="Segoe UI"/>
          <w:sz w:val="22"/>
          <w:szCs w:val="22"/>
        </w:rPr>
      </w:pPr>
      <w:r w:rsidRPr="00616E2E">
        <w:rPr>
          <w:rFonts w:ascii="Segoe UI" w:hAnsi="Segoe UI" w:cs="Segoe UI"/>
          <w:sz w:val="22"/>
          <w:szCs w:val="22"/>
        </w:rPr>
        <w:t xml:space="preserve">Poskytovatel zahájí řešení </w:t>
      </w:r>
      <w:r w:rsidRPr="00616E2E">
        <w:rPr>
          <w:rFonts w:ascii="Segoe UI" w:hAnsi="Segoe UI" w:cs="Segoe UI"/>
          <w:sz w:val="22"/>
          <w:szCs w:val="22"/>
          <w:lang w:val="cs-CZ"/>
        </w:rPr>
        <w:t xml:space="preserve">požadavku Objednatele na konzultace nebo konfigurace </w:t>
      </w:r>
      <w:r w:rsidRPr="00616E2E">
        <w:rPr>
          <w:rFonts w:ascii="Segoe UI" w:hAnsi="Segoe UI" w:cs="Segoe UI"/>
          <w:sz w:val="22"/>
          <w:szCs w:val="22"/>
        </w:rPr>
        <w:t xml:space="preserve">kategorie A, tj. </w:t>
      </w:r>
      <w:r w:rsidRPr="00616E2E">
        <w:rPr>
          <w:rFonts w:ascii="Segoe UI" w:hAnsi="Segoe UI" w:cs="Segoe UI"/>
          <w:sz w:val="22"/>
          <w:szCs w:val="22"/>
          <w:lang w:val="cs-CZ"/>
        </w:rPr>
        <w:t>požadavku konzultace nebo konfigurace</w:t>
      </w:r>
      <w:r w:rsidRPr="00616E2E">
        <w:rPr>
          <w:rFonts w:ascii="Segoe UI" w:hAnsi="Segoe UI" w:cs="Segoe UI"/>
          <w:sz w:val="22"/>
          <w:szCs w:val="22"/>
        </w:rPr>
        <w:t>, kter</w:t>
      </w:r>
      <w:r w:rsidRPr="00616E2E">
        <w:rPr>
          <w:rFonts w:ascii="Segoe UI" w:hAnsi="Segoe UI" w:cs="Segoe UI"/>
          <w:sz w:val="22"/>
          <w:szCs w:val="22"/>
          <w:lang w:val="cs-CZ"/>
        </w:rPr>
        <w:t>ý</w:t>
      </w:r>
      <w:r w:rsidRPr="00616E2E">
        <w:rPr>
          <w:rFonts w:ascii="Segoe UI" w:hAnsi="Segoe UI" w:cs="Segoe UI"/>
          <w:sz w:val="22"/>
          <w:szCs w:val="22"/>
        </w:rPr>
        <w:t xml:space="preserve"> </w:t>
      </w:r>
      <w:r w:rsidR="00616E2E" w:rsidRPr="00616E2E">
        <w:rPr>
          <w:rFonts w:ascii="Segoe UI" w:hAnsi="Segoe UI" w:cs="Segoe UI"/>
          <w:sz w:val="22"/>
          <w:szCs w:val="22"/>
          <w:lang w:val="cs-CZ"/>
        </w:rPr>
        <w:t xml:space="preserve">je </w:t>
      </w:r>
      <w:r w:rsidRPr="00616E2E">
        <w:rPr>
          <w:rFonts w:ascii="Segoe UI" w:hAnsi="Segoe UI" w:cs="Segoe UI"/>
          <w:sz w:val="22"/>
          <w:szCs w:val="22"/>
        </w:rPr>
        <w:t xml:space="preserve">zcela nebo podstatným způsobem </w:t>
      </w:r>
      <w:r w:rsidRPr="00616E2E">
        <w:rPr>
          <w:rFonts w:ascii="Segoe UI" w:hAnsi="Segoe UI" w:cs="Segoe UI"/>
          <w:sz w:val="22"/>
          <w:szCs w:val="22"/>
          <w:lang w:val="cs-CZ"/>
        </w:rPr>
        <w:t>důležitý pro</w:t>
      </w:r>
      <w:r w:rsidRPr="00616E2E">
        <w:rPr>
          <w:rFonts w:ascii="Segoe UI" w:hAnsi="Segoe UI" w:cs="Segoe UI"/>
          <w:sz w:val="22"/>
          <w:szCs w:val="22"/>
        </w:rPr>
        <w:t xml:space="preserve"> užívání </w:t>
      </w:r>
      <w:r w:rsidRPr="00616E2E">
        <w:rPr>
          <w:rFonts w:ascii="Segoe UI" w:hAnsi="Segoe UI" w:cs="Segoe UI"/>
          <w:sz w:val="22"/>
          <w:szCs w:val="22"/>
          <w:lang w:val="cs-CZ"/>
        </w:rPr>
        <w:t>I</w:t>
      </w:r>
      <w:r w:rsidRPr="00616E2E">
        <w:rPr>
          <w:rFonts w:ascii="Segoe UI" w:hAnsi="Segoe UI" w:cs="Segoe UI"/>
          <w:sz w:val="22"/>
          <w:szCs w:val="22"/>
        </w:rPr>
        <w:t xml:space="preserve">nfrastruktury, okamžitě po jejím nahlášení, s tím, že </w:t>
      </w:r>
      <w:r w:rsidRPr="00616E2E">
        <w:rPr>
          <w:rFonts w:ascii="Segoe UI" w:hAnsi="Segoe UI" w:cs="Segoe UI"/>
          <w:sz w:val="22"/>
          <w:szCs w:val="22"/>
          <w:lang w:val="cs-CZ"/>
        </w:rPr>
        <w:t xml:space="preserve">zajistí splnění požadavku </w:t>
      </w:r>
      <w:r w:rsidRPr="00616E2E">
        <w:rPr>
          <w:rFonts w:ascii="Segoe UI" w:hAnsi="Segoe UI" w:cs="Segoe UI"/>
          <w:sz w:val="22"/>
          <w:szCs w:val="22"/>
        </w:rPr>
        <w:t xml:space="preserve">do </w:t>
      </w:r>
      <w:r w:rsidRPr="00616E2E">
        <w:rPr>
          <w:rFonts w:ascii="Segoe UI" w:hAnsi="Segoe UI" w:cs="Segoe UI"/>
          <w:sz w:val="22"/>
          <w:szCs w:val="22"/>
          <w:lang w:val="cs-CZ"/>
        </w:rPr>
        <w:t>48</w:t>
      </w:r>
      <w:r w:rsidRPr="00616E2E">
        <w:rPr>
          <w:rFonts w:ascii="Segoe UI" w:hAnsi="Segoe UI" w:cs="Segoe UI"/>
          <w:sz w:val="22"/>
          <w:szCs w:val="22"/>
        </w:rPr>
        <w:t xml:space="preserve"> hodin od jejího nahlášení nebo poskytne akceptovatelné náhradní řešení,</w:t>
      </w:r>
      <w:r w:rsidRPr="00616E2E">
        <w:rPr>
          <w:rFonts w:ascii="Segoe UI" w:hAnsi="Segoe UI" w:cs="Segoe UI"/>
          <w:sz w:val="22"/>
          <w:szCs w:val="22"/>
          <w:lang w:val="cs-CZ"/>
        </w:rPr>
        <w:t xml:space="preserve"> požadavků typu A nesmí být více jako 10</w:t>
      </w:r>
      <w:r w:rsidR="00616E2E" w:rsidRPr="00616E2E">
        <w:rPr>
          <w:rFonts w:ascii="Segoe UI" w:hAnsi="Segoe UI" w:cs="Segoe UI"/>
          <w:sz w:val="22"/>
          <w:szCs w:val="22"/>
          <w:lang w:val="cs-CZ"/>
        </w:rPr>
        <w:t xml:space="preserve"> </w:t>
      </w:r>
      <w:r w:rsidRPr="00616E2E">
        <w:rPr>
          <w:rFonts w:ascii="Segoe UI" w:hAnsi="Segoe UI" w:cs="Segoe UI"/>
          <w:sz w:val="22"/>
          <w:szCs w:val="22"/>
          <w:lang w:val="cs-CZ"/>
        </w:rPr>
        <w:t>% z celkových vyhrazených hodin na konzultace nebo rekonfigurace</w:t>
      </w:r>
      <w:r w:rsidR="00616E2E" w:rsidRPr="00616E2E">
        <w:rPr>
          <w:rFonts w:ascii="Segoe UI" w:hAnsi="Segoe UI" w:cs="Segoe UI"/>
          <w:sz w:val="22"/>
          <w:szCs w:val="22"/>
          <w:lang w:val="cs-CZ"/>
        </w:rPr>
        <w:t>;</w:t>
      </w:r>
    </w:p>
    <w:p w14:paraId="10C7B887" w14:textId="77777777" w:rsidR="0070175A" w:rsidRPr="00616E2E" w:rsidRDefault="0070175A" w:rsidP="0070175A">
      <w:pPr>
        <w:pStyle w:val="RLTextlnkuslovan"/>
        <w:numPr>
          <w:ilvl w:val="2"/>
          <w:numId w:val="1"/>
        </w:numPr>
        <w:spacing w:before="120" w:line="276" w:lineRule="auto"/>
        <w:rPr>
          <w:rFonts w:ascii="Segoe UI" w:hAnsi="Segoe UI" w:cs="Segoe UI"/>
          <w:sz w:val="22"/>
          <w:szCs w:val="22"/>
        </w:rPr>
      </w:pPr>
      <w:r w:rsidRPr="00616E2E">
        <w:rPr>
          <w:rFonts w:ascii="Segoe UI" w:hAnsi="Segoe UI" w:cs="Segoe UI"/>
          <w:sz w:val="22"/>
          <w:szCs w:val="22"/>
        </w:rPr>
        <w:t xml:space="preserve">Poskytovatel zahájí řešení </w:t>
      </w:r>
      <w:r w:rsidRPr="00616E2E">
        <w:rPr>
          <w:rFonts w:ascii="Segoe UI" w:hAnsi="Segoe UI" w:cs="Segoe UI"/>
          <w:sz w:val="22"/>
          <w:szCs w:val="22"/>
          <w:lang w:val="cs-CZ"/>
        </w:rPr>
        <w:t>požadavku</w:t>
      </w:r>
      <w:r w:rsidRPr="00616E2E">
        <w:rPr>
          <w:rFonts w:ascii="Segoe UI" w:hAnsi="Segoe UI" w:cs="Segoe UI"/>
          <w:sz w:val="22"/>
          <w:szCs w:val="22"/>
        </w:rPr>
        <w:t xml:space="preserve"> kategorie B, tj. </w:t>
      </w:r>
      <w:r w:rsidRPr="00616E2E">
        <w:rPr>
          <w:rFonts w:ascii="Segoe UI" w:hAnsi="Segoe UI" w:cs="Segoe UI"/>
          <w:sz w:val="22"/>
          <w:szCs w:val="22"/>
          <w:lang w:val="cs-CZ"/>
        </w:rPr>
        <w:t>požadavků Objednatele na konzultaci nebo rekonfiguraci</w:t>
      </w:r>
      <w:r w:rsidRPr="00616E2E">
        <w:rPr>
          <w:rFonts w:ascii="Segoe UI" w:hAnsi="Segoe UI" w:cs="Segoe UI"/>
          <w:sz w:val="22"/>
          <w:szCs w:val="22"/>
        </w:rPr>
        <w:t xml:space="preserve">, která nebrání užívání </w:t>
      </w:r>
      <w:r w:rsidRPr="00616E2E">
        <w:rPr>
          <w:rFonts w:ascii="Segoe UI" w:hAnsi="Segoe UI" w:cs="Segoe UI"/>
          <w:sz w:val="22"/>
          <w:szCs w:val="22"/>
          <w:lang w:val="cs-CZ"/>
        </w:rPr>
        <w:t>I</w:t>
      </w:r>
      <w:r w:rsidRPr="00616E2E">
        <w:rPr>
          <w:rFonts w:ascii="Segoe UI" w:hAnsi="Segoe UI" w:cs="Segoe UI"/>
          <w:sz w:val="22"/>
          <w:szCs w:val="22"/>
        </w:rPr>
        <w:t xml:space="preserve">nfrastruktury, maximálně do 4 hodin od jejího nahlášení s tím, že </w:t>
      </w:r>
      <w:r w:rsidRPr="00616E2E">
        <w:rPr>
          <w:rFonts w:ascii="Segoe UI" w:hAnsi="Segoe UI" w:cs="Segoe UI"/>
          <w:sz w:val="22"/>
          <w:szCs w:val="22"/>
          <w:lang w:val="cs-CZ"/>
        </w:rPr>
        <w:t>poskytne akceptovatelné řešení</w:t>
      </w:r>
      <w:r w:rsidRPr="00616E2E">
        <w:rPr>
          <w:rFonts w:ascii="Segoe UI" w:hAnsi="Segoe UI" w:cs="Segoe UI"/>
          <w:sz w:val="22"/>
          <w:szCs w:val="22"/>
        </w:rPr>
        <w:t xml:space="preserve"> do 5 dnů od jejího nahlášení</w:t>
      </w:r>
      <w:r w:rsidRPr="00616E2E">
        <w:rPr>
          <w:rFonts w:ascii="Segoe UI" w:hAnsi="Segoe UI" w:cs="Segoe UI"/>
          <w:sz w:val="22"/>
          <w:szCs w:val="22"/>
          <w:lang w:val="cs-CZ"/>
        </w:rPr>
        <w:t xml:space="preserve">, </w:t>
      </w:r>
      <w:r w:rsidR="00616E2E" w:rsidRPr="00616E2E">
        <w:rPr>
          <w:rFonts w:ascii="Segoe UI" w:hAnsi="Segoe UI" w:cs="Segoe UI"/>
          <w:sz w:val="22"/>
          <w:szCs w:val="22"/>
          <w:lang w:val="cs-CZ"/>
        </w:rPr>
        <w:t xml:space="preserve">nedohodne-li se </w:t>
      </w:r>
      <w:r w:rsidRPr="00616E2E">
        <w:rPr>
          <w:rFonts w:ascii="Segoe UI" w:hAnsi="Segoe UI" w:cs="Segoe UI"/>
          <w:sz w:val="22"/>
          <w:szCs w:val="22"/>
          <w:lang w:val="cs-CZ"/>
        </w:rPr>
        <w:t>s</w:t>
      </w:r>
      <w:r w:rsidR="00616E2E" w:rsidRPr="00616E2E">
        <w:rPr>
          <w:rFonts w:ascii="Segoe UI" w:hAnsi="Segoe UI" w:cs="Segoe UI"/>
          <w:sz w:val="22"/>
          <w:szCs w:val="22"/>
          <w:lang w:val="cs-CZ"/>
        </w:rPr>
        <w:t> </w:t>
      </w:r>
      <w:r w:rsidRPr="00616E2E">
        <w:rPr>
          <w:rFonts w:ascii="Segoe UI" w:hAnsi="Segoe UI" w:cs="Segoe UI"/>
          <w:sz w:val="22"/>
          <w:szCs w:val="22"/>
          <w:lang w:val="cs-CZ"/>
        </w:rPr>
        <w:t>Objednatelem</w:t>
      </w:r>
      <w:r w:rsidR="00616E2E" w:rsidRPr="00616E2E">
        <w:rPr>
          <w:rFonts w:ascii="Segoe UI" w:hAnsi="Segoe UI" w:cs="Segoe UI"/>
          <w:sz w:val="22"/>
          <w:szCs w:val="22"/>
          <w:lang w:val="cs-CZ"/>
        </w:rPr>
        <w:t xml:space="preserve"> jinak.</w:t>
      </w:r>
    </w:p>
    <w:p w14:paraId="58FED86D" w14:textId="77777777" w:rsidR="00E7510E" w:rsidRPr="00621485" w:rsidRDefault="00BF54E2" w:rsidP="00EF5E2A">
      <w:pPr>
        <w:pStyle w:val="RLlneksmlouvy"/>
        <w:rPr>
          <w:rFonts w:ascii="Segoe UI" w:hAnsi="Segoe UI" w:cs="Segoe UI"/>
        </w:rPr>
      </w:pPr>
      <w:bookmarkStart w:id="95" w:name="_Ref372211386"/>
      <w:r w:rsidRPr="002B4BE4">
        <w:rPr>
          <w:rFonts w:ascii="Segoe UI" w:hAnsi="Segoe UI" w:cs="Segoe UI"/>
        </w:rPr>
        <w:t xml:space="preserve">ZPŮSOB POSKYTOVÁNÍ </w:t>
      </w:r>
      <w:bookmarkEnd w:id="95"/>
      <w:r w:rsidR="00621485">
        <w:rPr>
          <w:rFonts w:ascii="Segoe UI" w:hAnsi="Segoe UI" w:cs="Segoe UI"/>
          <w:lang w:val="cs-CZ"/>
        </w:rPr>
        <w:t>ŠKOLENÍ</w:t>
      </w:r>
    </w:p>
    <w:p w14:paraId="43C1AF14" w14:textId="77777777" w:rsidR="00621485" w:rsidRPr="006400B6" w:rsidRDefault="00621485" w:rsidP="00621485">
      <w:pPr>
        <w:pStyle w:val="Styl1"/>
      </w:pPr>
      <w:r w:rsidRPr="00EF6D9C">
        <w:rPr>
          <w:lang w:eastAsia="en-US"/>
        </w:rPr>
        <w:t xml:space="preserve">Poskytovatel je povinen </w:t>
      </w:r>
      <w:r>
        <w:rPr>
          <w:lang w:eastAsia="en-US"/>
        </w:rPr>
        <w:t xml:space="preserve">zajistit </w:t>
      </w:r>
      <w:r>
        <w:rPr>
          <w:lang w:val="cs-CZ" w:eastAsia="en-US"/>
        </w:rPr>
        <w:t>Školení</w:t>
      </w:r>
      <w:r w:rsidRPr="00EF6D9C">
        <w:rPr>
          <w:lang w:eastAsia="en-US"/>
        </w:rPr>
        <w:t xml:space="preserve"> </w:t>
      </w:r>
      <w:r>
        <w:t xml:space="preserve">v souladu s harmonogramem uvedeným v Příloze č. </w:t>
      </w:r>
      <w:r w:rsidR="00B90F2D">
        <w:rPr>
          <w:lang w:val="cs-CZ"/>
        </w:rPr>
        <w:t>9</w:t>
      </w:r>
      <w:r>
        <w:t xml:space="preserve"> této Smlouvy. </w:t>
      </w:r>
    </w:p>
    <w:p w14:paraId="7866782A" w14:textId="77777777" w:rsidR="00621485" w:rsidRDefault="00621485" w:rsidP="00621485">
      <w:pPr>
        <w:pStyle w:val="Styl1"/>
      </w:pPr>
      <w:r>
        <w:t xml:space="preserve">Požadavky na </w:t>
      </w:r>
      <w:r>
        <w:rPr>
          <w:lang w:val="cs-CZ"/>
        </w:rPr>
        <w:t>Školení</w:t>
      </w:r>
      <w:r>
        <w:t xml:space="preserve"> jsou uvedeny </w:t>
      </w:r>
      <w:r w:rsidRPr="006400B6">
        <w:t>v Příloze č. 1 této Smlouvy</w:t>
      </w:r>
      <w:r w:rsidR="00B90F2D">
        <w:rPr>
          <w:lang w:val="cs-CZ"/>
        </w:rPr>
        <w:t xml:space="preserve"> a v příloze č. 3 této Smlouvy</w:t>
      </w:r>
      <w:r w:rsidRPr="006400B6">
        <w:t>.</w:t>
      </w:r>
    </w:p>
    <w:p w14:paraId="0E1CE4AA" w14:textId="77777777" w:rsidR="00201E03" w:rsidRPr="00621485" w:rsidRDefault="00201E03" w:rsidP="00201E03">
      <w:pPr>
        <w:pStyle w:val="RLlneksmlouvy"/>
        <w:rPr>
          <w:rFonts w:ascii="Segoe UI" w:hAnsi="Segoe UI" w:cs="Segoe UI"/>
          <w:sz w:val="22"/>
          <w:szCs w:val="22"/>
        </w:rPr>
      </w:pPr>
      <w:bookmarkStart w:id="96" w:name="_Hlt313951187"/>
      <w:bookmarkStart w:id="97" w:name="_Hlt313951238"/>
      <w:bookmarkStart w:id="98" w:name="_Ref402507686"/>
      <w:bookmarkStart w:id="99" w:name="_Ref195958966"/>
      <w:bookmarkStart w:id="100" w:name="_Toc212632748"/>
      <w:bookmarkStart w:id="101" w:name="_Ref224688969"/>
      <w:bookmarkStart w:id="102" w:name="_Ref313890705"/>
      <w:bookmarkStart w:id="103" w:name="_Ref313950543"/>
      <w:bookmarkStart w:id="104" w:name="_Ref313950610"/>
      <w:bookmarkStart w:id="105" w:name="_Ref313951225"/>
      <w:bookmarkStart w:id="106" w:name="_Ref314142814"/>
      <w:bookmarkStart w:id="107" w:name="_Ref375055820"/>
      <w:bookmarkStart w:id="108" w:name="_Ref273382468"/>
      <w:bookmarkStart w:id="109" w:name="_Toc295034736"/>
      <w:bookmarkEnd w:id="96"/>
      <w:bookmarkEnd w:id="97"/>
      <w:r w:rsidRPr="00621485">
        <w:rPr>
          <w:rFonts w:ascii="Segoe UI" w:hAnsi="Segoe UI" w:cs="Segoe UI"/>
          <w:sz w:val="22"/>
          <w:szCs w:val="22"/>
        </w:rPr>
        <w:t>EXIT</w:t>
      </w:r>
      <w:bookmarkEnd w:id="98"/>
    </w:p>
    <w:p w14:paraId="057CF58C" w14:textId="77777777" w:rsidR="00201E03" w:rsidRPr="00621485" w:rsidRDefault="00201E03" w:rsidP="00621485">
      <w:pPr>
        <w:pStyle w:val="RLTextlnkuslovan"/>
        <w:spacing w:before="120" w:line="276" w:lineRule="auto"/>
        <w:rPr>
          <w:rFonts w:ascii="Segoe UI" w:hAnsi="Segoe UI" w:cs="Segoe UI"/>
          <w:sz w:val="22"/>
          <w:szCs w:val="22"/>
        </w:rPr>
      </w:pPr>
      <w:r w:rsidRPr="00621485">
        <w:rPr>
          <w:rFonts w:ascii="Segoe UI" w:hAnsi="Segoe UI" w:cs="Segoe UI"/>
          <w:sz w:val="22"/>
          <w:szCs w:val="22"/>
        </w:rPr>
        <w:t>Poskytovatel se zavazuje dle pokynů Objednatele poskytnout veškerou potřebnou součinnost, dokumentaci a informace, účastnit se jednání s Objednatelem a popřípadě třetími osobami za účelem plynulého a řádného převedení všech činností spojených s poskytováním Služeb podpory provozu</w:t>
      </w:r>
      <w:r w:rsidR="00621485" w:rsidRPr="00621485">
        <w:rPr>
          <w:rFonts w:ascii="Segoe UI" w:hAnsi="Segoe UI" w:cs="Segoe UI"/>
          <w:sz w:val="22"/>
          <w:szCs w:val="22"/>
          <w:lang w:val="cs-CZ"/>
        </w:rPr>
        <w:t xml:space="preserve"> </w:t>
      </w:r>
      <w:r w:rsidRPr="00621485">
        <w:rPr>
          <w:rFonts w:ascii="Segoe UI" w:hAnsi="Segoe UI" w:cs="Segoe UI"/>
          <w:sz w:val="22"/>
          <w:szCs w:val="22"/>
        </w:rPr>
        <w:t>na Objednatele a/nebo nového poskytovatele, ke kterému dojde po skončení účinnosti této Smlouvy (dále jen „</w:t>
      </w:r>
      <w:r w:rsidRPr="00621485">
        <w:rPr>
          <w:rFonts w:ascii="Segoe UI" w:hAnsi="Segoe UI" w:cs="Segoe UI"/>
          <w:b/>
          <w:sz w:val="22"/>
          <w:szCs w:val="22"/>
        </w:rPr>
        <w:t>Exit</w:t>
      </w:r>
      <w:r w:rsidRPr="00621485">
        <w:rPr>
          <w:rFonts w:ascii="Segoe UI" w:hAnsi="Segoe UI" w:cs="Segoe UI"/>
          <w:sz w:val="22"/>
          <w:szCs w:val="22"/>
        </w:rPr>
        <w:t>“).</w:t>
      </w:r>
    </w:p>
    <w:p w14:paraId="25E4C0A5" w14:textId="52D8C311" w:rsidR="00201E03" w:rsidRPr="00621485" w:rsidRDefault="00201E03" w:rsidP="00621485">
      <w:pPr>
        <w:pStyle w:val="RLTextlnkuslovan"/>
        <w:spacing w:before="120" w:line="276" w:lineRule="auto"/>
        <w:rPr>
          <w:rFonts w:ascii="Segoe UI" w:hAnsi="Segoe UI" w:cs="Segoe UI"/>
          <w:sz w:val="22"/>
          <w:szCs w:val="22"/>
        </w:rPr>
      </w:pPr>
      <w:bookmarkStart w:id="110" w:name="_Ref402508013"/>
      <w:r w:rsidRPr="00621485">
        <w:rPr>
          <w:rFonts w:ascii="Segoe UI" w:hAnsi="Segoe UI" w:cs="Segoe UI"/>
          <w:sz w:val="22"/>
          <w:szCs w:val="22"/>
        </w:rPr>
        <w:t xml:space="preserve">Za tímto účelem se Poskytovatel zavazuje ve lhůtách dle </w:t>
      </w:r>
      <w:r w:rsidRPr="00D41DC3">
        <w:rPr>
          <w:rFonts w:ascii="Segoe UI" w:hAnsi="Segoe UI" w:cs="Segoe UI"/>
          <w:sz w:val="22"/>
          <w:szCs w:val="22"/>
        </w:rPr>
        <w:t xml:space="preserve">odst. </w:t>
      </w:r>
      <w:r w:rsidR="009E2F86" w:rsidRPr="00D41DC3">
        <w:rPr>
          <w:rFonts w:ascii="Segoe UI" w:hAnsi="Segoe UI" w:cs="Segoe UI"/>
          <w:sz w:val="22"/>
          <w:szCs w:val="22"/>
        </w:rPr>
        <w:fldChar w:fldCharType="begin"/>
      </w:r>
      <w:r w:rsidRPr="00D41DC3">
        <w:rPr>
          <w:rFonts w:ascii="Segoe UI" w:hAnsi="Segoe UI" w:cs="Segoe UI"/>
          <w:sz w:val="22"/>
          <w:szCs w:val="22"/>
        </w:rPr>
        <w:instrText xml:space="preserve"> REF _Ref401754504 \r \h </w:instrText>
      </w:r>
      <w:r w:rsidR="00FC7DF8" w:rsidRPr="00D41DC3">
        <w:rPr>
          <w:rFonts w:ascii="Segoe UI" w:hAnsi="Segoe UI" w:cs="Segoe UI"/>
          <w:sz w:val="22"/>
          <w:szCs w:val="22"/>
        </w:rPr>
        <w:instrText xml:space="preserve"> \* MERGEFORMAT </w:instrText>
      </w:r>
      <w:r w:rsidR="009E2F86" w:rsidRPr="00D41DC3">
        <w:rPr>
          <w:rFonts w:ascii="Segoe UI" w:hAnsi="Segoe UI" w:cs="Segoe UI"/>
          <w:sz w:val="22"/>
          <w:szCs w:val="22"/>
        </w:rPr>
      </w:r>
      <w:r w:rsidR="009E2F86" w:rsidRPr="00D41DC3">
        <w:rPr>
          <w:rFonts w:ascii="Segoe UI" w:hAnsi="Segoe UI" w:cs="Segoe UI"/>
          <w:sz w:val="22"/>
          <w:szCs w:val="22"/>
        </w:rPr>
        <w:fldChar w:fldCharType="separate"/>
      </w:r>
      <w:r w:rsidR="0070175A">
        <w:rPr>
          <w:rFonts w:ascii="Segoe UI" w:hAnsi="Segoe UI" w:cs="Segoe UI"/>
          <w:sz w:val="22"/>
          <w:szCs w:val="22"/>
        </w:rPr>
        <w:t>9.3</w:t>
      </w:r>
      <w:r w:rsidR="009E2F86" w:rsidRPr="00D41DC3">
        <w:rPr>
          <w:rFonts w:ascii="Segoe UI" w:hAnsi="Segoe UI" w:cs="Segoe UI"/>
          <w:sz w:val="22"/>
          <w:szCs w:val="22"/>
        </w:rPr>
        <w:fldChar w:fldCharType="end"/>
      </w:r>
      <w:r w:rsidRPr="00621485">
        <w:rPr>
          <w:rFonts w:ascii="Segoe UI" w:hAnsi="Segoe UI" w:cs="Segoe UI"/>
          <w:sz w:val="22"/>
          <w:szCs w:val="22"/>
        </w:rPr>
        <w:t xml:space="preserve">  Smlouvy </w:t>
      </w:r>
      <w:r w:rsidRPr="00621485" w:rsidDel="00151832">
        <w:rPr>
          <w:rFonts w:ascii="Segoe UI" w:hAnsi="Segoe UI" w:cs="Segoe UI"/>
          <w:sz w:val="22"/>
          <w:szCs w:val="22"/>
        </w:rPr>
        <w:t xml:space="preserve"> </w:t>
      </w:r>
      <w:r w:rsidRPr="00621485">
        <w:rPr>
          <w:rFonts w:ascii="Segoe UI" w:hAnsi="Segoe UI" w:cs="Segoe UI"/>
          <w:sz w:val="22"/>
          <w:szCs w:val="22"/>
        </w:rPr>
        <w:t>vypracovat na základě pokynu Objednatele dokumentaci vymezující postup provedení Exitu (dále jen „</w:t>
      </w:r>
      <w:r w:rsidRPr="00621485">
        <w:rPr>
          <w:rFonts w:ascii="Segoe UI" w:hAnsi="Segoe UI" w:cs="Segoe UI"/>
          <w:b/>
          <w:sz w:val="22"/>
          <w:szCs w:val="22"/>
        </w:rPr>
        <w:t>Exitový plán</w:t>
      </w:r>
      <w:r w:rsidRPr="00621485">
        <w:rPr>
          <w:rFonts w:ascii="Segoe UI" w:hAnsi="Segoe UI" w:cs="Segoe UI"/>
          <w:sz w:val="22"/>
          <w:szCs w:val="22"/>
        </w:rPr>
        <w:t>“), a poskytnout plnění nezbytná k</w:t>
      </w:r>
      <w:r w:rsidR="00D41DC3">
        <w:rPr>
          <w:rFonts w:ascii="Segoe UI" w:hAnsi="Segoe UI" w:cs="Segoe UI"/>
          <w:sz w:val="22"/>
          <w:szCs w:val="22"/>
          <w:lang w:val="cs-CZ"/>
        </w:rPr>
        <w:t> </w:t>
      </w:r>
      <w:r w:rsidRPr="00621485">
        <w:rPr>
          <w:rFonts w:ascii="Segoe UI" w:hAnsi="Segoe UI" w:cs="Segoe UI"/>
          <w:sz w:val="22"/>
          <w:szCs w:val="22"/>
        </w:rPr>
        <w:t xml:space="preserve">realizaci tohoto Exitového plánu za přiměřeného použití vhodných ustanovení této Smlouvy. Závazek dle tohoto ustanovení platí i po uplynutí doby trvání této Smlouvy, a to </w:t>
      </w:r>
      <w:del w:id="111" w:author="Autor">
        <w:r w:rsidRPr="00621485" w:rsidDel="00FE3A94">
          <w:rPr>
            <w:rFonts w:ascii="Segoe UI" w:hAnsi="Segoe UI" w:cs="Segoe UI"/>
            <w:sz w:val="22"/>
            <w:szCs w:val="22"/>
          </w:rPr>
          <w:delText xml:space="preserve">nejméně </w:delText>
        </w:r>
      </w:del>
      <w:ins w:id="112" w:author="Autor">
        <w:r w:rsidR="00FE3A94">
          <w:rPr>
            <w:rFonts w:ascii="Segoe UI" w:hAnsi="Segoe UI" w:cs="Segoe UI"/>
            <w:sz w:val="22"/>
            <w:szCs w:val="22"/>
            <w:lang w:val="cs-CZ"/>
          </w:rPr>
          <w:t>do</w:t>
        </w:r>
        <w:r w:rsidR="00FE3A94" w:rsidRPr="00621485">
          <w:rPr>
            <w:rFonts w:ascii="Segoe UI" w:hAnsi="Segoe UI" w:cs="Segoe UI"/>
            <w:sz w:val="22"/>
            <w:szCs w:val="22"/>
          </w:rPr>
          <w:t xml:space="preserve"> </w:t>
        </w:r>
      </w:ins>
      <w:r w:rsidRPr="00621485">
        <w:rPr>
          <w:rFonts w:ascii="Segoe UI" w:hAnsi="Segoe UI" w:cs="Segoe UI"/>
          <w:sz w:val="22"/>
          <w:szCs w:val="22"/>
        </w:rPr>
        <w:t>1 rok</w:t>
      </w:r>
      <w:ins w:id="113" w:author="Autor">
        <w:r w:rsidR="00FE3A94">
          <w:rPr>
            <w:rFonts w:ascii="Segoe UI" w:hAnsi="Segoe UI" w:cs="Segoe UI"/>
            <w:sz w:val="22"/>
            <w:szCs w:val="22"/>
            <w:lang w:val="cs-CZ"/>
          </w:rPr>
          <w:t>u</w:t>
        </w:r>
      </w:ins>
      <w:r w:rsidRPr="00621485">
        <w:rPr>
          <w:rFonts w:ascii="Segoe UI" w:hAnsi="Segoe UI" w:cs="Segoe UI"/>
          <w:sz w:val="22"/>
          <w:szCs w:val="22"/>
        </w:rPr>
        <w:t xml:space="preserve"> po jejím ukončení.</w:t>
      </w:r>
      <w:bookmarkEnd w:id="110"/>
    </w:p>
    <w:p w14:paraId="53BF4A0A" w14:textId="2C1FE6A5" w:rsidR="00201E03" w:rsidRDefault="00201E03" w:rsidP="00621485">
      <w:pPr>
        <w:pStyle w:val="RLTextlnkuslovan"/>
        <w:spacing w:before="120" w:line="276" w:lineRule="auto"/>
        <w:rPr>
          <w:rFonts w:ascii="Segoe UI" w:hAnsi="Segoe UI" w:cs="Segoe UI"/>
          <w:sz w:val="22"/>
          <w:szCs w:val="22"/>
        </w:rPr>
      </w:pPr>
      <w:bookmarkStart w:id="114" w:name="_Ref401754504"/>
      <w:r w:rsidRPr="00621485">
        <w:rPr>
          <w:rFonts w:ascii="Segoe UI" w:hAnsi="Segoe UI" w:cs="Segoe UI"/>
          <w:sz w:val="22"/>
          <w:szCs w:val="22"/>
        </w:rPr>
        <w:lastRenderedPageBreak/>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w:t>
      </w:r>
      <w:r w:rsidR="002E712D">
        <w:rPr>
          <w:rFonts w:ascii="Segoe UI" w:hAnsi="Segoe UI" w:cs="Segoe UI"/>
          <w:sz w:val="22"/>
          <w:szCs w:val="22"/>
          <w:lang w:val="cs-CZ"/>
        </w:rPr>
        <w:t>2</w:t>
      </w:r>
      <w:r w:rsidR="002E712D" w:rsidRPr="00621485">
        <w:rPr>
          <w:rFonts w:ascii="Segoe UI" w:hAnsi="Segoe UI" w:cs="Segoe UI"/>
          <w:sz w:val="22"/>
          <w:szCs w:val="22"/>
        </w:rPr>
        <w:t xml:space="preserve"> měsíc</w:t>
      </w:r>
      <w:r w:rsidR="002E712D">
        <w:rPr>
          <w:rFonts w:ascii="Segoe UI" w:hAnsi="Segoe UI" w:cs="Segoe UI"/>
          <w:sz w:val="22"/>
          <w:szCs w:val="22"/>
          <w:lang w:val="cs-CZ"/>
        </w:rPr>
        <w:t>ů</w:t>
      </w:r>
      <w:r w:rsidR="002E712D" w:rsidRPr="00621485">
        <w:rPr>
          <w:rFonts w:ascii="Segoe UI" w:hAnsi="Segoe UI" w:cs="Segoe UI"/>
          <w:sz w:val="22"/>
          <w:szCs w:val="22"/>
        </w:rPr>
        <w:t xml:space="preserve"> </w:t>
      </w:r>
      <w:r w:rsidRPr="00621485">
        <w:rPr>
          <w:rFonts w:ascii="Segoe UI" w:hAnsi="Segoe UI" w:cs="Segoe UI"/>
          <w:sz w:val="22"/>
          <w:szCs w:val="22"/>
        </w:rPr>
        <w:t xml:space="preserve">od doručení takového požadavku Objednatele, nestanoví-li Objednatel </w:t>
      </w:r>
      <w:ins w:id="115" w:author="Autor">
        <w:r w:rsidR="004032DF">
          <w:rPr>
            <w:rFonts w:ascii="Segoe UI" w:hAnsi="Segoe UI" w:cs="Segoe UI"/>
            <w:sz w:val="22"/>
            <w:szCs w:val="22"/>
            <w:lang w:val="cs-CZ"/>
          </w:rPr>
          <w:t>lhůtu delší</w:t>
        </w:r>
      </w:ins>
      <w:del w:id="116" w:author="Autor">
        <w:r w:rsidRPr="00621485" w:rsidDel="004032DF">
          <w:rPr>
            <w:rFonts w:ascii="Segoe UI" w:hAnsi="Segoe UI" w:cs="Segoe UI"/>
            <w:sz w:val="22"/>
            <w:szCs w:val="22"/>
          </w:rPr>
          <w:delText>jinak</w:delText>
        </w:r>
      </w:del>
      <w:r w:rsidRPr="00621485">
        <w:rPr>
          <w:rFonts w:ascii="Segoe UI" w:hAnsi="Segoe UI" w:cs="Segoe UI"/>
          <w:sz w:val="22"/>
          <w:szCs w:val="22"/>
        </w:rPr>
        <w:t xml:space="preserve">. Vypracováním Exitového plánu se rozumí jeho schválení Objednatelem v souladu s </w:t>
      </w:r>
      <w:r w:rsidRPr="00D41DC3">
        <w:rPr>
          <w:rFonts w:ascii="Segoe UI" w:hAnsi="Segoe UI" w:cs="Segoe UI"/>
          <w:sz w:val="22"/>
          <w:szCs w:val="22"/>
        </w:rPr>
        <w:t xml:space="preserve">odst. </w:t>
      </w:r>
      <w:r w:rsidR="009E2F86" w:rsidRPr="00D41DC3">
        <w:rPr>
          <w:rFonts w:ascii="Segoe UI" w:hAnsi="Segoe UI" w:cs="Segoe UI"/>
          <w:sz w:val="22"/>
          <w:szCs w:val="22"/>
        </w:rPr>
        <w:fldChar w:fldCharType="begin"/>
      </w:r>
      <w:r w:rsidRPr="00D41DC3">
        <w:rPr>
          <w:rFonts w:ascii="Segoe UI" w:hAnsi="Segoe UI" w:cs="Segoe UI"/>
          <w:sz w:val="22"/>
          <w:szCs w:val="22"/>
        </w:rPr>
        <w:instrText xml:space="preserve"> REF _Ref202790343 \r \h  \* MERGEFORMAT </w:instrText>
      </w:r>
      <w:r w:rsidR="009E2F86" w:rsidRPr="00D41DC3">
        <w:rPr>
          <w:rFonts w:ascii="Segoe UI" w:hAnsi="Segoe UI" w:cs="Segoe UI"/>
          <w:sz w:val="22"/>
          <w:szCs w:val="22"/>
        </w:rPr>
      </w:r>
      <w:r w:rsidR="009E2F86" w:rsidRPr="00D41DC3">
        <w:rPr>
          <w:rFonts w:ascii="Segoe UI" w:hAnsi="Segoe UI" w:cs="Segoe UI"/>
          <w:sz w:val="22"/>
          <w:szCs w:val="22"/>
        </w:rPr>
        <w:fldChar w:fldCharType="separate"/>
      </w:r>
      <w:r w:rsidR="0070175A">
        <w:rPr>
          <w:rFonts w:ascii="Segoe UI" w:hAnsi="Segoe UI" w:cs="Segoe UI"/>
          <w:sz w:val="22"/>
          <w:szCs w:val="22"/>
        </w:rPr>
        <w:t>11.2</w:t>
      </w:r>
      <w:r w:rsidR="009E2F86" w:rsidRPr="00D41DC3">
        <w:rPr>
          <w:rFonts w:ascii="Segoe UI" w:hAnsi="Segoe UI" w:cs="Segoe UI"/>
          <w:sz w:val="22"/>
          <w:szCs w:val="22"/>
        </w:rPr>
        <w:fldChar w:fldCharType="end"/>
      </w:r>
      <w:r w:rsidRPr="00D41DC3">
        <w:rPr>
          <w:rFonts w:ascii="Segoe UI" w:hAnsi="Segoe UI" w:cs="Segoe UI"/>
          <w:sz w:val="22"/>
          <w:szCs w:val="22"/>
        </w:rPr>
        <w:t xml:space="preserve"> této Smlouvy</w:t>
      </w:r>
      <w:r w:rsidRPr="00621485">
        <w:rPr>
          <w:rFonts w:ascii="Segoe UI" w:hAnsi="Segoe UI" w:cs="Segoe UI"/>
          <w:sz w:val="22"/>
          <w:szCs w:val="22"/>
        </w:rPr>
        <w:t>.</w:t>
      </w:r>
      <w:bookmarkEnd w:id="114"/>
      <w:r w:rsidRPr="00621485">
        <w:rPr>
          <w:rFonts w:ascii="Segoe UI" w:hAnsi="Segoe UI" w:cs="Segoe UI"/>
          <w:sz w:val="22"/>
          <w:szCs w:val="22"/>
        </w:rPr>
        <w:t xml:space="preserve"> </w:t>
      </w:r>
    </w:p>
    <w:p w14:paraId="6C884223" w14:textId="77777777" w:rsidR="002E712D" w:rsidRPr="002E712D" w:rsidRDefault="002E712D" w:rsidP="00621485">
      <w:pPr>
        <w:pStyle w:val="RLTextlnkuslovan"/>
        <w:spacing w:before="120" w:line="276" w:lineRule="auto"/>
        <w:rPr>
          <w:rFonts w:ascii="Segoe UI" w:hAnsi="Segoe UI" w:cs="Segoe UI"/>
          <w:sz w:val="22"/>
          <w:szCs w:val="22"/>
        </w:rPr>
      </w:pPr>
      <w:r>
        <w:rPr>
          <w:rFonts w:ascii="Segoe UI" w:hAnsi="Segoe UI" w:cs="Segoe UI"/>
          <w:sz w:val="22"/>
          <w:szCs w:val="22"/>
          <w:lang w:val="cs-CZ"/>
        </w:rPr>
        <w:t>Součástí Exitového plánu je minimálně:</w:t>
      </w:r>
    </w:p>
    <w:p w14:paraId="425E371E" w14:textId="77777777" w:rsidR="002E712D" w:rsidRDefault="002E712D" w:rsidP="002E712D">
      <w:pPr>
        <w:pStyle w:val="RLTextlnkuslovan"/>
        <w:numPr>
          <w:ilvl w:val="2"/>
          <w:numId w:val="1"/>
        </w:numPr>
        <w:spacing w:before="120" w:line="276" w:lineRule="auto"/>
        <w:rPr>
          <w:rFonts w:ascii="Segoe UI" w:hAnsi="Segoe UI" w:cs="Segoe UI"/>
          <w:sz w:val="22"/>
          <w:szCs w:val="22"/>
          <w:lang w:val="cs-CZ"/>
        </w:rPr>
      </w:pPr>
      <w:r>
        <w:rPr>
          <w:rFonts w:ascii="Segoe UI" w:hAnsi="Segoe UI" w:cs="Segoe UI"/>
          <w:sz w:val="22"/>
          <w:szCs w:val="22"/>
          <w:lang w:val="cs-CZ"/>
        </w:rPr>
        <w:t>Stav Infrastruktury v době platné Exitovému plánu</w:t>
      </w:r>
      <w:r w:rsidR="00677493">
        <w:rPr>
          <w:rFonts w:ascii="Segoe UI" w:hAnsi="Segoe UI" w:cs="Segoe UI"/>
          <w:sz w:val="22"/>
          <w:szCs w:val="22"/>
          <w:lang w:val="cs-CZ"/>
        </w:rPr>
        <w:t>;</w:t>
      </w:r>
    </w:p>
    <w:p w14:paraId="33756439" w14:textId="77777777" w:rsidR="002E712D" w:rsidRDefault="002E712D" w:rsidP="002E712D">
      <w:pPr>
        <w:pStyle w:val="RLTextlnkuslovan"/>
        <w:numPr>
          <w:ilvl w:val="2"/>
          <w:numId w:val="1"/>
        </w:numPr>
        <w:spacing w:before="120" w:line="276" w:lineRule="auto"/>
        <w:rPr>
          <w:rFonts w:ascii="Segoe UI" w:hAnsi="Segoe UI" w:cs="Segoe UI"/>
          <w:sz w:val="22"/>
          <w:szCs w:val="22"/>
          <w:lang w:val="cs-CZ"/>
        </w:rPr>
      </w:pPr>
      <w:r>
        <w:rPr>
          <w:rFonts w:ascii="Segoe UI" w:hAnsi="Segoe UI" w:cs="Segoe UI"/>
          <w:sz w:val="22"/>
          <w:szCs w:val="22"/>
          <w:lang w:val="cs-CZ"/>
        </w:rPr>
        <w:t>Životnost jednotlivých částí Infrastruktury, odkazy výrobců na konce výroby, prodeje, ukončení podpory provozu a ukončení bezpečnostní podpory, pokud jsou v době psaní Exitového plánu známy</w:t>
      </w:r>
      <w:r w:rsidR="00677493">
        <w:rPr>
          <w:rFonts w:ascii="Segoe UI" w:hAnsi="Segoe UI" w:cs="Segoe UI"/>
          <w:sz w:val="22"/>
          <w:szCs w:val="22"/>
          <w:lang w:val="cs-CZ"/>
        </w:rPr>
        <w:t>;</w:t>
      </w:r>
    </w:p>
    <w:p w14:paraId="3992AEE2" w14:textId="77777777" w:rsidR="002E712D" w:rsidRDefault="002E712D" w:rsidP="002E712D">
      <w:pPr>
        <w:pStyle w:val="RLTextlnkuslovan"/>
        <w:numPr>
          <w:ilvl w:val="2"/>
          <w:numId w:val="1"/>
        </w:numPr>
        <w:spacing w:before="120" w:line="276" w:lineRule="auto"/>
        <w:rPr>
          <w:rFonts w:ascii="Segoe UI" w:hAnsi="Segoe UI" w:cs="Segoe UI"/>
          <w:sz w:val="22"/>
          <w:szCs w:val="22"/>
          <w:lang w:val="cs-CZ"/>
        </w:rPr>
      </w:pPr>
      <w:r>
        <w:rPr>
          <w:rFonts w:ascii="Segoe UI" w:hAnsi="Segoe UI" w:cs="Segoe UI"/>
          <w:sz w:val="22"/>
          <w:szCs w:val="22"/>
          <w:lang w:val="cs-CZ"/>
        </w:rPr>
        <w:t>Seznam plánovaných prací do konce smluvního vztahu</w:t>
      </w:r>
      <w:r w:rsidR="00677493">
        <w:rPr>
          <w:rFonts w:ascii="Segoe UI" w:hAnsi="Segoe UI" w:cs="Segoe UI"/>
          <w:sz w:val="22"/>
          <w:szCs w:val="22"/>
          <w:lang w:val="cs-CZ"/>
        </w:rPr>
        <w:t>;</w:t>
      </w:r>
    </w:p>
    <w:p w14:paraId="4B4BD537" w14:textId="77777777" w:rsidR="002E712D" w:rsidRPr="00621485" w:rsidRDefault="002E712D" w:rsidP="002E712D">
      <w:pPr>
        <w:pStyle w:val="RLTextlnkuslovan"/>
        <w:numPr>
          <w:ilvl w:val="2"/>
          <w:numId w:val="1"/>
        </w:numPr>
        <w:spacing w:before="120" w:line="276" w:lineRule="auto"/>
        <w:rPr>
          <w:rFonts w:ascii="Segoe UI" w:hAnsi="Segoe UI" w:cs="Segoe UI"/>
          <w:sz w:val="22"/>
          <w:szCs w:val="22"/>
        </w:rPr>
      </w:pPr>
      <w:r>
        <w:rPr>
          <w:rFonts w:ascii="Segoe UI" w:hAnsi="Segoe UI" w:cs="Segoe UI"/>
          <w:sz w:val="22"/>
          <w:szCs w:val="22"/>
          <w:lang w:val="cs-CZ"/>
        </w:rPr>
        <w:t>Doporučený seznam a popis rozvoje dělený po jednotlivých částech Infrastruktury.</w:t>
      </w:r>
    </w:p>
    <w:p w14:paraId="373F72E7" w14:textId="77777777" w:rsidR="00201E03" w:rsidRPr="002B4BE4" w:rsidRDefault="00201E03" w:rsidP="00621485">
      <w:pPr>
        <w:pStyle w:val="RLTextlnkuslovan"/>
        <w:spacing w:before="120" w:line="276" w:lineRule="auto"/>
        <w:rPr>
          <w:rFonts w:ascii="Segoe UI" w:hAnsi="Segoe UI" w:cs="Segoe UI"/>
        </w:rPr>
      </w:pPr>
      <w:r w:rsidRPr="00621485">
        <w:rPr>
          <w:rFonts w:ascii="Segoe UI" w:hAnsi="Segoe UI" w:cs="Segoe UI"/>
          <w:sz w:val="22"/>
          <w:szCs w:val="22"/>
        </w:rPr>
        <w:t>Smluvní strany se dohodly, že cena za vypracování Exitového plánu a</w:t>
      </w:r>
      <w:r w:rsidR="00D41DC3">
        <w:rPr>
          <w:rFonts w:ascii="Segoe UI" w:hAnsi="Segoe UI" w:cs="Segoe UI"/>
          <w:sz w:val="22"/>
          <w:szCs w:val="22"/>
          <w:lang w:val="cs-CZ"/>
        </w:rPr>
        <w:t> </w:t>
      </w:r>
      <w:r w:rsidRPr="00621485">
        <w:rPr>
          <w:rFonts w:ascii="Segoe UI" w:hAnsi="Segoe UI" w:cs="Segoe UI"/>
          <w:sz w:val="22"/>
          <w:szCs w:val="22"/>
        </w:rPr>
        <w:t xml:space="preserve">poskytnutí plnění nezbytného k realizaci Exitového plánu či poskytování další součinnosti dle tohoto článku Smlouvy je součástí ceny za poskytování </w:t>
      </w:r>
      <w:r w:rsidR="00A04DD8" w:rsidRPr="00621485">
        <w:rPr>
          <w:rFonts w:ascii="Segoe UI" w:hAnsi="Segoe UI" w:cs="Segoe UI"/>
          <w:sz w:val="22"/>
          <w:szCs w:val="22"/>
        </w:rPr>
        <w:t>plnění</w:t>
      </w:r>
      <w:r w:rsidRPr="00621485">
        <w:rPr>
          <w:rFonts w:ascii="Segoe UI" w:hAnsi="Segoe UI" w:cs="Segoe UI"/>
          <w:sz w:val="22"/>
          <w:szCs w:val="22"/>
        </w:rPr>
        <w:t xml:space="preserve"> dle této Smlouvy.</w:t>
      </w:r>
    </w:p>
    <w:p w14:paraId="1827CC2E" w14:textId="77777777" w:rsidR="004F29FB" w:rsidRPr="00621485" w:rsidRDefault="004F29FB" w:rsidP="004F29FB">
      <w:pPr>
        <w:pStyle w:val="RLlneksmlouvy"/>
        <w:rPr>
          <w:rFonts w:ascii="Segoe UI" w:hAnsi="Segoe UI" w:cs="Segoe UI"/>
          <w:sz w:val="22"/>
          <w:szCs w:val="22"/>
        </w:rPr>
      </w:pPr>
      <w:bookmarkStart w:id="117" w:name="_Ref405908840"/>
      <w:r w:rsidRPr="00621485">
        <w:rPr>
          <w:rFonts w:ascii="Segoe UI" w:hAnsi="Segoe UI" w:cs="Segoe UI"/>
          <w:sz w:val="22"/>
          <w:szCs w:val="22"/>
        </w:rPr>
        <w:t>ZMĚN</w:t>
      </w:r>
      <w:bookmarkEnd w:id="99"/>
      <w:r w:rsidRPr="00621485">
        <w:rPr>
          <w:rFonts w:ascii="Segoe UI" w:hAnsi="Segoe UI" w:cs="Segoe UI"/>
          <w:sz w:val="22"/>
          <w:szCs w:val="22"/>
        </w:rPr>
        <w:t>OVÉ ŘÍZENÍ</w:t>
      </w:r>
      <w:bookmarkEnd w:id="100"/>
      <w:bookmarkEnd w:id="101"/>
      <w:bookmarkEnd w:id="102"/>
      <w:bookmarkEnd w:id="103"/>
      <w:bookmarkEnd w:id="104"/>
      <w:bookmarkEnd w:id="105"/>
      <w:bookmarkEnd w:id="106"/>
      <w:bookmarkEnd w:id="107"/>
      <w:bookmarkEnd w:id="117"/>
    </w:p>
    <w:p w14:paraId="49D0C665" w14:textId="77777777" w:rsidR="004F29FB" w:rsidRPr="00621485" w:rsidRDefault="004F29FB" w:rsidP="00621485">
      <w:pPr>
        <w:pStyle w:val="RLTextlnkuslovan"/>
        <w:spacing w:before="120" w:line="276" w:lineRule="auto"/>
        <w:rPr>
          <w:rFonts w:ascii="Segoe UI" w:hAnsi="Segoe UI" w:cs="Segoe UI"/>
          <w:sz w:val="22"/>
          <w:szCs w:val="22"/>
          <w:lang w:val="cs-CZ" w:eastAsia="en-US"/>
        </w:rPr>
      </w:pPr>
      <w:bookmarkStart w:id="118" w:name="_Ref398619373"/>
      <w:r w:rsidRPr="00621485">
        <w:rPr>
          <w:rFonts w:ascii="Segoe UI" w:hAnsi="Segoe UI" w:cs="Segoe UI"/>
          <w:sz w:val="22"/>
          <w:szCs w:val="22"/>
          <w:lang w:val="cs-CZ" w:eastAsia="en-US"/>
        </w:rPr>
        <w:t xml:space="preserve">Kterákoliv ze smluvních stran je oprávněna písemně navrhnout změny </w:t>
      </w:r>
      <w:r w:rsidR="00621485" w:rsidRPr="00621485">
        <w:rPr>
          <w:rFonts w:ascii="Segoe UI" w:hAnsi="Segoe UI" w:cs="Segoe UI"/>
          <w:sz w:val="22"/>
          <w:szCs w:val="22"/>
          <w:lang w:val="cs-CZ" w:eastAsia="en-US"/>
        </w:rPr>
        <w:t>t</w:t>
      </w:r>
      <w:r w:rsidR="00C87D92" w:rsidRPr="00621485">
        <w:rPr>
          <w:rFonts w:ascii="Segoe UI" w:hAnsi="Segoe UI" w:cs="Segoe UI"/>
          <w:sz w:val="22"/>
          <w:szCs w:val="22"/>
          <w:lang w:val="cs-CZ" w:eastAsia="en-US"/>
        </w:rPr>
        <w:t xml:space="preserve">echnické </w:t>
      </w:r>
      <w:r w:rsidR="00686968" w:rsidRPr="00621485">
        <w:rPr>
          <w:rFonts w:ascii="Segoe UI" w:hAnsi="Segoe UI" w:cs="Segoe UI"/>
          <w:sz w:val="22"/>
          <w:szCs w:val="22"/>
          <w:lang w:val="cs-CZ" w:eastAsia="en-US"/>
        </w:rPr>
        <w:t xml:space="preserve">specifikace </w:t>
      </w:r>
      <w:r w:rsidR="00FC7DF8" w:rsidRPr="00621485">
        <w:rPr>
          <w:rFonts w:ascii="Segoe UI" w:hAnsi="Segoe UI" w:cs="Segoe UI"/>
          <w:sz w:val="22"/>
          <w:szCs w:val="22"/>
          <w:lang w:val="cs-CZ" w:eastAsia="en-US"/>
        </w:rPr>
        <w:t>plnění dle této Smlouvy</w:t>
      </w:r>
      <w:r w:rsidR="00686968" w:rsidRPr="00621485">
        <w:rPr>
          <w:rFonts w:ascii="Segoe UI" w:hAnsi="Segoe UI" w:cs="Segoe UI"/>
          <w:sz w:val="22"/>
          <w:szCs w:val="22"/>
          <w:lang w:val="cs-CZ" w:eastAsia="en-US"/>
        </w:rPr>
        <w:t>,</w:t>
      </w:r>
      <w:r w:rsidR="00BE6018" w:rsidRPr="00621485">
        <w:rPr>
          <w:rFonts w:ascii="Segoe UI" w:hAnsi="Segoe UI" w:cs="Segoe UI"/>
          <w:sz w:val="22"/>
          <w:szCs w:val="22"/>
          <w:lang w:val="cs-CZ" w:eastAsia="en-US"/>
        </w:rPr>
        <w:t xml:space="preserve"> včetně </w:t>
      </w:r>
      <w:r w:rsidR="00686968" w:rsidRPr="00621485">
        <w:rPr>
          <w:rFonts w:ascii="Segoe UI" w:hAnsi="Segoe UI" w:cs="Segoe UI"/>
          <w:sz w:val="22"/>
          <w:szCs w:val="22"/>
          <w:lang w:val="cs-CZ" w:eastAsia="en-US"/>
        </w:rPr>
        <w:t xml:space="preserve">změny schválené </w:t>
      </w:r>
      <w:r w:rsidR="00621485" w:rsidRPr="00621485">
        <w:rPr>
          <w:rFonts w:ascii="Segoe UI" w:hAnsi="Segoe UI" w:cs="Segoe UI"/>
          <w:sz w:val="22"/>
          <w:szCs w:val="22"/>
          <w:lang w:val="cs-CZ" w:eastAsia="en-US"/>
        </w:rPr>
        <w:t>Prováděcí</w:t>
      </w:r>
      <w:r w:rsidR="00F100CB">
        <w:rPr>
          <w:rFonts w:ascii="Segoe UI" w:hAnsi="Segoe UI" w:cs="Segoe UI"/>
          <w:sz w:val="22"/>
          <w:szCs w:val="22"/>
          <w:lang w:val="cs-CZ" w:eastAsia="en-US"/>
        </w:rPr>
        <w:t xml:space="preserve"> dokumentace</w:t>
      </w:r>
      <w:r w:rsidR="00621485" w:rsidRPr="00621485">
        <w:rPr>
          <w:rFonts w:ascii="Segoe UI" w:hAnsi="Segoe UI" w:cs="Segoe UI"/>
          <w:sz w:val="22"/>
          <w:szCs w:val="22"/>
          <w:lang w:val="cs-CZ" w:eastAsia="en-US"/>
        </w:rPr>
        <w:t xml:space="preserve">, </w:t>
      </w:r>
      <w:r w:rsidR="007C0E98">
        <w:rPr>
          <w:rFonts w:ascii="Segoe UI" w:hAnsi="Segoe UI" w:cs="Segoe UI"/>
          <w:sz w:val="22"/>
          <w:szCs w:val="22"/>
          <w:lang w:val="cs-CZ" w:eastAsia="en-US"/>
        </w:rPr>
        <w:t>Dokumentace dle GAP analýzy</w:t>
      </w:r>
      <w:r w:rsidR="00621485" w:rsidRPr="00621485">
        <w:rPr>
          <w:rFonts w:ascii="Segoe UI" w:hAnsi="Segoe UI" w:cs="Segoe UI"/>
          <w:sz w:val="22"/>
          <w:szCs w:val="22"/>
          <w:lang w:val="cs-CZ" w:eastAsia="en-US"/>
        </w:rPr>
        <w:t xml:space="preserve"> a Dokumentace realizovaného řešení</w:t>
      </w:r>
      <w:r w:rsidRPr="00621485">
        <w:rPr>
          <w:rFonts w:ascii="Segoe UI" w:hAnsi="Segoe UI" w:cs="Segoe UI"/>
          <w:sz w:val="22"/>
          <w:szCs w:val="22"/>
          <w:lang w:val="cs-CZ" w:eastAsia="en-US"/>
        </w:rPr>
        <w:t xml:space="preserve">. </w:t>
      </w:r>
      <w:r w:rsidR="00686968" w:rsidRPr="00621485">
        <w:rPr>
          <w:rFonts w:ascii="Segoe UI" w:hAnsi="Segoe UI" w:cs="Segoe UI"/>
          <w:sz w:val="22"/>
          <w:szCs w:val="22"/>
          <w:lang w:val="cs-CZ" w:eastAsia="en-US"/>
        </w:rPr>
        <w:t xml:space="preserve">Objednatel není </w:t>
      </w:r>
      <w:r w:rsidRPr="00621485">
        <w:rPr>
          <w:rFonts w:ascii="Segoe UI" w:hAnsi="Segoe UI" w:cs="Segoe UI"/>
          <w:sz w:val="22"/>
          <w:szCs w:val="22"/>
          <w:lang w:val="cs-CZ" w:eastAsia="en-US"/>
        </w:rPr>
        <w:t>povin</w:t>
      </w:r>
      <w:r w:rsidR="00686968" w:rsidRPr="00621485">
        <w:rPr>
          <w:rFonts w:ascii="Segoe UI" w:hAnsi="Segoe UI" w:cs="Segoe UI"/>
          <w:sz w:val="22"/>
          <w:szCs w:val="22"/>
          <w:lang w:val="cs-CZ" w:eastAsia="en-US"/>
        </w:rPr>
        <w:t>e</w:t>
      </w:r>
      <w:r w:rsidRPr="00621485">
        <w:rPr>
          <w:rFonts w:ascii="Segoe UI" w:hAnsi="Segoe UI" w:cs="Segoe UI"/>
          <w:sz w:val="22"/>
          <w:szCs w:val="22"/>
          <w:lang w:val="cs-CZ" w:eastAsia="en-US"/>
        </w:rPr>
        <w:t>n navrhovanou změnu akceptovat.</w:t>
      </w:r>
      <w:r w:rsidR="00686968" w:rsidRPr="00621485">
        <w:rPr>
          <w:rFonts w:ascii="Segoe UI" w:hAnsi="Segoe UI" w:cs="Segoe UI"/>
          <w:sz w:val="22"/>
          <w:szCs w:val="22"/>
          <w:lang w:val="cs-CZ" w:eastAsia="en-US"/>
        </w:rPr>
        <w:t xml:space="preserve"> </w:t>
      </w:r>
      <w:r w:rsidR="00902894" w:rsidRPr="00621485">
        <w:rPr>
          <w:rFonts w:ascii="Segoe UI" w:hAnsi="Segoe UI" w:cs="Segoe UI"/>
          <w:sz w:val="22"/>
          <w:szCs w:val="22"/>
          <w:lang w:val="cs-CZ" w:eastAsia="en-US"/>
        </w:rPr>
        <w:t>Poskytovatel</w:t>
      </w:r>
      <w:r w:rsidR="00686968" w:rsidRPr="00621485">
        <w:rPr>
          <w:rFonts w:ascii="Segoe UI" w:hAnsi="Segoe UI" w:cs="Segoe UI"/>
          <w:sz w:val="22"/>
          <w:szCs w:val="22"/>
          <w:lang w:val="cs-CZ" w:eastAsia="en-US"/>
        </w:rPr>
        <w:t xml:space="preserve"> se zavazuje vynaložit veškeré úsilí, které po něm lze spravedlivě požadovat, aby změnu požadovanou Objednatelem akceptoval.</w:t>
      </w:r>
      <w:bookmarkEnd w:id="118"/>
    </w:p>
    <w:p w14:paraId="6957E7AE" w14:textId="77777777" w:rsidR="004F29FB" w:rsidRPr="00621485" w:rsidRDefault="00902894" w:rsidP="00621485">
      <w:pPr>
        <w:pStyle w:val="RLTextlnkuslovan"/>
        <w:spacing w:before="120" w:line="276" w:lineRule="auto"/>
        <w:rPr>
          <w:rFonts w:ascii="Segoe UI" w:hAnsi="Segoe UI" w:cs="Segoe UI"/>
          <w:sz w:val="22"/>
          <w:szCs w:val="22"/>
          <w:lang w:eastAsia="en-US"/>
        </w:rPr>
      </w:pPr>
      <w:bookmarkStart w:id="119" w:name="_Ref195957841"/>
      <w:r w:rsidRPr="00621485">
        <w:rPr>
          <w:rFonts w:ascii="Segoe UI" w:hAnsi="Segoe UI" w:cs="Segoe UI"/>
          <w:sz w:val="22"/>
          <w:szCs w:val="22"/>
          <w:lang w:eastAsia="en-US"/>
        </w:rPr>
        <w:t>Poskytovatel</w:t>
      </w:r>
      <w:r w:rsidR="004F29FB" w:rsidRPr="00621485">
        <w:rPr>
          <w:rFonts w:ascii="Segoe UI" w:hAnsi="Segoe UI" w:cs="Segoe UI"/>
          <w:sz w:val="22"/>
          <w:szCs w:val="22"/>
          <w:lang w:eastAsia="en-US"/>
        </w:rPr>
        <w:t xml:space="preserve"> se zavazuje provést hodnocení dopadů kteroukoliv smluvní stranou navrhovaných změn na termíny plnění, cenu a součinnost Objednatele. </w:t>
      </w:r>
      <w:bookmarkEnd w:id="119"/>
      <w:r w:rsidRPr="00621485">
        <w:rPr>
          <w:rFonts w:ascii="Segoe UI" w:hAnsi="Segoe UI" w:cs="Segoe UI"/>
          <w:sz w:val="22"/>
          <w:szCs w:val="22"/>
          <w:lang w:eastAsia="en-US"/>
        </w:rPr>
        <w:t>Poskytovatel</w:t>
      </w:r>
      <w:r w:rsidR="004F29FB" w:rsidRPr="00621485">
        <w:rPr>
          <w:rFonts w:ascii="Segoe UI" w:hAnsi="Segoe UI" w:cs="Segoe UI"/>
          <w:sz w:val="22"/>
          <w:szCs w:val="22"/>
          <w:lang w:eastAsia="en-US"/>
        </w:rPr>
        <w:t xml:space="preserve"> je povinen toto hodnocení provést bez zbytečného odkladu, nejpozději do </w:t>
      </w:r>
      <w:r w:rsidR="00294A8F" w:rsidRPr="00621485">
        <w:rPr>
          <w:rFonts w:ascii="Segoe UI" w:hAnsi="Segoe UI" w:cs="Segoe UI"/>
          <w:sz w:val="22"/>
          <w:szCs w:val="22"/>
          <w:lang w:eastAsia="en-US"/>
        </w:rPr>
        <w:t xml:space="preserve">5 </w:t>
      </w:r>
      <w:r w:rsidR="004F29FB" w:rsidRPr="00621485">
        <w:rPr>
          <w:rFonts w:ascii="Segoe UI" w:hAnsi="Segoe UI" w:cs="Segoe UI"/>
          <w:sz w:val="22"/>
          <w:szCs w:val="22"/>
          <w:lang w:eastAsia="en-US"/>
        </w:rPr>
        <w:t>pracovních dnů ode dne doručení návrhu kterékoliv smluvní strany druhé smluvní straně.</w:t>
      </w:r>
    </w:p>
    <w:p w14:paraId="6C5FF9FD" w14:textId="77777777" w:rsidR="004F29FB" w:rsidRPr="00621485" w:rsidRDefault="004F29FB" w:rsidP="00621485">
      <w:pPr>
        <w:pStyle w:val="RLTextlnkuslovan"/>
        <w:spacing w:before="120" w:line="276" w:lineRule="auto"/>
        <w:rPr>
          <w:rFonts w:ascii="Segoe UI" w:hAnsi="Segoe UI" w:cs="Segoe UI"/>
          <w:sz w:val="22"/>
          <w:szCs w:val="22"/>
          <w:lang w:eastAsia="en-US"/>
        </w:rPr>
      </w:pPr>
      <w:bookmarkStart w:id="120" w:name="_Ref398619374"/>
      <w:r w:rsidRPr="00621485">
        <w:rPr>
          <w:rFonts w:ascii="Segoe UI" w:hAnsi="Segoe UI" w:cs="Segoe UI"/>
          <w:sz w:val="22"/>
          <w:szCs w:val="22"/>
          <w:lang w:eastAsia="en-US"/>
        </w:rPr>
        <w:t xml:space="preserve">Jakékoliv změny </w:t>
      </w:r>
      <w:r w:rsidR="00FC7DF8" w:rsidRPr="00621485">
        <w:rPr>
          <w:rFonts w:ascii="Segoe UI" w:hAnsi="Segoe UI" w:cs="Segoe UI"/>
          <w:sz w:val="22"/>
          <w:szCs w:val="22"/>
          <w:lang w:eastAsia="en-US"/>
        </w:rPr>
        <w:t xml:space="preserve">plnění dle této Smlouvy </w:t>
      </w:r>
      <w:r w:rsidRPr="00621485">
        <w:rPr>
          <w:rFonts w:ascii="Segoe UI" w:hAnsi="Segoe UI" w:cs="Segoe UI"/>
          <w:sz w:val="22"/>
          <w:szCs w:val="22"/>
          <w:lang w:eastAsia="en-US"/>
        </w:rPr>
        <w:t xml:space="preserve">musí být sjednány </w:t>
      </w:r>
      <w:r w:rsidR="0030241C" w:rsidRPr="00621485">
        <w:rPr>
          <w:rFonts w:ascii="Segoe UI" w:hAnsi="Segoe UI" w:cs="Segoe UI"/>
          <w:sz w:val="22"/>
          <w:szCs w:val="22"/>
          <w:lang w:eastAsia="en-US"/>
        </w:rPr>
        <w:t>v souladu s</w:t>
      </w:r>
      <w:r w:rsidR="009751D9" w:rsidRPr="00621485">
        <w:rPr>
          <w:rFonts w:ascii="Segoe UI" w:hAnsi="Segoe UI" w:cs="Segoe UI"/>
          <w:sz w:val="22"/>
          <w:szCs w:val="22"/>
          <w:lang w:eastAsia="en-US"/>
        </w:rPr>
        <w:t> příslušnými ustanoveními Z</w:t>
      </w:r>
      <w:r w:rsidR="00EB5961" w:rsidRPr="00621485">
        <w:rPr>
          <w:rFonts w:ascii="Segoe UI" w:hAnsi="Segoe UI" w:cs="Segoe UI"/>
          <w:sz w:val="22"/>
          <w:szCs w:val="22"/>
          <w:lang w:val="cs-CZ" w:eastAsia="en-US"/>
        </w:rPr>
        <w:t>Z</w:t>
      </w:r>
      <w:r w:rsidR="009751D9" w:rsidRPr="00621485">
        <w:rPr>
          <w:rFonts w:ascii="Segoe UI" w:hAnsi="Segoe UI" w:cs="Segoe UI"/>
          <w:sz w:val="22"/>
          <w:szCs w:val="22"/>
          <w:lang w:eastAsia="en-US"/>
        </w:rPr>
        <w:t xml:space="preserve">VZ, a to zejména v souladu s </w:t>
      </w:r>
      <w:r w:rsidR="00B633A1" w:rsidRPr="00621485">
        <w:rPr>
          <w:rFonts w:ascii="Segoe UI" w:hAnsi="Segoe UI" w:cs="Segoe UI"/>
          <w:sz w:val="22"/>
          <w:szCs w:val="22"/>
          <w:lang w:eastAsia="en-US"/>
        </w:rPr>
        <w:t xml:space="preserve">ustanovením § </w:t>
      </w:r>
      <w:r w:rsidR="00EB5961" w:rsidRPr="00621485">
        <w:rPr>
          <w:rFonts w:ascii="Segoe UI" w:hAnsi="Segoe UI" w:cs="Segoe UI"/>
          <w:sz w:val="22"/>
          <w:szCs w:val="22"/>
          <w:lang w:val="cs-CZ" w:eastAsia="en-US"/>
        </w:rPr>
        <w:t>222</w:t>
      </w:r>
      <w:r w:rsidR="00B633A1" w:rsidRPr="00621485">
        <w:rPr>
          <w:rFonts w:ascii="Segoe UI" w:hAnsi="Segoe UI" w:cs="Segoe UI"/>
          <w:sz w:val="22"/>
          <w:szCs w:val="22"/>
          <w:lang w:eastAsia="en-US"/>
        </w:rPr>
        <w:t xml:space="preserve"> </w:t>
      </w:r>
      <w:r w:rsidR="0030241C" w:rsidRPr="00621485">
        <w:rPr>
          <w:rFonts w:ascii="Segoe UI" w:hAnsi="Segoe UI" w:cs="Segoe UI"/>
          <w:sz w:val="22"/>
          <w:szCs w:val="22"/>
          <w:lang w:eastAsia="en-US"/>
        </w:rPr>
        <w:t>Z</w:t>
      </w:r>
      <w:r w:rsidR="00EB5961" w:rsidRPr="00621485">
        <w:rPr>
          <w:rFonts w:ascii="Segoe UI" w:hAnsi="Segoe UI" w:cs="Segoe UI"/>
          <w:sz w:val="22"/>
          <w:szCs w:val="22"/>
          <w:lang w:val="cs-CZ" w:eastAsia="en-US"/>
        </w:rPr>
        <w:t>Z</w:t>
      </w:r>
      <w:r w:rsidR="0030241C" w:rsidRPr="00621485">
        <w:rPr>
          <w:rFonts w:ascii="Segoe UI" w:hAnsi="Segoe UI" w:cs="Segoe UI"/>
          <w:sz w:val="22"/>
          <w:szCs w:val="22"/>
          <w:lang w:eastAsia="en-US"/>
        </w:rPr>
        <w:t>VZ</w:t>
      </w:r>
      <w:r w:rsidR="00C75417">
        <w:rPr>
          <w:rFonts w:ascii="Segoe UI" w:hAnsi="Segoe UI" w:cs="Segoe UI"/>
          <w:sz w:val="22"/>
          <w:szCs w:val="22"/>
          <w:lang w:val="cs-CZ" w:eastAsia="en-US"/>
        </w:rPr>
        <w:t>,</w:t>
      </w:r>
      <w:r w:rsidR="0030241C" w:rsidRPr="00621485">
        <w:rPr>
          <w:rFonts w:ascii="Segoe UI" w:hAnsi="Segoe UI" w:cs="Segoe UI"/>
          <w:sz w:val="22"/>
          <w:szCs w:val="22"/>
          <w:lang w:eastAsia="en-US"/>
        </w:rPr>
        <w:t xml:space="preserve"> </w:t>
      </w:r>
      <w:r w:rsidR="00B633A1" w:rsidRPr="00621485">
        <w:rPr>
          <w:rFonts w:ascii="Segoe UI" w:hAnsi="Segoe UI" w:cs="Segoe UI"/>
          <w:sz w:val="22"/>
          <w:szCs w:val="22"/>
          <w:lang w:eastAsia="en-US"/>
        </w:rPr>
        <w:t xml:space="preserve">a </w:t>
      </w:r>
      <w:r w:rsidRPr="00621485">
        <w:rPr>
          <w:rFonts w:ascii="Segoe UI" w:hAnsi="Segoe UI" w:cs="Segoe UI"/>
          <w:sz w:val="22"/>
          <w:szCs w:val="22"/>
          <w:lang w:eastAsia="en-US"/>
        </w:rPr>
        <w:t>písemně.</w:t>
      </w:r>
      <w:bookmarkEnd w:id="120"/>
    </w:p>
    <w:p w14:paraId="390661D0" w14:textId="77777777" w:rsidR="00313A8D" w:rsidRPr="00621485" w:rsidRDefault="00313A8D"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 xml:space="preserve">Kterákoli ze smluvních stran je rovněž oprávněna navrhnout změnu Služeb podpory provozu, a to za přiměřeného </w:t>
      </w:r>
      <w:r w:rsidRPr="002368D8">
        <w:rPr>
          <w:rFonts w:ascii="Segoe UI" w:hAnsi="Segoe UI" w:cs="Segoe UI"/>
          <w:sz w:val="22"/>
          <w:szCs w:val="22"/>
          <w:lang w:eastAsia="en-US"/>
        </w:rPr>
        <w:t>užití odst.</w:t>
      </w:r>
      <w:r w:rsidR="00621485" w:rsidRPr="002368D8">
        <w:rPr>
          <w:rFonts w:ascii="Segoe UI" w:hAnsi="Segoe UI" w:cs="Segoe UI"/>
          <w:sz w:val="22"/>
          <w:szCs w:val="22"/>
          <w:lang w:val="cs-CZ" w:eastAsia="en-US"/>
        </w:rPr>
        <w:t xml:space="preserve"> 10.1 </w:t>
      </w:r>
      <w:r w:rsidRPr="002368D8">
        <w:rPr>
          <w:rFonts w:ascii="Segoe UI" w:hAnsi="Segoe UI" w:cs="Segoe UI"/>
          <w:sz w:val="22"/>
          <w:szCs w:val="22"/>
          <w:lang w:eastAsia="en-US"/>
        </w:rPr>
        <w:t>až</w:t>
      </w:r>
      <w:r w:rsidR="00621485" w:rsidRPr="002368D8">
        <w:rPr>
          <w:rFonts w:ascii="Segoe UI" w:hAnsi="Segoe UI" w:cs="Segoe UI"/>
          <w:sz w:val="22"/>
          <w:szCs w:val="22"/>
          <w:lang w:val="cs-CZ" w:eastAsia="en-US"/>
        </w:rPr>
        <w:t xml:space="preserve"> 10.3 </w:t>
      </w:r>
      <w:r w:rsidRPr="002368D8">
        <w:rPr>
          <w:rFonts w:ascii="Segoe UI" w:hAnsi="Segoe UI" w:cs="Segoe UI"/>
          <w:sz w:val="22"/>
          <w:szCs w:val="22"/>
          <w:lang w:eastAsia="en-US"/>
        </w:rPr>
        <w:t>této</w:t>
      </w:r>
      <w:r w:rsidRPr="00621485">
        <w:rPr>
          <w:rFonts w:ascii="Segoe UI" w:hAnsi="Segoe UI" w:cs="Segoe UI"/>
          <w:sz w:val="22"/>
          <w:szCs w:val="22"/>
          <w:lang w:eastAsia="en-US"/>
        </w:rPr>
        <w:t xml:space="preserve"> Smlouvy.</w:t>
      </w:r>
    </w:p>
    <w:p w14:paraId="44E328A0" w14:textId="77777777" w:rsidR="007B5BEB" w:rsidRPr="00621485" w:rsidRDefault="00A87384" w:rsidP="007B5BEB">
      <w:pPr>
        <w:pStyle w:val="RLlneksmlouvy"/>
        <w:rPr>
          <w:rFonts w:ascii="Segoe UI" w:hAnsi="Segoe UI" w:cs="Segoe UI"/>
          <w:sz w:val="22"/>
          <w:szCs w:val="22"/>
        </w:rPr>
      </w:pPr>
      <w:bookmarkStart w:id="121" w:name="_Hlt313951251"/>
      <w:bookmarkStart w:id="122" w:name="_Hlt313951267"/>
      <w:bookmarkStart w:id="123" w:name="_Ref367565345"/>
      <w:bookmarkStart w:id="124" w:name="_Ref313890711"/>
      <w:bookmarkStart w:id="125" w:name="_Ref367538257"/>
      <w:bookmarkEnd w:id="121"/>
      <w:bookmarkEnd w:id="122"/>
      <w:r>
        <w:rPr>
          <w:rFonts w:ascii="Segoe UI" w:hAnsi="Segoe UI" w:cs="Segoe UI"/>
          <w:sz w:val="22"/>
          <w:szCs w:val="22"/>
          <w:lang w:val="cs-CZ"/>
        </w:rPr>
        <w:lastRenderedPageBreak/>
        <w:t xml:space="preserve">PODMÍNKY PŘEVZETÍ A </w:t>
      </w:r>
      <w:r w:rsidR="007B5BEB" w:rsidRPr="00621485">
        <w:rPr>
          <w:rFonts w:ascii="Segoe UI" w:hAnsi="Segoe UI" w:cs="Segoe UI"/>
          <w:sz w:val="22"/>
          <w:szCs w:val="22"/>
        </w:rPr>
        <w:t>AKCEPTACE</w:t>
      </w:r>
      <w:bookmarkEnd w:id="123"/>
      <w:r w:rsidR="007B5BEB" w:rsidRPr="00621485">
        <w:rPr>
          <w:rFonts w:ascii="Segoe UI" w:hAnsi="Segoe UI" w:cs="Segoe UI"/>
          <w:sz w:val="22"/>
          <w:szCs w:val="22"/>
        </w:rPr>
        <w:t xml:space="preserve"> </w:t>
      </w:r>
      <w:bookmarkEnd w:id="108"/>
      <w:bookmarkEnd w:id="109"/>
      <w:bookmarkEnd w:id="124"/>
      <w:bookmarkEnd w:id="125"/>
    </w:p>
    <w:p w14:paraId="599A6794" w14:textId="77777777" w:rsidR="005E6174" w:rsidRPr="00621485" w:rsidRDefault="00C8494F" w:rsidP="00621485">
      <w:pPr>
        <w:pStyle w:val="RLTextlnkuslovan"/>
        <w:spacing w:before="120" w:line="276" w:lineRule="auto"/>
        <w:rPr>
          <w:rFonts w:ascii="Segoe UI" w:hAnsi="Segoe UI" w:cs="Segoe UI"/>
          <w:sz w:val="22"/>
          <w:szCs w:val="22"/>
          <w:lang w:eastAsia="en-US"/>
        </w:rPr>
      </w:pPr>
      <w:r w:rsidRPr="00621485">
        <w:rPr>
          <w:rFonts w:ascii="Segoe UI" w:hAnsi="Segoe UI" w:cs="Segoe UI"/>
          <w:sz w:val="22"/>
          <w:szCs w:val="22"/>
          <w:lang w:eastAsia="en-US"/>
        </w:rPr>
        <w:t>Do</w:t>
      </w:r>
      <w:r w:rsidR="00A41F60" w:rsidRPr="00621485">
        <w:rPr>
          <w:rFonts w:ascii="Segoe UI" w:hAnsi="Segoe UI" w:cs="Segoe UI"/>
          <w:sz w:val="22"/>
          <w:szCs w:val="22"/>
          <w:lang w:eastAsia="en-US"/>
        </w:rPr>
        <w:t>dávk</w:t>
      </w:r>
      <w:r w:rsidR="006C1CAE" w:rsidRPr="00621485">
        <w:rPr>
          <w:rFonts w:ascii="Segoe UI" w:hAnsi="Segoe UI" w:cs="Segoe UI"/>
          <w:sz w:val="22"/>
          <w:szCs w:val="22"/>
          <w:lang w:eastAsia="en-US"/>
        </w:rPr>
        <w:t>a</w:t>
      </w:r>
      <w:r w:rsidRPr="00621485">
        <w:rPr>
          <w:rFonts w:ascii="Segoe UI" w:hAnsi="Segoe UI" w:cs="Segoe UI"/>
          <w:sz w:val="22"/>
          <w:szCs w:val="22"/>
          <w:lang w:eastAsia="en-US"/>
        </w:rPr>
        <w:t xml:space="preserve"> </w:t>
      </w:r>
      <w:r w:rsidR="005E6174" w:rsidRPr="00621485">
        <w:rPr>
          <w:rFonts w:ascii="Segoe UI" w:hAnsi="Segoe UI" w:cs="Segoe UI"/>
          <w:sz w:val="22"/>
          <w:szCs w:val="22"/>
          <w:lang w:eastAsia="en-US"/>
        </w:rPr>
        <w:t>bud</w:t>
      </w:r>
      <w:r w:rsidR="00621485">
        <w:rPr>
          <w:rFonts w:ascii="Segoe UI" w:hAnsi="Segoe UI" w:cs="Segoe UI"/>
          <w:sz w:val="22"/>
          <w:szCs w:val="22"/>
          <w:lang w:val="cs-CZ" w:eastAsia="en-US"/>
        </w:rPr>
        <w:t>e</w:t>
      </w:r>
      <w:r w:rsidR="005E6174" w:rsidRPr="00621485">
        <w:rPr>
          <w:rFonts w:ascii="Segoe UI" w:hAnsi="Segoe UI" w:cs="Segoe UI"/>
          <w:sz w:val="22"/>
          <w:szCs w:val="22"/>
          <w:lang w:eastAsia="en-US"/>
        </w:rPr>
        <w:t xml:space="preserve"> </w:t>
      </w:r>
      <w:r w:rsidRPr="00621485">
        <w:rPr>
          <w:rFonts w:ascii="Segoe UI" w:hAnsi="Segoe UI" w:cs="Segoe UI"/>
          <w:sz w:val="22"/>
          <w:szCs w:val="22"/>
          <w:lang w:eastAsia="en-US"/>
        </w:rPr>
        <w:t xml:space="preserve">Objednatelem </w:t>
      </w:r>
      <w:r w:rsidR="005E6174" w:rsidRPr="00621485">
        <w:rPr>
          <w:rFonts w:ascii="Segoe UI" w:hAnsi="Segoe UI" w:cs="Segoe UI"/>
          <w:sz w:val="22"/>
          <w:szCs w:val="22"/>
          <w:lang w:eastAsia="en-US"/>
        </w:rPr>
        <w:t>akceptován</w:t>
      </w:r>
      <w:r w:rsidR="00621485">
        <w:rPr>
          <w:rFonts w:ascii="Segoe UI" w:hAnsi="Segoe UI" w:cs="Segoe UI"/>
          <w:sz w:val="22"/>
          <w:szCs w:val="22"/>
          <w:lang w:val="cs-CZ" w:eastAsia="en-US"/>
        </w:rPr>
        <w:t>a</w:t>
      </w:r>
      <w:r w:rsidR="005E6174" w:rsidRPr="00621485">
        <w:rPr>
          <w:rFonts w:ascii="Segoe UI" w:hAnsi="Segoe UI" w:cs="Segoe UI"/>
          <w:sz w:val="22"/>
          <w:szCs w:val="22"/>
          <w:lang w:eastAsia="en-US"/>
        </w:rPr>
        <w:t xml:space="preserve"> na základě akceptační procedury. Akceptační procedura zahrnuje ověření, zda </w:t>
      </w:r>
      <w:r w:rsidR="00902894" w:rsidRPr="00621485">
        <w:rPr>
          <w:rFonts w:ascii="Segoe UI" w:hAnsi="Segoe UI" w:cs="Segoe UI"/>
          <w:sz w:val="22"/>
          <w:szCs w:val="22"/>
          <w:lang w:eastAsia="en-US"/>
        </w:rPr>
        <w:t>Poskytovatel</w:t>
      </w:r>
      <w:r w:rsidR="005E6174" w:rsidRPr="00621485">
        <w:rPr>
          <w:rFonts w:ascii="Segoe UI" w:hAnsi="Segoe UI" w:cs="Segoe UI"/>
          <w:sz w:val="22"/>
          <w:szCs w:val="22"/>
          <w:lang w:eastAsia="en-US"/>
        </w:rPr>
        <w:t xml:space="preserve">em poskytnuté plnění </w:t>
      </w:r>
      <w:r w:rsidR="006E2842" w:rsidRPr="00621485">
        <w:rPr>
          <w:rFonts w:ascii="Segoe UI" w:hAnsi="Segoe UI" w:cs="Segoe UI"/>
          <w:sz w:val="22"/>
          <w:szCs w:val="22"/>
          <w:lang w:eastAsia="en-US"/>
        </w:rPr>
        <w:t xml:space="preserve">je </w:t>
      </w:r>
      <w:r w:rsidR="005E6174" w:rsidRPr="00621485">
        <w:rPr>
          <w:rFonts w:ascii="Segoe UI" w:hAnsi="Segoe UI" w:cs="Segoe UI"/>
          <w:sz w:val="22"/>
          <w:szCs w:val="22"/>
          <w:lang w:eastAsia="en-US"/>
        </w:rPr>
        <w:t>výsledk</w:t>
      </w:r>
      <w:r w:rsidR="006E2842" w:rsidRPr="00621485">
        <w:rPr>
          <w:rFonts w:ascii="Segoe UI" w:hAnsi="Segoe UI" w:cs="Segoe UI"/>
          <w:sz w:val="22"/>
          <w:szCs w:val="22"/>
          <w:lang w:eastAsia="en-US"/>
        </w:rPr>
        <w:t>em</w:t>
      </w:r>
      <w:r w:rsidR="005E6174" w:rsidRPr="00621485">
        <w:rPr>
          <w:rFonts w:ascii="Segoe UI" w:hAnsi="Segoe UI" w:cs="Segoe UI"/>
          <w:sz w:val="22"/>
          <w:szCs w:val="22"/>
          <w:lang w:eastAsia="en-US"/>
        </w:rPr>
        <w:t xml:space="preserve">, ke kterému se </w:t>
      </w:r>
      <w:r w:rsidR="00902894" w:rsidRPr="00621485">
        <w:rPr>
          <w:rFonts w:ascii="Segoe UI" w:hAnsi="Segoe UI" w:cs="Segoe UI"/>
          <w:sz w:val="22"/>
          <w:szCs w:val="22"/>
          <w:lang w:eastAsia="en-US"/>
        </w:rPr>
        <w:t>Poskytovatel</w:t>
      </w:r>
      <w:r w:rsidR="005E6174" w:rsidRPr="00621485">
        <w:rPr>
          <w:rFonts w:ascii="Segoe UI" w:hAnsi="Segoe UI" w:cs="Segoe UI"/>
          <w:sz w:val="22"/>
          <w:szCs w:val="22"/>
          <w:lang w:eastAsia="en-US"/>
        </w:rPr>
        <w:t xml:space="preserve"> zavázal, a to porovnáním skutečných vlastností plnění </w:t>
      </w:r>
      <w:r w:rsidR="00902894" w:rsidRPr="00621485">
        <w:rPr>
          <w:rFonts w:ascii="Segoe UI" w:hAnsi="Segoe UI" w:cs="Segoe UI"/>
          <w:sz w:val="22"/>
          <w:szCs w:val="22"/>
          <w:lang w:eastAsia="en-US"/>
        </w:rPr>
        <w:t>Poskytovatel</w:t>
      </w:r>
      <w:r w:rsidR="005E6174" w:rsidRPr="00621485">
        <w:rPr>
          <w:rFonts w:ascii="Segoe UI" w:hAnsi="Segoe UI" w:cs="Segoe UI"/>
          <w:sz w:val="22"/>
          <w:szCs w:val="22"/>
          <w:lang w:eastAsia="en-US"/>
        </w:rPr>
        <w:t xml:space="preserve">e s jejich </w:t>
      </w:r>
      <w:r w:rsidR="001110D4" w:rsidRPr="00621485">
        <w:rPr>
          <w:rFonts w:ascii="Segoe UI" w:hAnsi="Segoe UI" w:cs="Segoe UI"/>
          <w:sz w:val="22"/>
          <w:szCs w:val="22"/>
          <w:lang w:eastAsia="en-US"/>
        </w:rPr>
        <w:t xml:space="preserve">závaznou </w:t>
      </w:r>
      <w:r w:rsidR="005E6174" w:rsidRPr="00621485">
        <w:rPr>
          <w:rFonts w:ascii="Segoe UI" w:hAnsi="Segoe UI" w:cs="Segoe UI"/>
          <w:sz w:val="22"/>
          <w:szCs w:val="22"/>
          <w:lang w:eastAsia="en-US"/>
        </w:rPr>
        <w:t xml:space="preserve">specifikací </w:t>
      </w:r>
      <w:r w:rsidR="00A41F60" w:rsidRPr="00621485">
        <w:rPr>
          <w:rFonts w:ascii="Segoe UI" w:hAnsi="Segoe UI" w:cs="Segoe UI"/>
          <w:sz w:val="22"/>
          <w:szCs w:val="22"/>
          <w:lang w:eastAsia="en-US"/>
        </w:rPr>
        <w:t>dle této Smlouvy</w:t>
      </w:r>
      <w:r w:rsidR="005E6174" w:rsidRPr="00621485">
        <w:rPr>
          <w:rFonts w:ascii="Segoe UI" w:hAnsi="Segoe UI" w:cs="Segoe UI"/>
          <w:sz w:val="22"/>
          <w:szCs w:val="22"/>
          <w:lang w:eastAsia="en-US"/>
        </w:rPr>
        <w:t>.</w:t>
      </w:r>
      <w:r w:rsidR="002E712D">
        <w:rPr>
          <w:rFonts w:ascii="Segoe UI" w:hAnsi="Segoe UI" w:cs="Segoe UI"/>
          <w:sz w:val="22"/>
          <w:szCs w:val="22"/>
          <w:lang w:val="cs-CZ" w:eastAsia="en-US"/>
        </w:rPr>
        <w:t xml:space="preserve"> Akceptační procedura nezahrnuje jen části, tvořící logický a</w:t>
      </w:r>
      <w:r w:rsidR="00FE155B">
        <w:rPr>
          <w:rFonts w:ascii="Segoe UI" w:hAnsi="Segoe UI" w:cs="Segoe UI"/>
          <w:sz w:val="22"/>
          <w:szCs w:val="22"/>
          <w:lang w:val="cs-CZ" w:eastAsia="en-US"/>
        </w:rPr>
        <w:t> </w:t>
      </w:r>
      <w:r w:rsidR="002E712D">
        <w:rPr>
          <w:rFonts w:ascii="Segoe UI" w:hAnsi="Segoe UI" w:cs="Segoe UI"/>
          <w:sz w:val="22"/>
          <w:szCs w:val="22"/>
          <w:lang w:val="cs-CZ" w:eastAsia="en-US"/>
        </w:rPr>
        <w:t>funkční celek (dále jen „</w:t>
      </w:r>
      <w:r w:rsidR="002E712D" w:rsidRPr="002E712D">
        <w:rPr>
          <w:rFonts w:ascii="Segoe UI" w:hAnsi="Segoe UI" w:cs="Segoe UI"/>
          <w:b/>
          <w:sz w:val="22"/>
          <w:szCs w:val="22"/>
          <w:lang w:val="cs-CZ" w:eastAsia="en-US"/>
        </w:rPr>
        <w:t>dílčí plnění</w:t>
      </w:r>
      <w:r w:rsidR="002E712D">
        <w:rPr>
          <w:rFonts w:ascii="Segoe UI" w:hAnsi="Segoe UI" w:cs="Segoe UI"/>
          <w:sz w:val="22"/>
          <w:szCs w:val="22"/>
          <w:lang w:val="cs-CZ" w:eastAsia="en-US"/>
        </w:rPr>
        <w:t>“</w:t>
      </w:r>
      <w:r w:rsidR="00FE155B">
        <w:rPr>
          <w:rFonts w:ascii="Segoe UI" w:hAnsi="Segoe UI" w:cs="Segoe UI"/>
          <w:sz w:val="22"/>
          <w:szCs w:val="22"/>
          <w:lang w:val="cs-CZ" w:eastAsia="en-US"/>
        </w:rPr>
        <w:t>)</w:t>
      </w:r>
      <w:r w:rsidR="002E712D">
        <w:rPr>
          <w:rFonts w:ascii="Segoe UI" w:hAnsi="Segoe UI" w:cs="Segoe UI"/>
          <w:sz w:val="22"/>
          <w:szCs w:val="22"/>
          <w:lang w:val="cs-CZ" w:eastAsia="en-US"/>
        </w:rPr>
        <w:t>, ale funkce Dodávky jako celku.</w:t>
      </w:r>
    </w:p>
    <w:p w14:paraId="1384705C" w14:textId="77777777" w:rsidR="005E6174" w:rsidRPr="00621485" w:rsidRDefault="005E6174" w:rsidP="00621485">
      <w:pPr>
        <w:pStyle w:val="RLTextlnkuslovan"/>
        <w:keepNext/>
        <w:spacing w:before="120" w:line="276" w:lineRule="auto"/>
        <w:rPr>
          <w:rFonts w:ascii="Segoe UI" w:hAnsi="Segoe UI" w:cs="Segoe UI"/>
          <w:sz w:val="22"/>
          <w:szCs w:val="22"/>
          <w:lang w:eastAsia="en-US"/>
        </w:rPr>
      </w:pPr>
      <w:bookmarkStart w:id="126" w:name="_Ref202790343"/>
      <w:r w:rsidRPr="00621485">
        <w:rPr>
          <w:rFonts w:ascii="Segoe UI" w:hAnsi="Segoe UI" w:cs="Segoe UI"/>
          <w:b/>
          <w:sz w:val="22"/>
          <w:szCs w:val="22"/>
          <w:lang w:eastAsia="en-US"/>
        </w:rPr>
        <w:t>Akceptace dokumentů</w:t>
      </w:r>
      <w:bookmarkEnd w:id="126"/>
    </w:p>
    <w:p w14:paraId="5AD739DC" w14:textId="77777777" w:rsidR="005E6174" w:rsidRPr="002368D8" w:rsidRDefault="005E6174" w:rsidP="00621485">
      <w:pPr>
        <w:pStyle w:val="RLTextlnkuslovan"/>
        <w:numPr>
          <w:ilvl w:val="2"/>
          <w:numId w:val="1"/>
        </w:numPr>
        <w:spacing w:before="120" w:line="276" w:lineRule="auto"/>
        <w:rPr>
          <w:rFonts w:ascii="Segoe UI" w:hAnsi="Segoe UI" w:cs="Segoe UI"/>
          <w:sz w:val="22"/>
          <w:szCs w:val="22"/>
        </w:rPr>
      </w:pPr>
      <w:bookmarkStart w:id="127" w:name="_Ref196129094"/>
      <w:r w:rsidRPr="00621485">
        <w:rPr>
          <w:rFonts w:ascii="Segoe UI" w:hAnsi="Segoe UI" w:cs="Segoe UI"/>
          <w:sz w:val="22"/>
          <w:szCs w:val="22"/>
        </w:rPr>
        <w:t xml:space="preserve">Dokumenty, které mají být podle této Smlouvy vypracované </w:t>
      </w:r>
      <w:r w:rsidR="00902894" w:rsidRPr="00621485">
        <w:rPr>
          <w:rFonts w:ascii="Segoe UI" w:hAnsi="Segoe UI" w:cs="Segoe UI"/>
          <w:sz w:val="22"/>
          <w:szCs w:val="22"/>
        </w:rPr>
        <w:t>Poskytovatel</w:t>
      </w:r>
      <w:r w:rsidRPr="00621485">
        <w:rPr>
          <w:rFonts w:ascii="Segoe UI" w:hAnsi="Segoe UI" w:cs="Segoe UI"/>
          <w:sz w:val="22"/>
          <w:szCs w:val="22"/>
        </w:rPr>
        <w:t>em a předané Objednateli, budou Objednatelem schválené a akceptované v souladu s akceptační procedurou definovanou v </w:t>
      </w:r>
      <w:r w:rsidRPr="002368D8">
        <w:rPr>
          <w:rFonts w:ascii="Segoe UI" w:hAnsi="Segoe UI" w:cs="Segoe UI"/>
          <w:sz w:val="22"/>
          <w:szCs w:val="22"/>
        </w:rPr>
        <w:t>tomto odst.</w:t>
      </w:r>
      <w:r w:rsidR="00EB1288" w:rsidRPr="002368D8">
        <w:rPr>
          <w:rFonts w:ascii="Segoe UI" w:hAnsi="Segoe UI" w:cs="Segoe UI"/>
          <w:sz w:val="22"/>
          <w:szCs w:val="22"/>
          <w:lang w:val="cs-CZ"/>
        </w:rPr>
        <w:t xml:space="preserve"> 11.2 </w:t>
      </w:r>
      <w:r w:rsidRPr="002368D8">
        <w:rPr>
          <w:rFonts w:ascii="Segoe UI" w:hAnsi="Segoe UI" w:cs="Segoe UI"/>
          <w:sz w:val="22"/>
          <w:szCs w:val="22"/>
        </w:rPr>
        <w:t>Smlouvy</w:t>
      </w:r>
      <w:bookmarkEnd w:id="127"/>
      <w:r w:rsidRPr="002368D8">
        <w:rPr>
          <w:rFonts w:ascii="Segoe UI" w:hAnsi="Segoe UI" w:cs="Segoe UI"/>
          <w:sz w:val="22"/>
          <w:szCs w:val="22"/>
        </w:rPr>
        <w:t>.</w:t>
      </w:r>
    </w:p>
    <w:p w14:paraId="0DD38EDB" w14:textId="77777777" w:rsidR="005E6174" w:rsidRPr="002368D8" w:rsidRDefault="00902894" w:rsidP="00621485">
      <w:pPr>
        <w:pStyle w:val="RLTextlnkuslovan"/>
        <w:numPr>
          <w:ilvl w:val="2"/>
          <w:numId w:val="1"/>
        </w:numPr>
        <w:spacing w:before="120" w:line="276" w:lineRule="auto"/>
        <w:rPr>
          <w:rFonts w:ascii="Segoe UI" w:hAnsi="Segoe UI" w:cs="Segoe UI"/>
          <w:sz w:val="22"/>
          <w:szCs w:val="22"/>
        </w:rPr>
      </w:pPr>
      <w:r w:rsidRPr="002368D8">
        <w:rPr>
          <w:rFonts w:ascii="Segoe UI" w:hAnsi="Segoe UI" w:cs="Segoe UI"/>
          <w:sz w:val="22"/>
          <w:szCs w:val="22"/>
        </w:rPr>
        <w:t>Poskytovatel</w:t>
      </w:r>
      <w:r w:rsidR="005E6174" w:rsidRPr="002368D8">
        <w:rPr>
          <w:rFonts w:ascii="Segoe UI" w:hAnsi="Segoe UI" w:cs="Segoe UI"/>
          <w:sz w:val="22"/>
          <w:szCs w:val="22"/>
        </w:rPr>
        <w:t xml:space="preserve"> se zavazuje průběžně konzultovat práce na zhotovení dokumentů s Objednatelem.</w:t>
      </w:r>
      <w:r w:rsidR="00386BAD" w:rsidRPr="002368D8">
        <w:rPr>
          <w:rFonts w:ascii="Segoe UI" w:hAnsi="Segoe UI" w:cs="Segoe UI"/>
          <w:sz w:val="22"/>
          <w:szCs w:val="22"/>
        </w:rPr>
        <w:t xml:space="preserve"> </w:t>
      </w:r>
      <w:r w:rsidRPr="002368D8">
        <w:rPr>
          <w:rFonts w:ascii="Segoe UI" w:hAnsi="Segoe UI" w:cs="Segoe UI"/>
          <w:sz w:val="22"/>
          <w:szCs w:val="22"/>
        </w:rPr>
        <w:t>Poskytovatel</w:t>
      </w:r>
      <w:r w:rsidR="00386BAD" w:rsidRPr="002368D8">
        <w:rPr>
          <w:rFonts w:ascii="Segoe UI" w:hAnsi="Segoe UI" w:cs="Segoe UI"/>
          <w:sz w:val="22"/>
          <w:szCs w:val="22"/>
        </w:rPr>
        <w:t xml:space="preserve"> je povinen předat dokumenty k akceptaci včas tak, aby mohly být dodrženy navazující termíny.</w:t>
      </w:r>
    </w:p>
    <w:p w14:paraId="081C2A8C" w14:textId="643A8EE9" w:rsidR="005E6174" w:rsidRPr="002368D8" w:rsidRDefault="00386BAD" w:rsidP="00621485">
      <w:pPr>
        <w:pStyle w:val="RLTextlnkuslovan"/>
        <w:numPr>
          <w:ilvl w:val="2"/>
          <w:numId w:val="1"/>
        </w:numPr>
        <w:spacing w:before="120" w:line="276" w:lineRule="auto"/>
        <w:rPr>
          <w:rFonts w:ascii="Segoe UI" w:hAnsi="Segoe UI" w:cs="Segoe UI"/>
          <w:sz w:val="22"/>
          <w:szCs w:val="22"/>
        </w:rPr>
      </w:pPr>
      <w:bookmarkStart w:id="128" w:name="_Ref196125820"/>
      <w:bookmarkStart w:id="129" w:name="_Ref312227745"/>
      <w:r w:rsidRPr="002368D8">
        <w:rPr>
          <w:rFonts w:ascii="Segoe UI" w:hAnsi="Segoe UI" w:cs="Segoe UI"/>
          <w:sz w:val="22"/>
          <w:szCs w:val="22"/>
        </w:rPr>
        <w:t>Objednatel je povinen vznést své výhrady nebo připomínky</w:t>
      </w:r>
      <w:ins w:id="130" w:author="Autor">
        <w:r w:rsidR="004032DF">
          <w:rPr>
            <w:rFonts w:ascii="Segoe UI" w:hAnsi="Segoe UI" w:cs="Segoe UI"/>
            <w:sz w:val="22"/>
            <w:szCs w:val="22"/>
            <w:lang w:val="cs-CZ"/>
          </w:rPr>
          <w:t xml:space="preserve">, které se vztahují k předmětu </w:t>
        </w:r>
        <w:r w:rsidR="00600A7D">
          <w:rPr>
            <w:rFonts w:ascii="Segoe UI" w:hAnsi="Segoe UI" w:cs="Segoe UI"/>
            <w:sz w:val="22"/>
            <w:szCs w:val="22"/>
            <w:lang w:val="cs-CZ"/>
          </w:rPr>
          <w:t>S</w:t>
        </w:r>
        <w:r w:rsidR="004032DF">
          <w:rPr>
            <w:rFonts w:ascii="Segoe UI" w:hAnsi="Segoe UI" w:cs="Segoe UI"/>
            <w:sz w:val="22"/>
            <w:szCs w:val="22"/>
            <w:lang w:val="cs-CZ"/>
          </w:rPr>
          <w:t>mlouvy,</w:t>
        </w:r>
      </w:ins>
      <w:r w:rsidRPr="002368D8">
        <w:rPr>
          <w:rFonts w:ascii="Segoe UI" w:hAnsi="Segoe UI" w:cs="Segoe UI"/>
          <w:sz w:val="22"/>
          <w:szCs w:val="22"/>
        </w:rPr>
        <w:t xml:space="preserve"> k dokumentu do </w:t>
      </w:r>
      <w:r w:rsidR="005C4EE5" w:rsidRPr="002368D8">
        <w:rPr>
          <w:rFonts w:ascii="Segoe UI" w:hAnsi="Segoe UI" w:cs="Segoe UI"/>
          <w:sz w:val="22"/>
          <w:szCs w:val="22"/>
        </w:rPr>
        <w:t xml:space="preserve">10 </w:t>
      </w:r>
      <w:r w:rsidRPr="002368D8">
        <w:rPr>
          <w:rFonts w:ascii="Segoe UI" w:hAnsi="Segoe UI" w:cs="Segoe UI"/>
          <w:sz w:val="22"/>
          <w:szCs w:val="22"/>
        </w:rPr>
        <w:t>pracovních dnů</w:t>
      </w:r>
      <w:r w:rsidR="00EB4FA1" w:rsidRPr="002368D8">
        <w:rPr>
          <w:rFonts w:ascii="Segoe UI" w:hAnsi="Segoe UI" w:cs="Segoe UI"/>
          <w:sz w:val="22"/>
          <w:szCs w:val="22"/>
        </w:rPr>
        <w:t xml:space="preserve"> ode dne jejich doručení</w:t>
      </w:r>
      <w:r w:rsidRPr="002368D8">
        <w:rPr>
          <w:rFonts w:ascii="Segoe UI" w:hAnsi="Segoe UI" w:cs="Segoe UI"/>
          <w:sz w:val="22"/>
          <w:szCs w:val="22"/>
        </w:rPr>
        <w:t xml:space="preserve">. </w:t>
      </w:r>
      <w:r w:rsidR="005E6174" w:rsidRPr="002368D8">
        <w:rPr>
          <w:rFonts w:ascii="Segoe UI" w:hAnsi="Segoe UI" w:cs="Segoe UI"/>
          <w:sz w:val="22"/>
          <w:szCs w:val="22"/>
        </w:rPr>
        <w:t>Vznese-li Objednatel výhrady nebo připomínky k</w:t>
      </w:r>
      <w:r w:rsidR="005A71C5" w:rsidRPr="002368D8">
        <w:rPr>
          <w:rFonts w:ascii="Segoe UI" w:hAnsi="Segoe UI" w:cs="Segoe UI"/>
          <w:sz w:val="22"/>
          <w:szCs w:val="22"/>
        </w:rPr>
        <w:t xml:space="preserve"> </w:t>
      </w:r>
      <w:r w:rsidR="005E6174" w:rsidRPr="002368D8">
        <w:rPr>
          <w:rFonts w:ascii="Segoe UI" w:hAnsi="Segoe UI" w:cs="Segoe UI"/>
          <w:sz w:val="22"/>
          <w:szCs w:val="22"/>
        </w:rPr>
        <w:t xml:space="preserve">dokumentu, zavazuje se </w:t>
      </w:r>
      <w:r w:rsidR="00902894" w:rsidRPr="002368D8">
        <w:rPr>
          <w:rFonts w:ascii="Segoe UI" w:hAnsi="Segoe UI" w:cs="Segoe UI"/>
          <w:sz w:val="22"/>
          <w:szCs w:val="22"/>
        </w:rPr>
        <w:t>Poskytovatel</w:t>
      </w:r>
      <w:r w:rsidR="005E6174" w:rsidRPr="002368D8">
        <w:rPr>
          <w:rFonts w:ascii="Segoe UI" w:hAnsi="Segoe UI" w:cs="Segoe UI"/>
          <w:sz w:val="22"/>
          <w:szCs w:val="22"/>
        </w:rPr>
        <w:t xml:space="preserve"> </w:t>
      </w:r>
      <w:r w:rsidR="002433DC" w:rsidRPr="002368D8">
        <w:rPr>
          <w:rFonts w:ascii="Segoe UI" w:hAnsi="Segoe UI" w:cs="Segoe UI"/>
          <w:sz w:val="22"/>
          <w:szCs w:val="22"/>
        </w:rPr>
        <w:t>do 10 pracovních dnů</w:t>
      </w:r>
      <w:r w:rsidR="005E6174" w:rsidRPr="002368D8">
        <w:rPr>
          <w:rFonts w:ascii="Segoe UI" w:hAnsi="Segoe UI" w:cs="Segoe UI"/>
          <w:sz w:val="22"/>
          <w:szCs w:val="22"/>
        </w:rPr>
        <w:t xml:space="preserve"> provést veškeré potřebné úpravy dokumentu dle výhrad a připomínek Objednatele a takto upravený dokument předat Objednateli k akceptaci.</w:t>
      </w:r>
      <w:bookmarkEnd w:id="128"/>
      <w:r w:rsidRPr="002368D8">
        <w:rPr>
          <w:rFonts w:ascii="Segoe UI" w:hAnsi="Segoe UI" w:cs="Segoe UI"/>
          <w:sz w:val="22"/>
          <w:szCs w:val="22"/>
        </w:rPr>
        <w:t xml:space="preserve"> Pokud výhrady a připomínky Objednatele přetrvávají nebo Objednatel identifikuje </w:t>
      </w:r>
      <w:ins w:id="131" w:author="Autor">
        <w:r w:rsidR="00600A7D">
          <w:rPr>
            <w:rFonts w:ascii="Segoe UI" w:hAnsi="Segoe UI" w:cs="Segoe UI"/>
            <w:sz w:val="22"/>
            <w:szCs w:val="22"/>
            <w:lang w:val="cs-CZ"/>
          </w:rPr>
          <w:t xml:space="preserve">nové </w:t>
        </w:r>
      </w:ins>
      <w:r w:rsidRPr="002368D8">
        <w:rPr>
          <w:rFonts w:ascii="Segoe UI" w:hAnsi="Segoe UI" w:cs="Segoe UI"/>
          <w:sz w:val="22"/>
          <w:szCs w:val="22"/>
        </w:rPr>
        <w:t>výhrady a</w:t>
      </w:r>
      <w:r w:rsidR="002368D8">
        <w:rPr>
          <w:rFonts w:ascii="Segoe UI" w:hAnsi="Segoe UI" w:cs="Segoe UI"/>
          <w:sz w:val="22"/>
          <w:szCs w:val="22"/>
          <w:lang w:val="cs-CZ"/>
        </w:rPr>
        <w:t> </w:t>
      </w:r>
      <w:r w:rsidRPr="002368D8">
        <w:rPr>
          <w:rFonts w:ascii="Segoe UI" w:hAnsi="Segoe UI" w:cs="Segoe UI"/>
          <w:sz w:val="22"/>
          <w:szCs w:val="22"/>
        </w:rPr>
        <w:t>připomínky</w:t>
      </w:r>
      <w:ins w:id="132" w:author="Autor">
        <w:r w:rsidR="00600A7D">
          <w:rPr>
            <w:rFonts w:ascii="Segoe UI" w:hAnsi="Segoe UI" w:cs="Segoe UI"/>
            <w:sz w:val="22"/>
            <w:szCs w:val="22"/>
            <w:lang w:val="cs-CZ"/>
          </w:rPr>
          <w:t xml:space="preserve"> vztahující se k předmětu Smlouvy</w:t>
        </w:r>
      </w:ins>
      <w:del w:id="133" w:author="Autor">
        <w:r w:rsidRPr="002368D8" w:rsidDel="00600A7D">
          <w:rPr>
            <w:rFonts w:ascii="Segoe UI" w:hAnsi="Segoe UI" w:cs="Segoe UI"/>
            <w:sz w:val="22"/>
            <w:szCs w:val="22"/>
          </w:rPr>
          <w:delText xml:space="preserve"> nové</w:delText>
        </w:r>
      </w:del>
      <w:r w:rsidRPr="002368D8">
        <w:rPr>
          <w:rFonts w:ascii="Segoe UI" w:hAnsi="Segoe UI" w:cs="Segoe UI"/>
          <w:sz w:val="22"/>
          <w:szCs w:val="22"/>
        </w:rPr>
        <w:t xml:space="preserve">, je Objednatel oprávněn postupovat podle tohoto </w:t>
      </w:r>
      <w:r w:rsidR="00EB1288" w:rsidRPr="002368D8">
        <w:rPr>
          <w:rFonts w:ascii="Segoe UI" w:hAnsi="Segoe UI" w:cs="Segoe UI"/>
          <w:sz w:val="22"/>
          <w:szCs w:val="22"/>
          <w:lang w:val="cs-CZ"/>
        </w:rPr>
        <w:t xml:space="preserve">bodu 11.2.3 </w:t>
      </w:r>
      <w:r w:rsidRPr="002368D8">
        <w:rPr>
          <w:rFonts w:ascii="Segoe UI" w:hAnsi="Segoe UI" w:cs="Segoe UI"/>
          <w:sz w:val="22"/>
          <w:szCs w:val="22"/>
        </w:rPr>
        <w:t>i opakovaně.</w:t>
      </w:r>
      <w:bookmarkEnd w:id="129"/>
    </w:p>
    <w:p w14:paraId="3B98FF2C" w14:textId="77777777" w:rsidR="00386BAD" w:rsidRPr="00621485" w:rsidRDefault="00386BAD" w:rsidP="00621485">
      <w:pPr>
        <w:pStyle w:val="RLTextlnkuslovan"/>
        <w:numPr>
          <w:ilvl w:val="2"/>
          <w:numId w:val="1"/>
        </w:numPr>
        <w:spacing w:before="120" w:line="276" w:lineRule="auto"/>
        <w:rPr>
          <w:rFonts w:ascii="Segoe UI" w:hAnsi="Segoe UI" w:cs="Segoe UI"/>
          <w:sz w:val="22"/>
          <w:szCs w:val="22"/>
        </w:rPr>
      </w:pPr>
      <w:r w:rsidRPr="00621485">
        <w:rPr>
          <w:rFonts w:ascii="Segoe UI" w:hAnsi="Segoe UI" w:cs="Segoe UI"/>
          <w:sz w:val="22"/>
          <w:szCs w:val="22"/>
        </w:rPr>
        <w:t xml:space="preserve">V případě, že Objednatel nemá k dokumentu připomínky ani výhrady, zavazuje se ve lhůtě </w:t>
      </w:r>
      <w:r w:rsidR="005C4EE5" w:rsidRPr="00621485">
        <w:rPr>
          <w:rFonts w:ascii="Segoe UI" w:hAnsi="Segoe UI" w:cs="Segoe UI"/>
          <w:sz w:val="22"/>
          <w:szCs w:val="22"/>
        </w:rPr>
        <w:t xml:space="preserve">10 </w:t>
      </w:r>
      <w:r w:rsidRPr="00621485">
        <w:rPr>
          <w:rFonts w:ascii="Segoe UI" w:hAnsi="Segoe UI" w:cs="Segoe UI"/>
          <w:sz w:val="22"/>
          <w:szCs w:val="22"/>
        </w:rPr>
        <w:t xml:space="preserve">pracovních dnů od předložení dokumentu k akceptaci tento dokument akceptovat a </w:t>
      </w:r>
      <w:r w:rsidR="006237AA" w:rsidRPr="00621485">
        <w:rPr>
          <w:rFonts w:ascii="Segoe UI" w:hAnsi="Segoe UI" w:cs="Segoe UI"/>
          <w:sz w:val="22"/>
          <w:szCs w:val="22"/>
        </w:rPr>
        <w:t xml:space="preserve">potvrdit </w:t>
      </w:r>
      <w:r w:rsidRPr="00621485">
        <w:rPr>
          <w:rFonts w:ascii="Segoe UI" w:hAnsi="Segoe UI" w:cs="Segoe UI"/>
          <w:sz w:val="22"/>
          <w:szCs w:val="22"/>
        </w:rPr>
        <w:t>o tom písemný předávací protokol.</w:t>
      </w:r>
    </w:p>
    <w:p w14:paraId="77820B4E" w14:textId="77777777" w:rsidR="001110D4" w:rsidRDefault="001110D4" w:rsidP="00621485">
      <w:pPr>
        <w:pStyle w:val="RLTextlnkuslovan"/>
        <w:numPr>
          <w:ilvl w:val="2"/>
          <w:numId w:val="1"/>
        </w:numPr>
        <w:spacing w:before="120" w:line="276" w:lineRule="auto"/>
        <w:rPr>
          <w:rFonts w:ascii="Segoe UI" w:hAnsi="Segoe UI" w:cs="Segoe UI"/>
          <w:sz w:val="22"/>
          <w:szCs w:val="22"/>
        </w:rPr>
      </w:pPr>
      <w:r w:rsidRPr="00621485">
        <w:rPr>
          <w:rFonts w:ascii="Segoe UI" w:hAnsi="Segoe UI" w:cs="Segoe UI"/>
          <w:sz w:val="22"/>
          <w:szCs w:val="22"/>
        </w:rPr>
        <w:t xml:space="preserve">Bude-li trvání akceptační procedury ovlivněné vznesením výhrad nebo připomínek </w:t>
      </w:r>
      <w:r w:rsidR="006237AA" w:rsidRPr="00621485">
        <w:rPr>
          <w:rFonts w:ascii="Segoe UI" w:hAnsi="Segoe UI" w:cs="Segoe UI"/>
          <w:sz w:val="22"/>
          <w:szCs w:val="22"/>
        </w:rPr>
        <w:t xml:space="preserve">Objednatele </w:t>
      </w:r>
      <w:r w:rsidRPr="00621485">
        <w:rPr>
          <w:rFonts w:ascii="Segoe UI" w:hAnsi="Segoe UI" w:cs="Segoe UI"/>
          <w:sz w:val="22"/>
          <w:szCs w:val="22"/>
        </w:rPr>
        <w:t xml:space="preserve">k dokumentu a potřebou jejich vyřešení, nebude to mít vliv na dohodnuté termíny pro akceptaci dokumentu. </w:t>
      </w:r>
    </w:p>
    <w:p w14:paraId="52F8A4BF" w14:textId="77777777" w:rsidR="002E712D" w:rsidRPr="00621485" w:rsidRDefault="002E712D" w:rsidP="00621485">
      <w:pPr>
        <w:pStyle w:val="RLTextlnkuslovan"/>
        <w:numPr>
          <w:ilvl w:val="2"/>
          <w:numId w:val="1"/>
        </w:numPr>
        <w:spacing w:before="120" w:line="276" w:lineRule="auto"/>
        <w:rPr>
          <w:rFonts w:ascii="Segoe UI" w:hAnsi="Segoe UI" w:cs="Segoe UI"/>
          <w:sz w:val="22"/>
          <w:szCs w:val="22"/>
        </w:rPr>
      </w:pPr>
      <w:r>
        <w:rPr>
          <w:rFonts w:ascii="Segoe UI" w:hAnsi="Segoe UI" w:cs="Segoe UI"/>
          <w:sz w:val="22"/>
          <w:szCs w:val="22"/>
          <w:lang w:val="cs-CZ"/>
        </w:rPr>
        <w:t>Objednatel má právo přizvat třetí stranu pro hodnocení předmětu akceptace.</w:t>
      </w:r>
      <w:r w:rsidR="004478C4">
        <w:rPr>
          <w:rFonts w:ascii="Segoe UI" w:hAnsi="Segoe UI" w:cs="Segoe UI"/>
          <w:sz w:val="22"/>
          <w:szCs w:val="22"/>
          <w:lang w:val="cs-CZ"/>
        </w:rPr>
        <w:t xml:space="preserve"> Třetí strana tak má právo se seznámit s předmětem akceptace a Objednatel</w:t>
      </w:r>
      <w:r w:rsidR="00677493">
        <w:rPr>
          <w:rFonts w:ascii="Segoe UI" w:hAnsi="Segoe UI" w:cs="Segoe UI"/>
          <w:sz w:val="22"/>
          <w:szCs w:val="22"/>
          <w:lang w:val="cs-CZ"/>
        </w:rPr>
        <w:t>i</w:t>
      </w:r>
      <w:r w:rsidR="004478C4">
        <w:rPr>
          <w:rFonts w:ascii="Segoe UI" w:hAnsi="Segoe UI" w:cs="Segoe UI"/>
          <w:sz w:val="22"/>
          <w:szCs w:val="22"/>
          <w:lang w:val="cs-CZ"/>
        </w:rPr>
        <w:t xml:space="preserve"> připravit podklady pro vznesení případných výhrad a připomínek.</w:t>
      </w:r>
    </w:p>
    <w:p w14:paraId="27D52581" w14:textId="77777777" w:rsidR="005E6174" w:rsidRPr="00621485" w:rsidRDefault="00386BAD" w:rsidP="00621485">
      <w:pPr>
        <w:pStyle w:val="RLTextlnkuslovan"/>
        <w:keepNext/>
        <w:spacing w:before="120" w:line="276" w:lineRule="auto"/>
        <w:rPr>
          <w:rFonts w:ascii="Segoe UI" w:hAnsi="Segoe UI" w:cs="Segoe UI"/>
          <w:sz w:val="22"/>
          <w:szCs w:val="22"/>
        </w:rPr>
      </w:pPr>
      <w:bookmarkStart w:id="134" w:name="_Ref212253560"/>
      <w:bookmarkStart w:id="135" w:name="_Toc212632751"/>
      <w:r w:rsidRPr="00621485">
        <w:rPr>
          <w:rFonts w:ascii="Segoe UI" w:hAnsi="Segoe UI" w:cs="Segoe UI"/>
          <w:b/>
          <w:sz w:val="22"/>
          <w:szCs w:val="22"/>
        </w:rPr>
        <w:lastRenderedPageBreak/>
        <w:t xml:space="preserve">Akceptace </w:t>
      </w:r>
      <w:r w:rsidR="004478C4">
        <w:rPr>
          <w:rFonts w:ascii="Segoe UI" w:hAnsi="Segoe UI" w:cs="Segoe UI"/>
          <w:b/>
          <w:sz w:val="22"/>
          <w:szCs w:val="22"/>
          <w:lang w:val="cs-CZ"/>
        </w:rPr>
        <w:t>jiného</w:t>
      </w:r>
      <w:r w:rsidR="007F5552" w:rsidRPr="00621485">
        <w:rPr>
          <w:rFonts w:ascii="Segoe UI" w:hAnsi="Segoe UI" w:cs="Segoe UI"/>
          <w:b/>
          <w:sz w:val="22"/>
          <w:szCs w:val="22"/>
        </w:rPr>
        <w:t xml:space="preserve"> </w:t>
      </w:r>
      <w:r w:rsidRPr="00621485">
        <w:rPr>
          <w:rFonts w:ascii="Segoe UI" w:hAnsi="Segoe UI" w:cs="Segoe UI"/>
          <w:b/>
          <w:sz w:val="22"/>
          <w:szCs w:val="22"/>
        </w:rPr>
        <w:t>plnění než dokumentů</w:t>
      </w:r>
      <w:bookmarkEnd w:id="134"/>
      <w:bookmarkEnd w:id="135"/>
    </w:p>
    <w:p w14:paraId="370C91D7"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bookmarkStart w:id="136" w:name="_Ref196135071"/>
      <w:bookmarkStart w:id="137" w:name="_Ref198358270"/>
      <w:r w:rsidRPr="003366E8">
        <w:rPr>
          <w:rFonts w:ascii="Segoe UI" w:hAnsi="Segoe UI" w:cs="Segoe UI"/>
          <w:sz w:val="22"/>
          <w:szCs w:val="22"/>
          <w:lang w:eastAsia="en-US"/>
        </w:rPr>
        <w:t xml:space="preserve">Umožňuje-li to povaha plnění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e a nestanoví</w:t>
      </w:r>
      <w:r w:rsidRPr="003366E8">
        <w:rPr>
          <w:rFonts w:ascii="Segoe UI" w:hAnsi="Segoe UI" w:cs="Segoe UI"/>
          <w:sz w:val="22"/>
          <w:szCs w:val="22"/>
          <w:lang w:eastAsia="en-US"/>
        </w:rPr>
        <w:noBreakHyphen/>
        <w:t xml:space="preserve">li tato Smlouva jinak, bude </w:t>
      </w:r>
      <w:r w:rsidRPr="003366E8">
        <w:rPr>
          <w:rFonts w:ascii="Segoe UI" w:hAnsi="Segoe UI" w:cs="Segoe UI"/>
          <w:sz w:val="22"/>
          <w:szCs w:val="22"/>
        </w:rPr>
        <w:t xml:space="preserve">akceptace plnění </w:t>
      </w:r>
      <w:r w:rsidRPr="003366E8">
        <w:rPr>
          <w:rFonts w:ascii="Segoe UI" w:hAnsi="Segoe UI" w:cs="Segoe UI"/>
          <w:sz w:val="22"/>
          <w:szCs w:val="22"/>
          <w:lang w:eastAsia="en-US"/>
        </w:rPr>
        <w:t>provedena v souladu s</w:t>
      </w:r>
      <w:r w:rsidR="0036328F">
        <w:rPr>
          <w:rFonts w:ascii="Segoe UI" w:hAnsi="Segoe UI" w:cs="Segoe UI"/>
          <w:sz w:val="22"/>
          <w:szCs w:val="22"/>
          <w:lang w:val="cs-CZ" w:eastAsia="en-US"/>
        </w:rPr>
        <w:t> </w:t>
      </w:r>
      <w:r w:rsidRPr="003366E8">
        <w:rPr>
          <w:rFonts w:ascii="Segoe UI" w:hAnsi="Segoe UI" w:cs="Segoe UI"/>
          <w:sz w:val="22"/>
          <w:szCs w:val="22"/>
          <w:lang w:eastAsia="en-US"/>
        </w:rPr>
        <w:t>akceptační procedurou definovanou v </w:t>
      </w:r>
      <w:r w:rsidRPr="002368D8">
        <w:rPr>
          <w:rFonts w:ascii="Segoe UI" w:hAnsi="Segoe UI" w:cs="Segoe UI"/>
          <w:sz w:val="22"/>
          <w:szCs w:val="22"/>
          <w:lang w:eastAsia="en-US"/>
        </w:rPr>
        <w:t>tomto odst.</w:t>
      </w:r>
      <w:r w:rsidR="00EB1288" w:rsidRPr="002368D8">
        <w:rPr>
          <w:rFonts w:ascii="Segoe UI" w:hAnsi="Segoe UI" w:cs="Segoe UI"/>
          <w:sz w:val="22"/>
          <w:szCs w:val="22"/>
          <w:lang w:val="cs-CZ" w:eastAsia="en-US"/>
        </w:rPr>
        <w:t xml:space="preserve"> 11.3</w:t>
      </w:r>
      <w:r w:rsidRPr="003366E8">
        <w:rPr>
          <w:rFonts w:ascii="Segoe UI" w:hAnsi="Segoe UI" w:cs="Segoe UI"/>
          <w:sz w:val="22"/>
          <w:szCs w:val="22"/>
          <w:lang w:eastAsia="en-US"/>
        </w:rPr>
        <w:t xml:space="preserve"> Smlouvy.</w:t>
      </w:r>
    </w:p>
    <w:p w14:paraId="7843C5FC"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lang w:eastAsia="en-US"/>
        </w:rPr>
        <w:t>Předání a převzetí Objednatelem objednané</w:t>
      </w:r>
      <w:r w:rsidR="008E1141" w:rsidRPr="003366E8">
        <w:rPr>
          <w:rFonts w:ascii="Segoe UI" w:hAnsi="Segoe UI" w:cs="Segoe UI"/>
          <w:sz w:val="22"/>
          <w:szCs w:val="22"/>
          <w:lang w:eastAsia="en-US"/>
        </w:rPr>
        <w:t>ho</w:t>
      </w:r>
      <w:r w:rsidRPr="003366E8">
        <w:rPr>
          <w:rFonts w:ascii="Segoe UI" w:hAnsi="Segoe UI" w:cs="Segoe UI"/>
          <w:sz w:val="22"/>
          <w:szCs w:val="22"/>
          <w:lang w:eastAsia="en-US"/>
        </w:rPr>
        <w:t xml:space="preserve"> a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em řádně provedené</w:t>
      </w:r>
      <w:r w:rsidR="00E7510E" w:rsidRPr="003366E8">
        <w:rPr>
          <w:rFonts w:ascii="Segoe UI" w:hAnsi="Segoe UI" w:cs="Segoe UI"/>
          <w:sz w:val="22"/>
          <w:szCs w:val="22"/>
          <w:lang w:eastAsia="en-US"/>
        </w:rPr>
        <w:t xml:space="preserve">ho plnění </w:t>
      </w:r>
      <w:r w:rsidRPr="003366E8">
        <w:rPr>
          <w:rFonts w:ascii="Segoe UI" w:hAnsi="Segoe UI" w:cs="Segoe UI"/>
          <w:sz w:val="22"/>
          <w:szCs w:val="22"/>
        </w:rPr>
        <w:t>bude probíhat postupně akceptací jednotlivých dílčích plnění</w:t>
      </w:r>
      <w:r w:rsidR="004478C4">
        <w:rPr>
          <w:rFonts w:ascii="Segoe UI" w:hAnsi="Segoe UI" w:cs="Segoe UI"/>
          <w:sz w:val="22"/>
          <w:szCs w:val="22"/>
          <w:lang w:val="cs-CZ"/>
        </w:rPr>
        <w:t xml:space="preserve"> a poté plnění jako celku</w:t>
      </w:r>
      <w:r w:rsidR="00D35D43">
        <w:rPr>
          <w:rFonts w:ascii="Segoe UI" w:hAnsi="Segoe UI" w:cs="Segoe UI"/>
          <w:sz w:val="22"/>
          <w:szCs w:val="22"/>
          <w:lang w:val="cs-CZ"/>
        </w:rPr>
        <w:t xml:space="preserve"> </w:t>
      </w:r>
      <w:r w:rsidRPr="003366E8">
        <w:rPr>
          <w:rFonts w:ascii="Segoe UI" w:hAnsi="Segoe UI" w:cs="Segoe UI"/>
          <w:sz w:val="22"/>
          <w:szCs w:val="22"/>
        </w:rPr>
        <w:t xml:space="preserve">a to v termínech uvedených v této Smlouvě nebo </w:t>
      </w:r>
      <w:r w:rsidR="00D67676" w:rsidRPr="003366E8">
        <w:rPr>
          <w:rFonts w:ascii="Segoe UI" w:hAnsi="Segoe UI" w:cs="Segoe UI"/>
          <w:sz w:val="22"/>
          <w:szCs w:val="22"/>
        </w:rPr>
        <w:t xml:space="preserve">stanovených </w:t>
      </w:r>
      <w:r w:rsidRPr="003366E8">
        <w:rPr>
          <w:rFonts w:ascii="Segoe UI" w:hAnsi="Segoe UI" w:cs="Segoe UI"/>
          <w:sz w:val="22"/>
          <w:szCs w:val="22"/>
        </w:rPr>
        <w:t>v souladu s touto Smlouvou.</w:t>
      </w:r>
      <w:bookmarkEnd w:id="136"/>
      <w:bookmarkEnd w:id="137"/>
    </w:p>
    <w:p w14:paraId="5B0F4F6E" w14:textId="77777777" w:rsidR="007A5717"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bookmarkStart w:id="138" w:name="_Ref212887975"/>
      <w:r w:rsidRPr="003366E8">
        <w:rPr>
          <w:rFonts w:ascii="Segoe UI" w:hAnsi="Segoe UI" w:cs="Segoe UI"/>
          <w:sz w:val="22"/>
          <w:szCs w:val="22"/>
          <w:lang w:eastAsia="en-US"/>
        </w:rPr>
        <w:t>Akceptační procedura zahrnuje ověření řádného provedení jednotlivých dílčích plnění porovnáním jejich skutečných vlastností s</w:t>
      </w:r>
      <w:r w:rsidR="002368D8">
        <w:rPr>
          <w:rFonts w:ascii="Segoe UI" w:hAnsi="Segoe UI" w:cs="Segoe UI"/>
          <w:sz w:val="22"/>
          <w:szCs w:val="22"/>
          <w:lang w:val="cs-CZ" w:eastAsia="en-US"/>
        </w:rPr>
        <w:t> </w:t>
      </w:r>
      <w:r w:rsidRPr="003366E8">
        <w:rPr>
          <w:rFonts w:ascii="Segoe UI" w:hAnsi="Segoe UI" w:cs="Segoe UI"/>
          <w:sz w:val="22"/>
          <w:szCs w:val="22"/>
          <w:lang w:eastAsia="en-US"/>
        </w:rPr>
        <w:t>jejich specifikací stanovenou touto Smlouvo</w:t>
      </w:r>
      <w:r w:rsidR="00F32530" w:rsidRPr="003366E8">
        <w:rPr>
          <w:rFonts w:ascii="Segoe UI" w:hAnsi="Segoe UI" w:cs="Segoe UI"/>
          <w:sz w:val="22"/>
          <w:szCs w:val="22"/>
          <w:lang w:eastAsia="en-US"/>
        </w:rPr>
        <w:t>u</w:t>
      </w:r>
      <w:r w:rsidR="00D35D43">
        <w:rPr>
          <w:rFonts w:ascii="Segoe UI" w:hAnsi="Segoe UI" w:cs="Segoe UI"/>
          <w:sz w:val="22"/>
          <w:szCs w:val="22"/>
          <w:lang w:val="cs-CZ" w:eastAsia="en-US"/>
        </w:rPr>
        <w:t>,</w:t>
      </w:r>
      <w:r w:rsidR="00CF48B3">
        <w:rPr>
          <w:rFonts w:ascii="Segoe UI" w:hAnsi="Segoe UI" w:cs="Segoe UI"/>
          <w:sz w:val="22"/>
          <w:szCs w:val="22"/>
          <w:lang w:val="cs-CZ" w:eastAsia="en-US"/>
        </w:rPr>
        <w:t xml:space="preserve"> a poté plnění jako celku s opatřeními ostatními</w:t>
      </w:r>
      <w:r w:rsidR="00D35D43">
        <w:rPr>
          <w:rFonts w:ascii="Segoe UI" w:hAnsi="Segoe UI" w:cs="Segoe UI"/>
          <w:sz w:val="22"/>
          <w:szCs w:val="22"/>
          <w:lang w:val="cs-CZ" w:eastAsia="en-US"/>
        </w:rPr>
        <w:t>;</w:t>
      </w:r>
      <w:r w:rsidR="00EB1288" w:rsidRPr="003366E8">
        <w:rPr>
          <w:rFonts w:ascii="Segoe UI" w:hAnsi="Segoe UI" w:cs="Segoe UI"/>
          <w:sz w:val="22"/>
          <w:szCs w:val="22"/>
          <w:lang w:val="cs-CZ" w:eastAsia="en-US"/>
        </w:rPr>
        <w:t xml:space="preserve"> </w:t>
      </w:r>
      <w:r w:rsidR="00386BAD" w:rsidRPr="003366E8">
        <w:rPr>
          <w:rFonts w:ascii="Segoe UI" w:hAnsi="Segoe UI" w:cs="Segoe UI"/>
          <w:sz w:val="22"/>
          <w:szCs w:val="22"/>
          <w:lang w:eastAsia="en-US"/>
        </w:rPr>
        <w:t>specifikací se rozumí i</w:t>
      </w:r>
      <w:r w:rsidR="002368D8">
        <w:rPr>
          <w:rFonts w:ascii="Segoe UI" w:hAnsi="Segoe UI" w:cs="Segoe UI"/>
          <w:sz w:val="22"/>
          <w:szCs w:val="22"/>
          <w:lang w:val="cs-CZ" w:eastAsia="en-US"/>
        </w:rPr>
        <w:t> </w:t>
      </w:r>
      <w:r w:rsidR="00386BAD" w:rsidRPr="003366E8">
        <w:rPr>
          <w:rFonts w:ascii="Segoe UI" w:hAnsi="Segoe UI" w:cs="Segoe UI"/>
          <w:sz w:val="22"/>
          <w:szCs w:val="22"/>
          <w:lang w:eastAsia="en-US"/>
        </w:rPr>
        <w:t>akceptační kritéria, jsou-li stanovena</w:t>
      </w:r>
      <w:r w:rsidRPr="003366E8">
        <w:rPr>
          <w:rFonts w:ascii="Segoe UI" w:hAnsi="Segoe UI" w:cs="Segoe UI"/>
          <w:sz w:val="22"/>
          <w:szCs w:val="22"/>
          <w:lang w:eastAsia="en-US"/>
        </w:rPr>
        <w:t>.</w:t>
      </w:r>
      <w:bookmarkEnd w:id="138"/>
      <w:r w:rsidR="00B64079" w:rsidRPr="003366E8">
        <w:rPr>
          <w:rFonts w:ascii="Segoe UI" w:hAnsi="Segoe UI" w:cs="Segoe UI"/>
          <w:sz w:val="22"/>
          <w:szCs w:val="22"/>
          <w:lang w:eastAsia="en-US"/>
        </w:rPr>
        <w:t xml:space="preserve"> </w:t>
      </w:r>
    </w:p>
    <w:p w14:paraId="7567049A" w14:textId="77777777" w:rsidR="007A5717" w:rsidRPr="003366E8" w:rsidRDefault="00CF48B3" w:rsidP="003366E8">
      <w:pPr>
        <w:pStyle w:val="RLTextlnkuslovan"/>
        <w:numPr>
          <w:ilvl w:val="2"/>
          <w:numId w:val="1"/>
        </w:numPr>
        <w:spacing w:before="120" w:line="276" w:lineRule="auto"/>
        <w:rPr>
          <w:rFonts w:ascii="Segoe UI" w:hAnsi="Segoe UI" w:cs="Segoe UI"/>
          <w:sz w:val="22"/>
          <w:szCs w:val="22"/>
          <w:lang w:eastAsia="en-US"/>
        </w:rPr>
      </w:pPr>
      <w:r>
        <w:rPr>
          <w:rFonts w:ascii="Segoe UI" w:hAnsi="Segoe UI" w:cs="Segoe UI"/>
          <w:sz w:val="22"/>
          <w:szCs w:val="22"/>
          <w:lang w:val="cs-CZ"/>
        </w:rPr>
        <w:t>Plnění</w:t>
      </w:r>
      <w:r w:rsidR="00A87384" w:rsidRPr="003366E8">
        <w:rPr>
          <w:rFonts w:ascii="Segoe UI" w:hAnsi="Segoe UI" w:cs="Segoe UI"/>
          <w:sz w:val="22"/>
          <w:szCs w:val="22"/>
        </w:rPr>
        <w:t xml:space="preserve"> bude</w:t>
      </w:r>
      <w:r w:rsidR="00DF1FC8" w:rsidRPr="003366E8">
        <w:rPr>
          <w:rFonts w:ascii="Segoe UI" w:hAnsi="Segoe UI" w:cs="Segoe UI"/>
          <w:sz w:val="22"/>
          <w:szCs w:val="22"/>
        </w:rPr>
        <w:t xml:space="preserve"> předáno a převzato na základě předávacího protokolu. Předpokladem pro podpis předávacího protokolu ze strany Objednatele je, že </w:t>
      </w:r>
      <w:r w:rsidR="00A87384" w:rsidRPr="003366E8">
        <w:rPr>
          <w:rFonts w:ascii="Segoe UI" w:hAnsi="Segoe UI" w:cs="Segoe UI"/>
          <w:sz w:val="22"/>
          <w:szCs w:val="22"/>
        </w:rPr>
        <w:t>plnění</w:t>
      </w:r>
      <w:r w:rsidR="00DF1FC8" w:rsidRPr="003366E8">
        <w:rPr>
          <w:rFonts w:ascii="Segoe UI" w:hAnsi="Segoe UI" w:cs="Segoe UI"/>
          <w:sz w:val="22"/>
          <w:szCs w:val="22"/>
        </w:rPr>
        <w:t xml:space="preserve"> nemá žádné zjevné vady či nedostatky oproti sjednaným požadavkům dle Smlouvy. Smluvní strany souhlasí, že předávací protokol je dokument sepsaný mezi </w:t>
      </w:r>
      <w:r w:rsidR="00A87384" w:rsidRPr="003366E8">
        <w:rPr>
          <w:rFonts w:ascii="Segoe UI" w:hAnsi="Segoe UI" w:cs="Segoe UI"/>
          <w:sz w:val="22"/>
          <w:szCs w:val="22"/>
        </w:rPr>
        <w:t>s</w:t>
      </w:r>
      <w:r w:rsidR="00DF1FC8" w:rsidRPr="003366E8">
        <w:rPr>
          <w:rFonts w:ascii="Segoe UI" w:hAnsi="Segoe UI" w:cs="Segoe UI"/>
          <w:sz w:val="22"/>
          <w:szCs w:val="22"/>
        </w:rPr>
        <w:t xml:space="preserve">mluvními stranami, který zachycuje výsledek předání, ale nevyjadřuje souhlas Objednatele s obsahem předmětu předání, nýbrž pouze potvrzení skutečnosti, že k takovému předání došlo. </w:t>
      </w:r>
    </w:p>
    <w:p w14:paraId="0C287964" w14:textId="77777777" w:rsidR="00DF1FC8"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 xml:space="preserve">Povinnost </w:t>
      </w:r>
      <w:r w:rsidR="00A87384" w:rsidRPr="003366E8">
        <w:rPr>
          <w:rFonts w:ascii="Segoe UI" w:hAnsi="Segoe UI" w:cs="Segoe UI"/>
          <w:sz w:val="22"/>
          <w:szCs w:val="22"/>
        </w:rPr>
        <w:t>Poskytovatele</w:t>
      </w:r>
      <w:r w:rsidRPr="003366E8">
        <w:rPr>
          <w:rFonts w:ascii="Segoe UI" w:hAnsi="Segoe UI" w:cs="Segoe UI"/>
          <w:sz w:val="22"/>
          <w:szCs w:val="22"/>
        </w:rPr>
        <w:t xml:space="preserve"> týkající se </w:t>
      </w:r>
      <w:r w:rsidR="00A87384" w:rsidRPr="003366E8">
        <w:rPr>
          <w:rFonts w:ascii="Segoe UI" w:hAnsi="Segoe UI" w:cs="Segoe UI"/>
          <w:sz w:val="22"/>
          <w:szCs w:val="22"/>
        </w:rPr>
        <w:t>Implementace</w:t>
      </w:r>
      <w:r w:rsidRPr="003366E8">
        <w:rPr>
          <w:rFonts w:ascii="Segoe UI" w:hAnsi="Segoe UI" w:cs="Segoe UI"/>
          <w:sz w:val="22"/>
          <w:szCs w:val="22"/>
        </w:rPr>
        <w:t xml:space="preserve"> je splněna až okamžikem akceptace </w:t>
      </w:r>
      <w:r w:rsidR="00A87384" w:rsidRPr="003366E8">
        <w:rPr>
          <w:rFonts w:ascii="Segoe UI" w:hAnsi="Segoe UI" w:cs="Segoe UI"/>
          <w:sz w:val="22"/>
          <w:szCs w:val="22"/>
        </w:rPr>
        <w:t>plnění</w:t>
      </w:r>
      <w:r w:rsidRPr="003366E8">
        <w:rPr>
          <w:rFonts w:ascii="Segoe UI" w:hAnsi="Segoe UI" w:cs="Segoe UI"/>
          <w:sz w:val="22"/>
          <w:szCs w:val="22"/>
        </w:rPr>
        <w:t xml:space="preserve"> Objednatelem. O akceptaci</w:t>
      </w:r>
      <w:r w:rsidR="00A87384" w:rsidRPr="003366E8">
        <w:rPr>
          <w:rFonts w:ascii="Segoe UI" w:hAnsi="Segoe UI" w:cs="Segoe UI"/>
          <w:sz w:val="22"/>
          <w:szCs w:val="22"/>
        </w:rPr>
        <w:t xml:space="preserve"> plnění</w:t>
      </w:r>
      <w:r w:rsidRPr="003366E8">
        <w:rPr>
          <w:rFonts w:ascii="Segoe UI" w:hAnsi="Segoe UI" w:cs="Segoe UI"/>
          <w:sz w:val="22"/>
          <w:szCs w:val="22"/>
        </w:rPr>
        <w:t xml:space="preserve"> Objednatelem bude pořízen akceptační protokol na základě provedeného akceptačního řízení. Akceptační řízení zahrnuje ověření </w:t>
      </w:r>
      <w:r w:rsidR="00A87384" w:rsidRPr="003366E8">
        <w:rPr>
          <w:rFonts w:ascii="Segoe UI" w:hAnsi="Segoe UI" w:cs="Segoe UI"/>
          <w:sz w:val="22"/>
          <w:szCs w:val="22"/>
        </w:rPr>
        <w:t>plnění</w:t>
      </w:r>
      <w:r w:rsidRPr="003366E8">
        <w:rPr>
          <w:rFonts w:ascii="Segoe UI" w:hAnsi="Segoe UI" w:cs="Segoe UI"/>
          <w:sz w:val="22"/>
          <w:szCs w:val="22"/>
        </w:rPr>
        <w:t xml:space="preserve"> v </w:t>
      </w:r>
      <w:r w:rsidR="00A87384" w:rsidRPr="003366E8">
        <w:rPr>
          <w:rFonts w:ascii="Segoe UI" w:hAnsi="Segoe UI" w:cs="Segoe UI"/>
          <w:sz w:val="22"/>
          <w:szCs w:val="22"/>
        </w:rPr>
        <w:t>Testovacím</w:t>
      </w:r>
      <w:r w:rsidRPr="003366E8">
        <w:rPr>
          <w:rFonts w:ascii="Segoe UI" w:hAnsi="Segoe UI" w:cs="Segoe UI"/>
          <w:sz w:val="22"/>
          <w:szCs w:val="22"/>
        </w:rPr>
        <w:t xml:space="preserve"> provozu, tedy zda poskytnuté plnění dle Smlouvy vedlo k výsledku, ke kterému se </w:t>
      </w:r>
      <w:r w:rsidR="00A87384" w:rsidRPr="003366E8">
        <w:rPr>
          <w:rFonts w:ascii="Segoe UI" w:hAnsi="Segoe UI" w:cs="Segoe UI"/>
          <w:sz w:val="22"/>
          <w:szCs w:val="22"/>
        </w:rPr>
        <w:t>s</w:t>
      </w:r>
      <w:r w:rsidRPr="003366E8">
        <w:rPr>
          <w:rFonts w:ascii="Segoe UI" w:hAnsi="Segoe UI" w:cs="Segoe UI"/>
          <w:sz w:val="22"/>
          <w:szCs w:val="22"/>
        </w:rPr>
        <w:t xml:space="preserve">mluvní strany zavázaly Smlouvou a jejími přílohami. Podpis akceptačního protokolu </w:t>
      </w:r>
      <w:r w:rsidR="00A87384" w:rsidRPr="003366E8">
        <w:rPr>
          <w:rFonts w:ascii="Segoe UI" w:hAnsi="Segoe UI" w:cs="Segoe UI"/>
          <w:sz w:val="22"/>
          <w:szCs w:val="22"/>
        </w:rPr>
        <w:t>plnění</w:t>
      </w:r>
      <w:r w:rsidRPr="003366E8">
        <w:rPr>
          <w:rFonts w:ascii="Segoe UI" w:hAnsi="Segoe UI" w:cs="Segoe UI"/>
          <w:sz w:val="22"/>
          <w:szCs w:val="22"/>
        </w:rPr>
        <w:t xml:space="preserve"> Objednatelem s výsledkem „</w:t>
      </w:r>
      <w:r w:rsidRPr="003366E8">
        <w:rPr>
          <w:rFonts w:ascii="Segoe UI" w:hAnsi="Segoe UI" w:cs="Segoe UI"/>
          <w:i/>
          <w:sz w:val="22"/>
          <w:szCs w:val="22"/>
        </w:rPr>
        <w:t>Akceptováno bez výhrad</w:t>
      </w:r>
      <w:r w:rsidRPr="003366E8">
        <w:rPr>
          <w:rFonts w:ascii="Segoe UI" w:hAnsi="Segoe UI" w:cs="Segoe UI"/>
          <w:sz w:val="22"/>
          <w:szCs w:val="22"/>
        </w:rPr>
        <w:t xml:space="preserve">“ je podmínkou pro vznik oprávnění </w:t>
      </w:r>
      <w:r w:rsidR="00A87384" w:rsidRPr="003366E8">
        <w:rPr>
          <w:rFonts w:ascii="Segoe UI" w:hAnsi="Segoe UI" w:cs="Segoe UI"/>
          <w:sz w:val="22"/>
          <w:szCs w:val="22"/>
        </w:rPr>
        <w:t>Poskytovatele</w:t>
      </w:r>
      <w:r w:rsidRPr="003366E8">
        <w:rPr>
          <w:rFonts w:ascii="Segoe UI" w:hAnsi="Segoe UI" w:cs="Segoe UI"/>
          <w:sz w:val="22"/>
          <w:szCs w:val="22"/>
        </w:rPr>
        <w:t xml:space="preserve"> vystavit fakturu za poskytnutí </w:t>
      </w:r>
      <w:r w:rsidR="00A87384" w:rsidRPr="003366E8">
        <w:rPr>
          <w:rFonts w:ascii="Segoe UI" w:hAnsi="Segoe UI" w:cs="Segoe UI"/>
          <w:sz w:val="22"/>
          <w:szCs w:val="22"/>
        </w:rPr>
        <w:t>plnění</w:t>
      </w:r>
      <w:r w:rsidRPr="003366E8">
        <w:rPr>
          <w:rFonts w:ascii="Segoe UI" w:hAnsi="Segoe UI" w:cs="Segoe UI"/>
          <w:sz w:val="22"/>
          <w:szCs w:val="22"/>
        </w:rPr>
        <w:t xml:space="preserve"> dle </w:t>
      </w:r>
      <w:r w:rsidR="007A5717" w:rsidRPr="003366E8">
        <w:rPr>
          <w:rFonts w:ascii="Segoe UI" w:hAnsi="Segoe UI" w:cs="Segoe UI"/>
          <w:sz w:val="22"/>
          <w:szCs w:val="22"/>
        </w:rPr>
        <w:t xml:space="preserve">této </w:t>
      </w:r>
      <w:r w:rsidRPr="003366E8">
        <w:rPr>
          <w:rFonts w:ascii="Segoe UI" w:hAnsi="Segoe UI" w:cs="Segoe UI"/>
          <w:sz w:val="22"/>
          <w:szCs w:val="22"/>
        </w:rPr>
        <w:t>Smlouvy.</w:t>
      </w:r>
    </w:p>
    <w:p w14:paraId="07C5A51B" w14:textId="77777777" w:rsidR="007A5717"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2368D8">
        <w:rPr>
          <w:rFonts w:ascii="Segoe UI" w:hAnsi="Segoe UI" w:cs="Segoe UI"/>
          <w:sz w:val="22"/>
          <w:szCs w:val="22"/>
        </w:rPr>
        <w:t xml:space="preserve">Akceptační řízení bude zahájeno předáním a převzetím Díla dle bodu </w:t>
      </w:r>
      <w:r w:rsidR="007A5717" w:rsidRPr="002368D8">
        <w:rPr>
          <w:rFonts w:ascii="Segoe UI" w:hAnsi="Segoe UI" w:cs="Segoe UI"/>
          <w:sz w:val="22"/>
          <w:szCs w:val="22"/>
          <w:lang w:val="cs-CZ"/>
        </w:rPr>
        <w:t xml:space="preserve">11.3.4 této </w:t>
      </w:r>
      <w:r w:rsidRPr="002368D8">
        <w:rPr>
          <w:rFonts w:ascii="Segoe UI" w:hAnsi="Segoe UI" w:cs="Segoe UI"/>
          <w:sz w:val="22"/>
          <w:szCs w:val="22"/>
        </w:rPr>
        <w:t>Smlouvy na základě</w:t>
      </w:r>
      <w:r w:rsidRPr="003366E8">
        <w:rPr>
          <w:rFonts w:ascii="Segoe UI" w:hAnsi="Segoe UI" w:cs="Segoe UI"/>
          <w:sz w:val="22"/>
          <w:szCs w:val="22"/>
        </w:rPr>
        <w:t xml:space="preserve"> předávacího protokolu a bude trvat po dobu </w:t>
      </w:r>
      <w:r w:rsidR="007A5717" w:rsidRPr="003366E8">
        <w:rPr>
          <w:rFonts w:ascii="Segoe UI" w:hAnsi="Segoe UI" w:cs="Segoe UI"/>
          <w:sz w:val="22"/>
          <w:szCs w:val="22"/>
          <w:lang w:val="cs-CZ"/>
        </w:rPr>
        <w:t>Testovacího provozu</w:t>
      </w:r>
      <w:r w:rsidRPr="003366E8">
        <w:rPr>
          <w:rFonts w:ascii="Segoe UI" w:hAnsi="Segoe UI" w:cs="Segoe UI"/>
          <w:sz w:val="22"/>
          <w:szCs w:val="22"/>
        </w:rPr>
        <w:t xml:space="preserve">. </w:t>
      </w:r>
      <w:r w:rsidR="00A2765C">
        <w:rPr>
          <w:rFonts w:ascii="Segoe UI" w:hAnsi="Segoe UI" w:cs="Segoe UI"/>
          <w:sz w:val="22"/>
          <w:szCs w:val="22"/>
          <w:lang w:val="cs-CZ"/>
        </w:rPr>
        <w:t xml:space="preserve">Testovací provoz bude </w:t>
      </w:r>
      <w:r w:rsidR="003B5504">
        <w:rPr>
          <w:rFonts w:ascii="Segoe UI" w:hAnsi="Segoe UI" w:cs="Segoe UI"/>
          <w:sz w:val="22"/>
          <w:szCs w:val="22"/>
          <w:lang w:val="cs-CZ"/>
        </w:rPr>
        <w:t xml:space="preserve">ukončen předáním a převzetím všech částí Díla dle bodu </w:t>
      </w:r>
      <w:r w:rsidR="003B5504" w:rsidRPr="002368D8">
        <w:rPr>
          <w:rFonts w:ascii="Segoe UI" w:hAnsi="Segoe UI" w:cs="Segoe UI"/>
          <w:sz w:val="22"/>
          <w:szCs w:val="22"/>
          <w:lang w:val="cs-CZ"/>
        </w:rPr>
        <w:t>11.3.4</w:t>
      </w:r>
      <w:r w:rsidR="003B5504">
        <w:rPr>
          <w:rFonts w:ascii="Segoe UI" w:hAnsi="Segoe UI" w:cs="Segoe UI"/>
          <w:sz w:val="22"/>
          <w:szCs w:val="22"/>
          <w:lang w:val="cs-CZ"/>
        </w:rPr>
        <w:t xml:space="preserve"> této Smlouvy a realizací Testovacího provozu v rozsahu alespoň 1 kalendářního měsíce u všech částí Díla.</w:t>
      </w:r>
    </w:p>
    <w:p w14:paraId="445BC3FE" w14:textId="77777777" w:rsidR="007A5717"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 xml:space="preserve">O provedeném </w:t>
      </w:r>
      <w:r w:rsidR="007A5717" w:rsidRPr="003366E8">
        <w:rPr>
          <w:rFonts w:ascii="Segoe UI" w:hAnsi="Segoe UI" w:cs="Segoe UI"/>
          <w:sz w:val="22"/>
          <w:szCs w:val="22"/>
          <w:lang w:val="cs-CZ"/>
        </w:rPr>
        <w:t>Testovacím</w:t>
      </w:r>
      <w:r w:rsidRPr="003366E8">
        <w:rPr>
          <w:rFonts w:ascii="Segoe UI" w:hAnsi="Segoe UI" w:cs="Segoe UI"/>
          <w:sz w:val="22"/>
          <w:szCs w:val="22"/>
        </w:rPr>
        <w:t xml:space="preserve"> provozu se pořídí akceptační protokol, ve kterém musí být uvedeno:</w:t>
      </w:r>
    </w:p>
    <w:p w14:paraId="0F7AB02F" w14:textId="77777777" w:rsidR="007A5717" w:rsidRPr="003366E8" w:rsidRDefault="00DF1FC8" w:rsidP="003366E8">
      <w:pPr>
        <w:pStyle w:val="RLTextlnkuslovan"/>
        <w:numPr>
          <w:ilvl w:val="0"/>
          <w:numId w:val="14"/>
        </w:numPr>
        <w:spacing w:before="120" w:line="276" w:lineRule="auto"/>
        <w:rPr>
          <w:rFonts w:ascii="Segoe UI" w:hAnsi="Segoe UI" w:cs="Segoe UI"/>
          <w:sz w:val="22"/>
          <w:szCs w:val="22"/>
          <w:lang w:eastAsia="en-US"/>
        </w:rPr>
      </w:pPr>
      <w:r w:rsidRPr="003366E8">
        <w:rPr>
          <w:rFonts w:ascii="Segoe UI" w:hAnsi="Segoe UI" w:cs="Segoe UI"/>
          <w:sz w:val="22"/>
          <w:szCs w:val="22"/>
        </w:rPr>
        <w:lastRenderedPageBreak/>
        <w:t>Akceptováno bez výhrad; nebo</w:t>
      </w:r>
    </w:p>
    <w:p w14:paraId="70C5A46F" w14:textId="77777777" w:rsidR="007A5717" w:rsidRPr="003366E8" w:rsidRDefault="00DF1FC8" w:rsidP="003366E8">
      <w:pPr>
        <w:pStyle w:val="RLTextlnkuslovan"/>
        <w:numPr>
          <w:ilvl w:val="0"/>
          <w:numId w:val="14"/>
        </w:numPr>
        <w:spacing w:before="120" w:line="276" w:lineRule="auto"/>
        <w:rPr>
          <w:rFonts w:ascii="Segoe UI" w:hAnsi="Segoe UI" w:cs="Segoe UI"/>
          <w:sz w:val="22"/>
          <w:szCs w:val="22"/>
          <w:lang w:eastAsia="en-US"/>
        </w:rPr>
      </w:pPr>
      <w:r w:rsidRPr="003366E8">
        <w:rPr>
          <w:rFonts w:ascii="Segoe UI" w:hAnsi="Segoe UI" w:cs="Segoe UI"/>
          <w:sz w:val="22"/>
          <w:szCs w:val="22"/>
        </w:rPr>
        <w:t>Neakceptováno.</w:t>
      </w:r>
    </w:p>
    <w:p w14:paraId="69421A5A" w14:textId="77777777" w:rsidR="00DF1FC8" w:rsidRPr="003366E8" w:rsidRDefault="00DF1FC8" w:rsidP="003366E8">
      <w:pPr>
        <w:pStyle w:val="RLTextlnkuslovan"/>
        <w:numPr>
          <w:ilvl w:val="0"/>
          <w:numId w:val="0"/>
        </w:numPr>
        <w:spacing w:before="120" w:line="276" w:lineRule="auto"/>
        <w:ind w:left="2124"/>
        <w:rPr>
          <w:rFonts w:ascii="Segoe UI" w:hAnsi="Segoe UI" w:cs="Segoe UI"/>
          <w:sz w:val="22"/>
          <w:szCs w:val="22"/>
        </w:rPr>
      </w:pPr>
      <w:r w:rsidRPr="003366E8">
        <w:rPr>
          <w:rFonts w:ascii="Segoe UI" w:hAnsi="Segoe UI" w:cs="Segoe UI"/>
          <w:sz w:val="22"/>
          <w:szCs w:val="22"/>
        </w:rPr>
        <w:t>V případě výsledku „</w:t>
      </w:r>
      <w:r w:rsidRPr="003366E8">
        <w:rPr>
          <w:rFonts w:ascii="Segoe UI" w:hAnsi="Segoe UI" w:cs="Segoe UI"/>
          <w:i/>
          <w:sz w:val="22"/>
          <w:szCs w:val="22"/>
        </w:rPr>
        <w:t>Neakceptováno</w:t>
      </w:r>
      <w:r w:rsidRPr="003366E8">
        <w:rPr>
          <w:rFonts w:ascii="Segoe UI" w:hAnsi="Segoe UI" w:cs="Segoe UI"/>
          <w:sz w:val="22"/>
          <w:szCs w:val="22"/>
        </w:rPr>
        <w:t xml:space="preserve">“ musí zápis obsahovat vyjádření </w:t>
      </w:r>
      <w:r w:rsidR="007A5717" w:rsidRPr="003366E8">
        <w:rPr>
          <w:rFonts w:ascii="Segoe UI" w:hAnsi="Segoe UI" w:cs="Segoe UI"/>
          <w:sz w:val="22"/>
          <w:szCs w:val="22"/>
          <w:lang w:val="cs-CZ"/>
        </w:rPr>
        <w:t>Poskytovatele</w:t>
      </w:r>
      <w:r w:rsidRPr="003366E8">
        <w:rPr>
          <w:rFonts w:ascii="Segoe UI" w:hAnsi="Segoe UI" w:cs="Segoe UI"/>
          <w:sz w:val="22"/>
          <w:szCs w:val="22"/>
        </w:rPr>
        <w:t xml:space="preserve"> ke zjištěným vadám a termín jejich odstranění</w:t>
      </w:r>
      <w:r w:rsidR="007A5717" w:rsidRPr="003366E8">
        <w:rPr>
          <w:rFonts w:ascii="Segoe UI" w:hAnsi="Segoe UI" w:cs="Segoe UI"/>
          <w:sz w:val="22"/>
          <w:szCs w:val="22"/>
          <w:lang w:val="cs-CZ"/>
        </w:rPr>
        <w:t xml:space="preserve"> (</w:t>
      </w:r>
      <w:r w:rsidR="007A5717" w:rsidRPr="003366E8">
        <w:rPr>
          <w:rFonts w:ascii="Segoe UI" w:hAnsi="Segoe UI" w:cs="Segoe UI"/>
          <w:sz w:val="22"/>
          <w:szCs w:val="22"/>
          <w:lang w:eastAsia="en-US"/>
        </w:rPr>
        <w:t>Poskytovatel je povinen vypořádat připomínky Objednatele bez zbytečného odkladu</w:t>
      </w:r>
      <w:r w:rsidR="007A5717" w:rsidRPr="003366E8">
        <w:rPr>
          <w:rFonts w:ascii="Segoe UI" w:hAnsi="Segoe UI" w:cs="Segoe UI"/>
          <w:sz w:val="22"/>
          <w:szCs w:val="22"/>
          <w:lang w:val="cs-CZ" w:eastAsia="en-US"/>
        </w:rPr>
        <w:t>)</w:t>
      </w:r>
      <w:r w:rsidRPr="003366E8">
        <w:rPr>
          <w:rFonts w:ascii="Segoe UI" w:hAnsi="Segoe UI" w:cs="Segoe UI"/>
          <w:sz w:val="22"/>
          <w:szCs w:val="22"/>
        </w:rPr>
        <w:t>. Po odstranění všech zjištěných vad v dohodnutých termínech bude vystaven nový akceptační protokol, ve kterém bude uvedeno Akceptováno bez výhrad.</w:t>
      </w:r>
    </w:p>
    <w:p w14:paraId="27F9DB6B" w14:textId="77777777" w:rsidR="007A5717" w:rsidRPr="003366E8" w:rsidRDefault="00DF1FC8"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V závislosti na kategorii zjištěných vad může být výsledkem akceptačního řízení:</w:t>
      </w:r>
    </w:p>
    <w:p w14:paraId="376360DA" w14:textId="77777777" w:rsidR="007A5717" w:rsidRPr="003366E8" w:rsidRDefault="00DF1FC8" w:rsidP="003366E8">
      <w:pPr>
        <w:pStyle w:val="RLTextlnkuslovan"/>
        <w:numPr>
          <w:ilvl w:val="0"/>
          <w:numId w:val="18"/>
        </w:numPr>
        <w:spacing w:before="120" w:line="276" w:lineRule="auto"/>
        <w:ind w:left="2552" w:hanging="284"/>
        <w:rPr>
          <w:rFonts w:ascii="Segoe UI" w:hAnsi="Segoe UI" w:cs="Segoe UI"/>
          <w:sz w:val="22"/>
          <w:szCs w:val="22"/>
          <w:lang w:eastAsia="en-US"/>
        </w:rPr>
      </w:pPr>
      <w:r w:rsidRPr="003366E8">
        <w:rPr>
          <w:rFonts w:ascii="Segoe UI" w:hAnsi="Segoe UI" w:cs="Segoe UI"/>
          <w:sz w:val="22"/>
          <w:szCs w:val="22"/>
        </w:rPr>
        <w:t>"</w:t>
      </w:r>
      <w:r w:rsidRPr="003366E8">
        <w:rPr>
          <w:rFonts w:ascii="Segoe UI" w:hAnsi="Segoe UI" w:cs="Segoe UI"/>
          <w:b/>
          <w:sz w:val="22"/>
          <w:szCs w:val="22"/>
        </w:rPr>
        <w:t>Akceptováno bez výhrad</w:t>
      </w:r>
      <w:r w:rsidRPr="003366E8">
        <w:rPr>
          <w:rFonts w:ascii="Segoe UI" w:hAnsi="Segoe UI" w:cs="Segoe UI"/>
          <w:sz w:val="22"/>
          <w:szCs w:val="22"/>
        </w:rPr>
        <w:t>" – v případě, že Objednatel v průběhu akceptačního řízení nenalezne v předaném plnění žádné vady ani nedodělky, uvede Objednatel do akceptačního protokolu, že předané plnění bylo akceptováno bez výhrad a akceptační protokol potvrdí svým podpisem. Tím se považuje Dílo za řádně provedené;</w:t>
      </w:r>
    </w:p>
    <w:p w14:paraId="7A8761E2" w14:textId="77777777" w:rsidR="00DF1FC8" w:rsidRPr="003366E8" w:rsidRDefault="00DF1FC8" w:rsidP="003366E8">
      <w:pPr>
        <w:pStyle w:val="RLTextlnkuslovan"/>
        <w:numPr>
          <w:ilvl w:val="0"/>
          <w:numId w:val="18"/>
        </w:numPr>
        <w:spacing w:before="120" w:line="276" w:lineRule="auto"/>
        <w:ind w:left="2552" w:hanging="284"/>
        <w:rPr>
          <w:rFonts w:ascii="Segoe UI" w:hAnsi="Segoe UI" w:cs="Segoe UI"/>
          <w:sz w:val="22"/>
          <w:szCs w:val="22"/>
          <w:lang w:eastAsia="en-US"/>
        </w:rPr>
      </w:pPr>
      <w:r w:rsidRPr="003366E8">
        <w:rPr>
          <w:rFonts w:ascii="Segoe UI" w:hAnsi="Segoe UI" w:cs="Segoe UI"/>
          <w:sz w:val="22"/>
          <w:szCs w:val="22"/>
        </w:rPr>
        <w:t>"</w:t>
      </w:r>
      <w:r w:rsidRPr="003366E8">
        <w:rPr>
          <w:rFonts w:ascii="Segoe UI" w:hAnsi="Segoe UI" w:cs="Segoe UI"/>
          <w:b/>
          <w:sz w:val="22"/>
          <w:szCs w:val="22"/>
        </w:rPr>
        <w:t>Neakceptováno</w:t>
      </w:r>
      <w:r w:rsidRPr="003366E8">
        <w:rPr>
          <w:rFonts w:ascii="Segoe UI" w:hAnsi="Segoe UI" w:cs="Segoe UI"/>
          <w:sz w:val="22"/>
          <w:szCs w:val="22"/>
        </w:rPr>
        <w:t>" – v případě stavu nesplňujícího podmínky pro „</w:t>
      </w:r>
      <w:r w:rsidRPr="003366E8">
        <w:rPr>
          <w:rFonts w:ascii="Segoe UI" w:hAnsi="Segoe UI" w:cs="Segoe UI"/>
          <w:i/>
          <w:sz w:val="22"/>
          <w:szCs w:val="22"/>
        </w:rPr>
        <w:t>Akceptováno bez výhrad</w:t>
      </w:r>
      <w:r w:rsidRPr="003366E8">
        <w:rPr>
          <w:rFonts w:ascii="Segoe UI" w:hAnsi="Segoe UI" w:cs="Segoe UI"/>
          <w:sz w:val="22"/>
          <w:szCs w:val="22"/>
        </w:rPr>
        <w:t>“, tj. zjištění určitých vad, nebude předané plnění akceptováno a akceptační řízení bude skončeno s výsledkem „</w:t>
      </w:r>
      <w:r w:rsidRPr="003366E8">
        <w:rPr>
          <w:rFonts w:ascii="Segoe UI" w:hAnsi="Segoe UI" w:cs="Segoe UI"/>
          <w:i/>
          <w:sz w:val="22"/>
          <w:szCs w:val="22"/>
        </w:rPr>
        <w:t>Neakceptováno</w:t>
      </w:r>
      <w:r w:rsidRPr="003366E8">
        <w:rPr>
          <w:rFonts w:ascii="Segoe UI" w:hAnsi="Segoe UI" w:cs="Segoe UI"/>
          <w:sz w:val="22"/>
          <w:szCs w:val="22"/>
        </w:rPr>
        <w:t>“. Dílo není řádné provedené a</w:t>
      </w:r>
      <w:r w:rsidR="002368D8">
        <w:rPr>
          <w:rFonts w:ascii="Segoe UI" w:hAnsi="Segoe UI" w:cs="Segoe UI"/>
          <w:sz w:val="22"/>
          <w:szCs w:val="22"/>
          <w:lang w:val="cs-CZ"/>
        </w:rPr>
        <w:t> </w:t>
      </w:r>
      <w:r w:rsidRPr="003366E8">
        <w:rPr>
          <w:rFonts w:ascii="Segoe UI" w:hAnsi="Segoe UI" w:cs="Segoe UI"/>
          <w:sz w:val="22"/>
          <w:szCs w:val="22"/>
        </w:rPr>
        <w:t>Zhotoviteli nevzniká nárok na platbu za toto plnění.</w:t>
      </w:r>
    </w:p>
    <w:p w14:paraId="36C32160" w14:textId="77777777" w:rsidR="00386BAD" w:rsidRPr="003366E8" w:rsidRDefault="00386BAD" w:rsidP="003366E8">
      <w:pPr>
        <w:pStyle w:val="RLTextlnkuslovan"/>
        <w:numPr>
          <w:ilvl w:val="2"/>
          <w:numId w:val="1"/>
        </w:numPr>
        <w:spacing w:before="120" w:line="276" w:lineRule="auto"/>
        <w:rPr>
          <w:rFonts w:ascii="Segoe UI" w:hAnsi="Segoe UI" w:cs="Segoe UI"/>
          <w:sz w:val="22"/>
          <w:szCs w:val="22"/>
          <w:lang w:eastAsia="en-US"/>
        </w:rPr>
      </w:pPr>
      <w:bookmarkStart w:id="139" w:name="_Ref212690693"/>
      <w:r w:rsidRPr="003366E8">
        <w:rPr>
          <w:rFonts w:ascii="Segoe UI" w:hAnsi="Segoe UI" w:cs="Segoe UI"/>
          <w:sz w:val="22"/>
          <w:szCs w:val="22"/>
          <w:lang w:eastAsia="en-US"/>
        </w:rPr>
        <w:t xml:space="preserve">Nejpozději v den podpisu </w:t>
      </w:r>
      <w:r w:rsidR="007A5717" w:rsidRPr="003366E8">
        <w:rPr>
          <w:rFonts w:ascii="Segoe UI" w:hAnsi="Segoe UI" w:cs="Segoe UI"/>
          <w:sz w:val="22"/>
          <w:szCs w:val="22"/>
          <w:lang w:val="cs-CZ" w:eastAsia="en-US"/>
        </w:rPr>
        <w:t>akceptačního</w:t>
      </w:r>
      <w:r w:rsidRPr="003366E8">
        <w:rPr>
          <w:rFonts w:ascii="Segoe UI" w:hAnsi="Segoe UI" w:cs="Segoe UI"/>
          <w:sz w:val="22"/>
          <w:szCs w:val="22"/>
          <w:lang w:eastAsia="en-US"/>
        </w:rPr>
        <w:t xml:space="preserve"> protokolu</w:t>
      </w:r>
      <w:r w:rsidR="003B5504">
        <w:rPr>
          <w:rFonts w:ascii="Segoe UI" w:hAnsi="Segoe UI" w:cs="Segoe UI"/>
          <w:sz w:val="22"/>
          <w:szCs w:val="22"/>
          <w:lang w:val="cs-CZ" w:eastAsia="en-US"/>
        </w:rPr>
        <w:t xml:space="preserve"> Díla</w:t>
      </w:r>
      <w:r w:rsidR="003366E8" w:rsidRPr="003366E8">
        <w:rPr>
          <w:rFonts w:ascii="Segoe UI" w:hAnsi="Segoe UI" w:cs="Segoe UI"/>
          <w:sz w:val="22"/>
          <w:szCs w:val="22"/>
          <w:lang w:val="cs-CZ" w:eastAsia="en-US"/>
        </w:rPr>
        <w:t xml:space="preserve">, </w:t>
      </w:r>
      <w:r w:rsidR="003366E8" w:rsidRPr="003366E8">
        <w:rPr>
          <w:rFonts w:ascii="Segoe UI" w:hAnsi="Segoe UI" w:cs="Segoe UI"/>
          <w:sz w:val="22"/>
          <w:szCs w:val="22"/>
        </w:rPr>
        <w:t>ve kterém bude uvedeno Akceptováno bez výhrad</w:t>
      </w:r>
      <w:r w:rsidR="003366E8" w:rsidRPr="003366E8">
        <w:rPr>
          <w:rFonts w:ascii="Segoe UI" w:hAnsi="Segoe UI" w:cs="Segoe UI"/>
          <w:sz w:val="22"/>
          <w:szCs w:val="22"/>
          <w:lang w:val="cs-CZ"/>
        </w:rPr>
        <w:t>,</w:t>
      </w:r>
      <w:r w:rsidRPr="003366E8">
        <w:rPr>
          <w:rFonts w:ascii="Segoe UI" w:hAnsi="Segoe UI" w:cs="Segoe UI"/>
          <w:sz w:val="22"/>
          <w:szCs w:val="22"/>
          <w:lang w:eastAsia="en-US"/>
        </w:rPr>
        <w:t xml:space="preserve"> je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 xml:space="preserve"> povinen předat Objednateli </w:t>
      </w:r>
      <w:r w:rsidR="003366E8" w:rsidRPr="003366E8">
        <w:rPr>
          <w:rFonts w:ascii="Segoe UI" w:hAnsi="Segoe UI" w:cs="Segoe UI"/>
          <w:sz w:val="22"/>
          <w:szCs w:val="22"/>
          <w:lang w:val="cs-CZ" w:eastAsia="en-US"/>
        </w:rPr>
        <w:t>Dokumentaci realizovaného řešení</w:t>
      </w:r>
      <w:r w:rsidR="00724100" w:rsidRPr="003366E8">
        <w:rPr>
          <w:rFonts w:ascii="Segoe UI" w:hAnsi="Segoe UI" w:cs="Segoe UI"/>
          <w:sz w:val="22"/>
          <w:szCs w:val="22"/>
          <w:lang w:eastAsia="en-US"/>
        </w:rPr>
        <w:t>.</w:t>
      </w:r>
    </w:p>
    <w:p w14:paraId="76E42688" w14:textId="3F1993F3" w:rsidR="006237AA" w:rsidRPr="003366E8" w:rsidRDefault="000C5158" w:rsidP="003366E8">
      <w:pPr>
        <w:pStyle w:val="RLTextlnkuslovan"/>
        <w:spacing w:before="120" w:line="276" w:lineRule="auto"/>
        <w:rPr>
          <w:rFonts w:ascii="Segoe UI" w:hAnsi="Segoe UI" w:cs="Segoe UI"/>
          <w:sz w:val="22"/>
          <w:szCs w:val="22"/>
          <w:lang w:eastAsia="en-US"/>
        </w:rPr>
      </w:pPr>
      <w:bookmarkStart w:id="140" w:name="_Ref384292956"/>
      <w:r w:rsidRPr="003366E8">
        <w:rPr>
          <w:rFonts w:ascii="Segoe UI" w:hAnsi="Segoe UI" w:cs="Segoe UI"/>
          <w:sz w:val="22"/>
          <w:szCs w:val="22"/>
          <w:lang w:eastAsia="en-US"/>
        </w:rPr>
        <w:t>Do</w:t>
      </w:r>
      <w:r w:rsidR="00256A91" w:rsidRPr="003366E8">
        <w:rPr>
          <w:rFonts w:ascii="Segoe UI" w:hAnsi="Segoe UI" w:cs="Segoe UI"/>
          <w:sz w:val="22"/>
          <w:szCs w:val="22"/>
          <w:lang w:eastAsia="en-US"/>
        </w:rPr>
        <w:t>dávka</w:t>
      </w:r>
      <w:r w:rsidRPr="003366E8">
        <w:rPr>
          <w:rFonts w:ascii="Segoe UI" w:hAnsi="Segoe UI" w:cs="Segoe UI"/>
          <w:sz w:val="22"/>
          <w:szCs w:val="22"/>
          <w:lang w:eastAsia="en-US"/>
        </w:rPr>
        <w:t xml:space="preserve"> jako celek se považuje za dokončen</w:t>
      </w:r>
      <w:r w:rsidR="00256A91" w:rsidRPr="003366E8">
        <w:rPr>
          <w:rFonts w:ascii="Segoe UI" w:hAnsi="Segoe UI" w:cs="Segoe UI"/>
          <w:sz w:val="22"/>
          <w:szCs w:val="22"/>
          <w:lang w:eastAsia="en-US"/>
        </w:rPr>
        <w:t>ou</w:t>
      </w:r>
      <w:r w:rsidR="008A78CA" w:rsidRPr="003366E8">
        <w:rPr>
          <w:rFonts w:ascii="Segoe UI" w:hAnsi="Segoe UI" w:cs="Segoe UI"/>
          <w:sz w:val="22"/>
          <w:szCs w:val="22"/>
          <w:lang w:eastAsia="en-US"/>
        </w:rPr>
        <w:t>, byl</w:t>
      </w:r>
      <w:r w:rsidR="00256A91" w:rsidRPr="003366E8">
        <w:rPr>
          <w:rFonts w:ascii="Segoe UI" w:hAnsi="Segoe UI" w:cs="Segoe UI"/>
          <w:sz w:val="22"/>
          <w:szCs w:val="22"/>
          <w:lang w:eastAsia="en-US"/>
        </w:rPr>
        <w:t>a</w:t>
      </w:r>
      <w:r w:rsidR="008A78CA" w:rsidRPr="003366E8">
        <w:rPr>
          <w:rFonts w:ascii="Segoe UI" w:hAnsi="Segoe UI" w:cs="Segoe UI"/>
          <w:sz w:val="22"/>
          <w:szCs w:val="22"/>
          <w:lang w:eastAsia="en-US"/>
        </w:rPr>
        <w:t>-li řádně převzat</w:t>
      </w:r>
      <w:r w:rsidR="00256A91" w:rsidRPr="003366E8">
        <w:rPr>
          <w:rFonts w:ascii="Segoe UI" w:hAnsi="Segoe UI" w:cs="Segoe UI"/>
          <w:sz w:val="22"/>
          <w:szCs w:val="22"/>
          <w:lang w:eastAsia="en-US"/>
        </w:rPr>
        <w:t>a</w:t>
      </w:r>
      <w:r w:rsidR="008A78CA" w:rsidRPr="003366E8">
        <w:rPr>
          <w:rFonts w:ascii="Segoe UI" w:hAnsi="Segoe UI" w:cs="Segoe UI"/>
          <w:sz w:val="22"/>
          <w:szCs w:val="22"/>
          <w:lang w:eastAsia="en-US"/>
        </w:rPr>
        <w:t xml:space="preserve"> Objednatelem, tedy pokud došlo k</w:t>
      </w:r>
      <w:bookmarkEnd w:id="140"/>
      <w:r w:rsidR="000F442B" w:rsidRPr="003366E8">
        <w:rPr>
          <w:rFonts w:ascii="Segoe UI" w:hAnsi="Segoe UI" w:cs="Segoe UI"/>
          <w:sz w:val="22"/>
          <w:szCs w:val="22"/>
          <w:lang w:eastAsia="en-US"/>
        </w:rPr>
        <w:t xml:space="preserve"> </w:t>
      </w:r>
      <w:r w:rsidRPr="003366E8">
        <w:rPr>
          <w:rFonts w:ascii="Segoe UI" w:hAnsi="Segoe UI" w:cs="Segoe UI"/>
          <w:sz w:val="22"/>
          <w:szCs w:val="22"/>
          <w:lang w:eastAsia="en-US"/>
        </w:rPr>
        <w:t>akceptac</w:t>
      </w:r>
      <w:r w:rsidR="008A78CA" w:rsidRPr="003366E8">
        <w:rPr>
          <w:rFonts w:ascii="Segoe UI" w:hAnsi="Segoe UI" w:cs="Segoe UI"/>
          <w:sz w:val="22"/>
          <w:szCs w:val="22"/>
          <w:lang w:eastAsia="en-US"/>
        </w:rPr>
        <w:t>i</w:t>
      </w:r>
      <w:r w:rsidRPr="003366E8">
        <w:rPr>
          <w:rFonts w:ascii="Segoe UI" w:hAnsi="Segoe UI" w:cs="Segoe UI"/>
          <w:sz w:val="22"/>
          <w:szCs w:val="22"/>
          <w:lang w:eastAsia="en-US"/>
        </w:rPr>
        <w:t xml:space="preserve"> a protokolárním</w:t>
      </w:r>
      <w:r w:rsidR="008A78CA" w:rsidRPr="003366E8">
        <w:rPr>
          <w:rFonts w:ascii="Segoe UI" w:hAnsi="Segoe UI" w:cs="Segoe UI"/>
          <w:sz w:val="22"/>
          <w:szCs w:val="22"/>
          <w:lang w:eastAsia="en-US"/>
        </w:rPr>
        <w:t>u</w:t>
      </w:r>
      <w:r w:rsidRPr="003366E8">
        <w:rPr>
          <w:rFonts w:ascii="Segoe UI" w:hAnsi="Segoe UI" w:cs="Segoe UI"/>
          <w:sz w:val="22"/>
          <w:szCs w:val="22"/>
          <w:lang w:eastAsia="en-US"/>
        </w:rPr>
        <w:t xml:space="preserve"> převzetí všech dílčích plnění tvořících </w:t>
      </w:r>
      <w:r w:rsidR="00256A91" w:rsidRPr="003366E8">
        <w:rPr>
          <w:rFonts w:ascii="Segoe UI" w:hAnsi="Segoe UI" w:cs="Segoe UI"/>
          <w:sz w:val="22"/>
          <w:szCs w:val="22"/>
          <w:lang w:eastAsia="en-US"/>
        </w:rPr>
        <w:t>Dodávku</w:t>
      </w:r>
      <w:r w:rsidR="000F442B" w:rsidRPr="003366E8">
        <w:rPr>
          <w:rFonts w:ascii="Segoe UI" w:hAnsi="Segoe UI" w:cs="Segoe UI"/>
          <w:sz w:val="22"/>
          <w:szCs w:val="22"/>
          <w:lang w:eastAsia="en-US"/>
        </w:rPr>
        <w:t>, tj.</w:t>
      </w:r>
      <w:r w:rsidR="00CF2284" w:rsidRPr="003366E8">
        <w:rPr>
          <w:rFonts w:ascii="Segoe UI" w:hAnsi="Segoe UI" w:cs="Segoe UI"/>
          <w:sz w:val="22"/>
          <w:szCs w:val="22"/>
          <w:lang w:eastAsia="en-US"/>
        </w:rPr>
        <w:t xml:space="preserve"> </w:t>
      </w:r>
      <w:r w:rsidR="003366E8" w:rsidRPr="003366E8">
        <w:rPr>
          <w:rFonts w:ascii="Segoe UI" w:hAnsi="Segoe UI" w:cs="Segoe UI"/>
          <w:sz w:val="22"/>
          <w:szCs w:val="22"/>
          <w:lang w:val="cs-CZ" w:eastAsia="en-US"/>
        </w:rPr>
        <w:t>Prováděcí</w:t>
      </w:r>
      <w:r w:rsidR="00F100CB">
        <w:rPr>
          <w:rFonts w:ascii="Segoe UI" w:hAnsi="Segoe UI" w:cs="Segoe UI"/>
          <w:sz w:val="22"/>
          <w:szCs w:val="22"/>
          <w:lang w:val="cs-CZ" w:eastAsia="en-US"/>
        </w:rPr>
        <w:t xml:space="preserve"> dokumentace</w:t>
      </w:r>
      <w:r w:rsidR="00BB5371">
        <w:rPr>
          <w:rFonts w:ascii="Segoe UI" w:hAnsi="Segoe UI" w:cs="Segoe UI"/>
          <w:sz w:val="22"/>
          <w:szCs w:val="22"/>
          <w:lang w:val="cs-CZ" w:eastAsia="en-US"/>
        </w:rPr>
        <w:t xml:space="preserve">, </w:t>
      </w:r>
      <w:r w:rsidR="0052673C" w:rsidRPr="003366E8">
        <w:rPr>
          <w:rFonts w:ascii="Segoe UI" w:hAnsi="Segoe UI" w:cs="Segoe UI"/>
          <w:sz w:val="22"/>
          <w:szCs w:val="22"/>
          <w:lang w:eastAsia="en-US"/>
        </w:rPr>
        <w:t>Implementace</w:t>
      </w:r>
      <w:r w:rsidR="003366E8" w:rsidRPr="003366E8">
        <w:rPr>
          <w:rFonts w:ascii="Segoe UI" w:hAnsi="Segoe UI" w:cs="Segoe UI"/>
          <w:sz w:val="22"/>
          <w:szCs w:val="22"/>
          <w:lang w:val="cs-CZ" w:eastAsia="en-US"/>
        </w:rPr>
        <w:t>, Zkušebního provozu</w:t>
      </w:r>
      <w:r w:rsidR="007C0E98">
        <w:rPr>
          <w:rFonts w:ascii="Segoe UI" w:hAnsi="Segoe UI" w:cs="Segoe UI"/>
          <w:sz w:val="22"/>
          <w:szCs w:val="22"/>
          <w:lang w:val="cs-CZ" w:eastAsia="en-US"/>
        </w:rPr>
        <w:t>, Dokumentace dle GAP analýzy</w:t>
      </w:r>
      <w:r w:rsidR="001C1530">
        <w:rPr>
          <w:rFonts w:ascii="Segoe UI" w:hAnsi="Segoe UI" w:cs="Segoe UI"/>
          <w:sz w:val="22"/>
          <w:szCs w:val="22"/>
          <w:lang w:val="cs-CZ" w:eastAsia="en-US"/>
        </w:rPr>
        <w:t xml:space="preserve">, </w:t>
      </w:r>
      <w:r w:rsidR="000F442B" w:rsidRPr="003366E8">
        <w:rPr>
          <w:rFonts w:ascii="Segoe UI" w:hAnsi="Segoe UI" w:cs="Segoe UI"/>
          <w:sz w:val="22"/>
          <w:szCs w:val="22"/>
          <w:lang w:eastAsia="en-US"/>
        </w:rPr>
        <w:t>Dokumentace</w:t>
      </w:r>
      <w:r w:rsidR="003366E8" w:rsidRPr="003366E8">
        <w:rPr>
          <w:rFonts w:ascii="Segoe UI" w:hAnsi="Segoe UI" w:cs="Segoe UI"/>
          <w:sz w:val="22"/>
          <w:szCs w:val="22"/>
          <w:lang w:val="cs-CZ" w:eastAsia="en-US"/>
        </w:rPr>
        <w:t xml:space="preserve"> realizovaného řešení</w:t>
      </w:r>
      <w:ins w:id="141" w:author="Autor">
        <w:r w:rsidR="00252A81">
          <w:rPr>
            <w:rFonts w:ascii="Segoe UI" w:hAnsi="Segoe UI" w:cs="Segoe UI"/>
            <w:sz w:val="22"/>
            <w:szCs w:val="22"/>
            <w:lang w:val="cs-CZ" w:eastAsia="en-US"/>
          </w:rPr>
          <w:t xml:space="preserve">, </w:t>
        </w:r>
        <w:r w:rsidR="00252A81" w:rsidRPr="003E2025">
          <w:rPr>
            <w:rFonts w:ascii="Segoe UI" w:hAnsi="Segoe UI" w:cs="Segoe UI"/>
            <w:sz w:val="22"/>
            <w:szCs w:val="22"/>
          </w:rPr>
          <w:t>přehled</w:t>
        </w:r>
        <w:r w:rsidR="00252A81">
          <w:rPr>
            <w:rFonts w:ascii="Segoe UI" w:hAnsi="Segoe UI" w:cs="Segoe UI"/>
            <w:sz w:val="22"/>
            <w:szCs w:val="22"/>
            <w:lang w:val="cs-CZ"/>
          </w:rPr>
          <w:t>u</w:t>
        </w:r>
        <w:r w:rsidR="00252A81" w:rsidRPr="003E2025">
          <w:rPr>
            <w:rFonts w:ascii="Segoe UI" w:hAnsi="Segoe UI" w:cs="Segoe UI"/>
            <w:sz w:val="22"/>
            <w:szCs w:val="22"/>
          </w:rPr>
          <w:t xml:space="preserve"> využitého proprietárního software</w:t>
        </w:r>
        <w:r w:rsidR="00252A81">
          <w:rPr>
            <w:rFonts w:ascii="Segoe UI" w:hAnsi="Segoe UI" w:cs="Segoe UI"/>
            <w:sz w:val="22"/>
            <w:szCs w:val="22"/>
            <w:lang w:val="cs-CZ"/>
          </w:rPr>
          <w:t xml:space="preserve"> dle bodu 14.3.4 Smlouvy</w:t>
        </w:r>
      </w:ins>
      <w:r w:rsidR="001C1530">
        <w:rPr>
          <w:rFonts w:ascii="Segoe UI" w:hAnsi="Segoe UI" w:cs="Segoe UI"/>
          <w:sz w:val="22"/>
          <w:szCs w:val="22"/>
          <w:lang w:val="cs-CZ" w:eastAsia="en-US"/>
        </w:rPr>
        <w:t xml:space="preserve"> a Školení</w:t>
      </w:r>
      <w:r w:rsidR="007218EA" w:rsidRPr="003366E8">
        <w:rPr>
          <w:rFonts w:ascii="Segoe UI" w:hAnsi="Segoe UI" w:cs="Segoe UI"/>
          <w:sz w:val="22"/>
          <w:szCs w:val="22"/>
          <w:lang w:eastAsia="en-US"/>
        </w:rPr>
        <w:t>.</w:t>
      </w:r>
    </w:p>
    <w:p w14:paraId="29A71443" w14:textId="77777777" w:rsidR="009F7E14" w:rsidRDefault="009F7E14" w:rsidP="003366E8">
      <w:pPr>
        <w:pStyle w:val="RLTextlnkuslovan"/>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U Služeb podpory </w:t>
      </w:r>
      <w:r w:rsidR="006237AA" w:rsidRPr="003366E8">
        <w:rPr>
          <w:rFonts w:ascii="Segoe UI" w:hAnsi="Segoe UI" w:cs="Segoe UI"/>
          <w:sz w:val="22"/>
          <w:szCs w:val="22"/>
          <w:lang w:eastAsia="en-US"/>
        </w:rPr>
        <w:t xml:space="preserve">provozu </w:t>
      </w:r>
      <w:r w:rsidRPr="003366E8">
        <w:rPr>
          <w:rFonts w:ascii="Segoe UI" w:hAnsi="Segoe UI" w:cs="Segoe UI"/>
          <w:sz w:val="22"/>
          <w:szCs w:val="22"/>
          <w:lang w:eastAsia="en-US"/>
        </w:rPr>
        <w:t xml:space="preserve">akceptace probíhá písemným schválením </w:t>
      </w:r>
      <w:r w:rsidR="00E653BD" w:rsidRPr="003366E8">
        <w:rPr>
          <w:rFonts w:ascii="Segoe UI" w:hAnsi="Segoe UI" w:cs="Segoe UI"/>
          <w:sz w:val="22"/>
          <w:szCs w:val="22"/>
          <w:lang w:eastAsia="en-US"/>
        </w:rPr>
        <w:t xml:space="preserve">Zprávy </w:t>
      </w:r>
      <w:r w:rsidRPr="003366E8">
        <w:rPr>
          <w:rFonts w:ascii="Segoe UI" w:hAnsi="Segoe UI" w:cs="Segoe UI"/>
          <w:sz w:val="22"/>
          <w:szCs w:val="22"/>
          <w:lang w:eastAsia="en-US"/>
        </w:rPr>
        <w:t>Objednatelem.</w:t>
      </w:r>
    </w:p>
    <w:p w14:paraId="09C114B3" w14:textId="77777777" w:rsidR="00880DC2" w:rsidRPr="003366E8" w:rsidRDefault="00880DC2" w:rsidP="003366E8">
      <w:pPr>
        <w:pStyle w:val="RLTextlnkuslovan"/>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Lhůty uvedené </w:t>
      </w:r>
      <w:r w:rsidR="00D35D43">
        <w:rPr>
          <w:rFonts w:ascii="Segoe UI" w:hAnsi="Segoe UI" w:cs="Segoe UI"/>
          <w:sz w:val="22"/>
          <w:szCs w:val="22"/>
          <w:lang w:val="cs-CZ" w:eastAsia="en-US"/>
        </w:rPr>
        <w:t xml:space="preserve">v </w:t>
      </w:r>
      <w:r w:rsidRPr="003366E8">
        <w:rPr>
          <w:rFonts w:ascii="Segoe UI" w:hAnsi="Segoe UI" w:cs="Segoe UI"/>
          <w:sz w:val="22"/>
          <w:szCs w:val="22"/>
          <w:lang w:eastAsia="en-US"/>
        </w:rPr>
        <w:t>čl.</w:t>
      </w:r>
      <w:r w:rsidR="003366E8" w:rsidRPr="003366E8">
        <w:rPr>
          <w:rFonts w:ascii="Segoe UI" w:hAnsi="Segoe UI" w:cs="Segoe UI"/>
          <w:sz w:val="22"/>
          <w:szCs w:val="22"/>
          <w:lang w:val="cs-CZ" w:eastAsia="en-US"/>
        </w:rPr>
        <w:t xml:space="preserve"> 11</w:t>
      </w:r>
      <w:r w:rsidRPr="003366E8">
        <w:rPr>
          <w:rFonts w:ascii="Segoe UI" w:hAnsi="Segoe UI" w:cs="Segoe UI"/>
          <w:sz w:val="22"/>
          <w:szCs w:val="22"/>
          <w:lang w:eastAsia="en-US"/>
        </w:rPr>
        <w:t xml:space="preserve"> Smlouvy platí, pokud se </w:t>
      </w:r>
      <w:r w:rsidRPr="003366E8">
        <w:rPr>
          <w:rFonts w:ascii="Segoe UI" w:hAnsi="Segoe UI" w:cs="Segoe UI"/>
          <w:sz w:val="22"/>
          <w:szCs w:val="22"/>
        </w:rPr>
        <w:t>Smluvní strany nedohodnou písemně jinak.</w:t>
      </w:r>
    </w:p>
    <w:p w14:paraId="4F43E002" w14:textId="77777777" w:rsidR="005E6174" w:rsidRPr="003366E8" w:rsidRDefault="005E6174" w:rsidP="005E6174">
      <w:pPr>
        <w:pStyle w:val="RLlneksmlouvy"/>
        <w:rPr>
          <w:rFonts w:ascii="Segoe UI" w:hAnsi="Segoe UI" w:cs="Segoe UI"/>
          <w:sz w:val="22"/>
          <w:szCs w:val="22"/>
        </w:rPr>
      </w:pPr>
      <w:bookmarkStart w:id="142" w:name="_Ref372212261"/>
      <w:r w:rsidRPr="003366E8">
        <w:rPr>
          <w:rFonts w:ascii="Segoe UI" w:hAnsi="Segoe UI" w:cs="Segoe UI"/>
          <w:sz w:val="22"/>
          <w:szCs w:val="22"/>
        </w:rPr>
        <w:t xml:space="preserve">DALŠÍ POVINNOSTI </w:t>
      </w:r>
      <w:bookmarkEnd w:id="139"/>
      <w:bookmarkEnd w:id="142"/>
      <w:r w:rsidR="00A6754E" w:rsidRPr="003366E8">
        <w:rPr>
          <w:rFonts w:ascii="Segoe UI" w:hAnsi="Segoe UI" w:cs="Segoe UI"/>
          <w:sz w:val="22"/>
          <w:szCs w:val="22"/>
        </w:rPr>
        <w:t>POSKYTOVATELE</w:t>
      </w:r>
    </w:p>
    <w:p w14:paraId="79F5836A" w14:textId="77777777" w:rsidR="005E6174" w:rsidRPr="003366E8" w:rsidRDefault="00902894" w:rsidP="003366E8">
      <w:pPr>
        <w:pStyle w:val="RLTextlnkuslovan"/>
        <w:spacing w:before="120" w:line="276" w:lineRule="auto"/>
        <w:rPr>
          <w:rFonts w:ascii="Segoe UI" w:hAnsi="Segoe UI" w:cs="Segoe UI"/>
          <w:sz w:val="22"/>
          <w:szCs w:val="22"/>
          <w:lang w:eastAsia="en-US"/>
        </w:rPr>
      </w:pPr>
      <w:bookmarkStart w:id="143" w:name="_Ref214191694"/>
      <w:r w:rsidRPr="003366E8">
        <w:rPr>
          <w:rFonts w:ascii="Segoe UI" w:hAnsi="Segoe UI" w:cs="Segoe UI"/>
          <w:sz w:val="22"/>
          <w:szCs w:val="22"/>
          <w:lang w:eastAsia="en-US"/>
        </w:rPr>
        <w:t>Poskytovatel</w:t>
      </w:r>
      <w:r w:rsidR="005E6174" w:rsidRPr="003366E8">
        <w:rPr>
          <w:rFonts w:ascii="Segoe UI" w:hAnsi="Segoe UI" w:cs="Segoe UI"/>
          <w:sz w:val="22"/>
          <w:szCs w:val="22"/>
          <w:lang w:eastAsia="en-US"/>
        </w:rPr>
        <w:t xml:space="preserve"> se dále zavazuje:</w:t>
      </w:r>
      <w:bookmarkEnd w:id="143"/>
      <w:r w:rsidR="005E6174" w:rsidRPr="003366E8">
        <w:rPr>
          <w:rFonts w:ascii="Segoe UI" w:hAnsi="Segoe UI" w:cs="Segoe UI"/>
          <w:sz w:val="22"/>
          <w:szCs w:val="22"/>
          <w:lang w:eastAsia="en-US"/>
        </w:rPr>
        <w:t xml:space="preserve"> </w:t>
      </w:r>
    </w:p>
    <w:p w14:paraId="5ABF7FC7" w14:textId="77777777" w:rsidR="005A5FAC" w:rsidRPr="003366E8" w:rsidRDefault="00637542"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lastRenderedPageBreak/>
        <w:t>poskytovat</w:t>
      </w:r>
      <w:r w:rsidR="005E6174" w:rsidRPr="003366E8">
        <w:rPr>
          <w:rFonts w:ascii="Segoe UI" w:hAnsi="Segoe UI" w:cs="Segoe UI"/>
          <w:sz w:val="22"/>
          <w:szCs w:val="22"/>
        </w:rPr>
        <w:t xml:space="preserve"> plnění podle této Smlouvy </w:t>
      </w:r>
      <w:r w:rsidR="00B45E26" w:rsidRPr="003366E8">
        <w:rPr>
          <w:rFonts w:ascii="Segoe UI" w:hAnsi="Segoe UI" w:cs="Segoe UI"/>
          <w:sz w:val="22"/>
          <w:szCs w:val="22"/>
        </w:rPr>
        <w:t xml:space="preserve">vlastním jménem, na vlastní odpovědnost a v souladu s pokyny </w:t>
      </w:r>
      <w:r w:rsidR="0057483E" w:rsidRPr="003366E8">
        <w:rPr>
          <w:rFonts w:ascii="Segoe UI" w:hAnsi="Segoe UI" w:cs="Segoe UI"/>
          <w:sz w:val="22"/>
          <w:szCs w:val="22"/>
        </w:rPr>
        <w:t xml:space="preserve">Objednatele </w:t>
      </w:r>
      <w:r w:rsidR="005E6174" w:rsidRPr="003366E8">
        <w:rPr>
          <w:rFonts w:ascii="Segoe UI" w:hAnsi="Segoe UI" w:cs="Segoe UI"/>
          <w:sz w:val="22"/>
          <w:szCs w:val="22"/>
        </w:rPr>
        <w:t>řádně a včas</w:t>
      </w:r>
      <w:r w:rsidR="00B45E26" w:rsidRPr="003366E8">
        <w:rPr>
          <w:rFonts w:ascii="Segoe UI" w:hAnsi="Segoe UI" w:cs="Segoe UI"/>
          <w:sz w:val="22"/>
          <w:szCs w:val="22"/>
        </w:rPr>
        <w:t xml:space="preserve">, zejména </w:t>
      </w:r>
      <w:r w:rsidR="008A78CA" w:rsidRPr="003366E8">
        <w:rPr>
          <w:rFonts w:ascii="Segoe UI" w:hAnsi="Segoe UI" w:cs="Segoe UI"/>
          <w:sz w:val="22"/>
          <w:szCs w:val="22"/>
          <w:lang w:eastAsia="en-US"/>
        </w:rPr>
        <w:t>se zohledněním délky trvání akceptační procedury;</w:t>
      </w:r>
    </w:p>
    <w:p w14:paraId="7F95E24F" w14:textId="77777777" w:rsidR="004F1081" w:rsidRPr="003366E8" w:rsidRDefault="008A78CA"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poskytovat plnění podle této Smlouvy </w:t>
      </w:r>
      <w:r w:rsidR="004F1081" w:rsidRPr="003366E8">
        <w:rPr>
          <w:rFonts w:ascii="Segoe UI" w:hAnsi="Segoe UI" w:cs="Segoe UI"/>
          <w:sz w:val="22"/>
          <w:szCs w:val="22"/>
          <w:lang w:eastAsia="en-US"/>
        </w:rPr>
        <w:t xml:space="preserve">s péčí řádného hospodáře odpovídající podmínkám sjednaným v této Smlouvě; dostane-li se </w:t>
      </w:r>
      <w:r w:rsidR="00902894" w:rsidRPr="003366E8">
        <w:rPr>
          <w:rFonts w:ascii="Segoe UI" w:hAnsi="Segoe UI" w:cs="Segoe UI"/>
          <w:sz w:val="22"/>
          <w:szCs w:val="22"/>
          <w:lang w:eastAsia="en-US"/>
        </w:rPr>
        <w:t>Poskytovatel</w:t>
      </w:r>
      <w:r w:rsidR="004F1081" w:rsidRPr="003366E8">
        <w:rPr>
          <w:rFonts w:ascii="Segoe UI" w:hAnsi="Segoe UI" w:cs="Segoe UI"/>
          <w:sz w:val="22"/>
          <w:szCs w:val="22"/>
          <w:lang w:eastAsia="en-US"/>
        </w:rPr>
        <w:t xml:space="preserve"> do prodlení </w:t>
      </w:r>
      <w:r w:rsidRPr="003366E8">
        <w:rPr>
          <w:rFonts w:ascii="Segoe UI" w:hAnsi="Segoe UI" w:cs="Segoe UI"/>
          <w:sz w:val="22"/>
          <w:szCs w:val="22"/>
          <w:lang w:eastAsia="en-US"/>
        </w:rPr>
        <w:t xml:space="preserve">se svým plněním </w:t>
      </w:r>
      <w:r w:rsidR="004F1081" w:rsidRPr="003366E8">
        <w:rPr>
          <w:rFonts w:ascii="Segoe UI" w:hAnsi="Segoe UI" w:cs="Segoe UI"/>
          <w:sz w:val="22"/>
          <w:szCs w:val="22"/>
          <w:lang w:eastAsia="en-US"/>
        </w:rPr>
        <w:t xml:space="preserve">bez </w:t>
      </w:r>
      <w:r w:rsidRPr="003366E8">
        <w:rPr>
          <w:rFonts w:ascii="Segoe UI" w:hAnsi="Segoe UI" w:cs="Segoe UI"/>
          <w:sz w:val="22"/>
          <w:szCs w:val="22"/>
          <w:lang w:eastAsia="en-US"/>
        </w:rPr>
        <w:t xml:space="preserve">toho, aby to způsobil </w:t>
      </w:r>
      <w:r w:rsidR="004F1081" w:rsidRPr="003366E8">
        <w:rPr>
          <w:rFonts w:ascii="Segoe UI" w:hAnsi="Segoe UI" w:cs="Segoe UI"/>
          <w:sz w:val="22"/>
          <w:szCs w:val="22"/>
          <w:lang w:eastAsia="en-US"/>
        </w:rPr>
        <w:t xml:space="preserve">Objednatel či </w:t>
      </w:r>
      <w:r w:rsidR="00FC5638" w:rsidRPr="003366E8">
        <w:rPr>
          <w:rFonts w:ascii="Segoe UI" w:hAnsi="Segoe UI" w:cs="Segoe UI"/>
          <w:sz w:val="22"/>
          <w:szCs w:val="22"/>
        </w:rPr>
        <w:t xml:space="preserve">překážky </w:t>
      </w:r>
      <w:r w:rsidR="004F1081" w:rsidRPr="003366E8">
        <w:rPr>
          <w:rFonts w:ascii="Segoe UI" w:hAnsi="Segoe UI" w:cs="Segoe UI"/>
          <w:sz w:val="22"/>
          <w:szCs w:val="22"/>
          <w:lang w:eastAsia="en-US"/>
        </w:rPr>
        <w:t xml:space="preserve">vylučující </w:t>
      </w:r>
      <w:r w:rsidR="00E96304" w:rsidRPr="003366E8">
        <w:rPr>
          <w:rFonts w:ascii="Segoe UI" w:hAnsi="Segoe UI" w:cs="Segoe UI"/>
          <w:sz w:val="22"/>
          <w:szCs w:val="22"/>
          <w:lang w:eastAsia="en-US"/>
        </w:rPr>
        <w:t>povinnost k náhradě škody</w:t>
      </w:r>
      <w:r w:rsidR="004F1081" w:rsidRPr="003366E8">
        <w:rPr>
          <w:rFonts w:ascii="Segoe UI" w:hAnsi="Segoe UI" w:cs="Segoe UI"/>
          <w:sz w:val="22"/>
          <w:szCs w:val="22"/>
          <w:lang w:eastAsia="en-US"/>
        </w:rPr>
        <w:t xml:space="preserve"> po dobu delší </w:t>
      </w:r>
      <w:r w:rsidRPr="003366E8">
        <w:rPr>
          <w:rFonts w:ascii="Segoe UI" w:hAnsi="Segoe UI" w:cs="Segoe UI"/>
          <w:sz w:val="22"/>
          <w:szCs w:val="22"/>
          <w:lang w:eastAsia="en-US"/>
        </w:rPr>
        <w:t xml:space="preserve">než </w:t>
      </w:r>
      <w:r w:rsidR="00384779" w:rsidRPr="003366E8">
        <w:rPr>
          <w:rFonts w:ascii="Segoe UI" w:hAnsi="Segoe UI" w:cs="Segoe UI"/>
          <w:sz w:val="22"/>
          <w:szCs w:val="22"/>
          <w:lang w:eastAsia="en-US"/>
        </w:rPr>
        <w:t>3</w:t>
      </w:r>
      <w:r w:rsidRPr="003366E8">
        <w:rPr>
          <w:rFonts w:ascii="Segoe UI" w:hAnsi="Segoe UI" w:cs="Segoe UI"/>
          <w:sz w:val="22"/>
          <w:szCs w:val="22"/>
          <w:lang w:eastAsia="en-US"/>
        </w:rPr>
        <w:t xml:space="preserve">0 </w:t>
      </w:r>
      <w:r w:rsidR="004F1081" w:rsidRPr="003366E8">
        <w:rPr>
          <w:rFonts w:ascii="Segoe UI" w:hAnsi="Segoe UI" w:cs="Segoe UI"/>
          <w:sz w:val="22"/>
          <w:szCs w:val="22"/>
          <w:lang w:eastAsia="en-US"/>
        </w:rPr>
        <w:t xml:space="preserve">dnů, je Objednatel oprávněn zajistit </w:t>
      </w:r>
      <w:r w:rsidRPr="003366E8">
        <w:rPr>
          <w:rFonts w:ascii="Segoe UI" w:hAnsi="Segoe UI" w:cs="Segoe UI"/>
          <w:sz w:val="22"/>
          <w:szCs w:val="22"/>
          <w:lang w:eastAsia="en-US"/>
        </w:rPr>
        <w:t xml:space="preserve">náhradní </w:t>
      </w:r>
      <w:r w:rsidR="004F1081" w:rsidRPr="003366E8">
        <w:rPr>
          <w:rFonts w:ascii="Segoe UI" w:hAnsi="Segoe UI" w:cs="Segoe UI"/>
          <w:sz w:val="22"/>
          <w:szCs w:val="22"/>
          <w:lang w:eastAsia="en-US"/>
        </w:rPr>
        <w:t xml:space="preserve">plnění po dobu prodlení </w:t>
      </w:r>
      <w:r w:rsidR="00902894" w:rsidRPr="003366E8">
        <w:rPr>
          <w:rFonts w:ascii="Segoe UI" w:hAnsi="Segoe UI" w:cs="Segoe UI"/>
          <w:sz w:val="22"/>
          <w:szCs w:val="22"/>
          <w:lang w:eastAsia="en-US"/>
        </w:rPr>
        <w:t>Poskytovatel</w:t>
      </w:r>
      <w:r w:rsidR="004F1081" w:rsidRPr="003366E8">
        <w:rPr>
          <w:rFonts w:ascii="Segoe UI" w:hAnsi="Segoe UI" w:cs="Segoe UI"/>
          <w:sz w:val="22"/>
          <w:szCs w:val="22"/>
          <w:lang w:eastAsia="en-US"/>
        </w:rPr>
        <w:t xml:space="preserve">e jinou osobou; v takovém případě </w:t>
      </w:r>
      <w:r w:rsidRPr="003366E8">
        <w:rPr>
          <w:rFonts w:ascii="Segoe UI" w:hAnsi="Segoe UI" w:cs="Segoe UI"/>
          <w:sz w:val="22"/>
          <w:szCs w:val="22"/>
          <w:lang w:eastAsia="en-US"/>
        </w:rPr>
        <w:t xml:space="preserve">se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 xml:space="preserve"> zavazuje nahradit v plném rozsahu </w:t>
      </w:r>
      <w:r w:rsidR="004F1081" w:rsidRPr="003366E8">
        <w:rPr>
          <w:rFonts w:ascii="Segoe UI" w:hAnsi="Segoe UI" w:cs="Segoe UI"/>
          <w:sz w:val="22"/>
          <w:szCs w:val="22"/>
          <w:lang w:eastAsia="en-US"/>
        </w:rPr>
        <w:t>náklady spojené s náhradním plněním;</w:t>
      </w:r>
    </w:p>
    <w:p w14:paraId="3417FBEB" w14:textId="77777777" w:rsidR="004F1081" w:rsidRPr="003366E8" w:rsidRDefault="004F1081"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 xml:space="preserve">upozorňovat Objednatele včas na všechny hrozící vady </w:t>
      </w:r>
      <w:r w:rsidR="008A78CA" w:rsidRPr="003366E8">
        <w:rPr>
          <w:rFonts w:ascii="Segoe UI" w:hAnsi="Segoe UI" w:cs="Segoe UI"/>
          <w:sz w:val="22"/>
          <w:szCs w:val="22"/>
        </w:rPr>
        <w:t xml:space="preserve">či výpadky </w:t>
      </w:r>
      <w:r w:rsidRPr="003366E8">
        <w:rPr>
          <w:rFonts w:ascii="Segoe UI" w:hAnsi="Segoe UI" w:cs="Segoe UI"/>
          <w:sz w:val="22"/>
          <w:szCs w:val="22"/>
        </w:rPr>
        <w:t xml:space="preserve">svého plnění, jakož i </w:t>
      </w:r>
      <w:r w:rsidR="00637542" w:rsidRPr="003366E8">
        <w:rPr>
          <w:rFonts w:ascii="Segoe UI" w:hAnsi="Segoe UI" w:cs="Segoe UI"/>
          <w:sz w:val="22"/>
          <w:szCs w:val="22"/>
        </w:rPr>
        <w:t xml:space="preserve">poskytovat </w:t>
      </w:r>
      <w:r w:rsidRPr="003366E8">
        <w:rPr>
          <w:rFonts w:ascii="Segoe UI" w:hAnsi="Segoe UI" w:cs="Segoe UI"/>
          <w:sz w:val="22"/>
          <w:szCs w:val="22"/>
        </w:rPr>
        <w:t>Objednateli veškeré informace, které jsou pro plnění Smlouvy nezbytné;</w:t>
      </w:r>
    </w:p>
    <w:p w14:paraId="17282CBB" w14:textId="77777777" w:rsidR="004F1081" w:rsidRPr="003366E8" w:rsidRDefault="004F1081"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neprodleně oznámit písemnou formou Objednateli překážky, které mu brání v plnění předmětu Smlouvy a výkonu dalších činností souvisejících s plněním předmětu Smlouvy;</w:t>
      </w:r>
    </w:p>
    <w:p w14:paraId="7B48CAE9" w14:textId="77777777" w:rsidR="00C55B20" w:rsidRPr="003366E8" w:rsidRDefault="00C55B20"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upozornit Objednatele na potenciální rizika vzniku škod a včas a řádně dle svých možností provést taková opatření, která riziko vzniku škod zcela vyloučí nebo sníží;</w:t>
      </w:r>
    </w:p>
    <w:p w14:paraId="329D49B3" w14:textId="77777777" w:rsidR="004F1081" w:rsidRPr="003366E8" w:rsidRDefault="00C55B20"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rPr>
        <w:t xml:space="preserve">i bez pokynů Objednatele provést nutné úkony, které, ač nejsou předmětem této Smlouvy, budou s ohledem na nepředvídané okolnosti pro plnění Smlouvy nezbytné nebo jsou nezbytné pro zamezení vzniku škody; </w:t>
      </w:r>
      <w:r w:rsidR="0030241C" w:rsidRPr="003366E8">
        <w:rPr>
          <w:rFonts w:ascii="Segoe UI" w:hAnsi="Segoe UI" w:cs="Segoe UI"/>
          <w:sz w:val="22"/>
          <w:szCs w:val="22"/>
        </w:rPr>
        <w:t xml:space="preserve">jde-li o zamezení vzniku škod nezapříčiněných </w:t>
      </w:r>
      <w:r w:rsidR="00902894" w:rsidRPr="003366E8">
        <w:rPr>
          <w:rFonts w:ascii="Segoe UI" w:hAnsi="Segoe UI" w:cs="Segoe UI"/>
          <w:sz w:val="22"/>
          <w:szCs w:val="22"/>
        </w:rPr>
        <w:t>Poskytovatel</w:t>
      </w:r>
      <w:r w:rsidR="0030241C" w:rsidRPr="003366E8">
        <w:rPr>
          <w:rFonts w:ascii="Segoe UI" w:hAnsi="Segoe UI" w:cs="Segoe UI"/>
          <w:sz w:val="22"/>
          <w:szCs w:val="22"/>
        </w:rPr>
        <w:t>em,</w:t>
      </w:r>
      <w:r w:rsidRPr="003366E8">
        <w:rPr>
          <w:rFonts w:ascii="Segoe UI" w:hAnsi="Segoe UI" w:cs="Segoe UI"/>
          <w:sz w:val="22"/>
          <w:szCs w:val="22"/>
        </w:rPr>
        <w:t xml:space="preserve"> má </w:t>
      </w:r>
      <w:r w:rsidR="00902894" w:rsidRPr="003366E8">
        <w:rPr>
          <w:rFonts w:ascii="Segoe UI" w:hAnsi="Segoe UI" w:cs="Segoe UI"/>
          <w:sz w:val="22"/>
          <w:szCs w:val="22"/>
        </w:rPr>
        <w:t>Poskytovatel</w:t>
      </w:r>
      <w:r w:rsidRPr="003366E8">
        <w:rPr>
          <w:rFonts w:ascii="Segoe UI" w:hAnsi="Segoe UI" w:cs="Segoe UI"/>
          <w:sz w:val="22"/>
          <w:szCs w:val="22"/>
        </w:rPr>
        <w:t xml:space="preserve"> právo na úhradu nezbytných a</w:t>
      </w:r>
      <w:r w:rsidR="00BC0F52">
        <w:rPr>
          <w:rFonts w:ascii="Segoe UI" w:hAnsi="Segoe UI" w:cs="Segoe UI"/>
          <w:sz w:val="22"/>
          <w:szCs w:val="22"/>
          <w:lang w:val="cs-CZ"/>
        </w:rPr>
        <w:t> </w:t>
      </w:r>
      <w:r w:rsidRPr="003366E8">
        <w:rPr>
          <w:rFonts w:ascii="Segoe UI" w:hAnsi="Segoe UI" w:cs="Segoe UI"/>
          <w:sz w:val="22"/>
          <w:szCs w:val="22"/>
        </w:rPr>
        <w:t>účelně vynaložených nákladů;</w:t>
      </w:r>
    </w:p>
    <w:p w14:paraId="57213802" w14:textId="77777777" w:rsidR="00CE1BD9" w:rsidRPr="00CE1BD9" w:rsidRDefault="005E6174" w:rsidP="00CE1BD9">
      <w:pPr>
        <w:pStyle w:val="RLTextlnkuslovan"/>
        <w:numPr>
          <w:ilvl w:val="2"/>
          <w:numId w:val="1"/>
        </w:numPr>
        <w:spacing w:before="120" w:line="276" w:lineRule="auto"/>
        <w:rPr>
          <w:rFonts w:ascii="Segoe UI" w:hAnsi="Segoe UI" w:cs="Segoe UI"/>
          <w:sz w:val="22"/>
          <w:szCs w:val="22"/>
          <w:lang w:eastAsia="en-US"/>
        </w:rPr>
      </w:pPr>
      <w:r w:rsidRPr="00CE1BD9">
        <w:rPr>
          <w:rFonts w:ascii="Segoe UI" w:hAnsi="Segoe UI" w:cs="Segoe UI"/>
          <w:sz w:val="22"/>
          <w:szCs w:val="22"/>
          <w:lang w:eastAsia="en-US"/>
        </w:rPr>
        <w:t xml:space="preserve">postupovat při </w:t>
      </w:r>
      <w:r w:rsidRPr="00CE1BD9">
        <w:rPr>
          <w:rFonts w:ascii="Segoe UI" w:hAnsi="Segoe UI" w:cs="Segoe UI"/>
          <w:sz w:val="22"/>
          <w:szCs w:val="22"/>
        </w:rPr>
        <w:t xml:space="preserve">poskytování plnění podle této Smlouvy </w:t>
      </w:r>
      <w:r w:rsidRPr="00CE1BD9">
        <w:rPr>
          <w:rFonts w:ascii="Segoe UI" w:hAnsi="Segoe UI" w:cs="Segoe UI"/>
          <w:sz w:val="22"/>
          <w:szCs w:val="22"/>
          <w:lang w:eastAsia="en-US"/>
        </w:rPr>
        <w:t>s odbornou péčí a apl</w:t>
      </w:r>
      <w:r w:rsidR="00637542" w:rsidRPr="00CE1BD9">
        <w:rPr>
          <w:rFonts w:ascii="Segoe UI" w:hAnsi="Segoe UI" w:cs="Segoe UI"/>
          <w:sz w:val="22"/>
          <w:szCs w:val="22"/>
          <w:lang w:eastAsia="en-US"/>
        </w:rPr>
        <w:t>ikovat procesy „</w:t>
      </w:r>
      <w:r w:rsidR="00637542" w:rsidRPr="00CE1BD9">
        <w:rPr>
          <w:rFonts w:ascii="Segoe UI" w:hAnsi="Segoe UI" w:cs="Segoe UI"/>
          <w:i/>
          <w:sz w:val="22"/>
          <w:szCs w:val="22"/>
          <w:lang w:eastAsia="en-US"/>
        </w:rPr>
        <w:t>best practice</w:t>
      </w:r>
      <w:r w:rsidR="00637542" w:rsidRPr="00CE1BD9">
        <w:rPr>
          <w:rFonts w:ascii="Segoe UI" w:hAnsi="Segoe UI" w:cs="Segoe UI"/>
          <w:sz w:val="22"/>
          <w:szCs w:val="22"/>
          <w:lang w:eastAsia="en-US"/>
        </w:rPr>
        <w:t>“;</w:t>
      </w:r>
      <w:r w:rsidR="00CE1BD9" w:rsidRPr="00CE1BD9">
        <w:rPr>
          <w:rFonts w:ascii="Segoe UI" w:hAnsi="Segoe UI" w:cs="Segoe UI"/>
          <w:sz w:val="22"/>
          <w:szCs w:val="22"/>
          <w:lang w:val="cs-CZ" w:eastAsia="en-US"/>
        </w:rPr>
        <w:t xml:space="preserve"> </w:t>
      </w:r>
      <w:r w:rsidR="00CE1BD9" w:rsidRPr="00CE1BD9">
        <w:rPr>
          <w:rFonts w:ascii="Segoe UI" w:hAnsi="Segoe UI" w:cs="Segoe UI"/>
          <w:sz w:val="22"/>
          <w:szCs w:val="22"/>
          <w:lang w:val="cs-CZ"/>
        </w:rPr>
        <w:t xml:space="preserve">Poskytovatel </w:t>
      </w:r>
      <w:r w:rsidR="00CE1BD9" w:rsidRPr="00CE1BD9">
        <w:rPr>
          <w:rFonts w:ascii="Segoe UI" w:hAnsi="Segoe UI" w:cs="Segoe UI"/>
          <w:sz w:val="22"/>
          <w:szCs w:val="22"/>
        </w:rPr>
        <w:t>se zavazuje provést Dílo a poskytovat Služby</w:t>
      </w:r>
      <w:r w:rsidR="00CE1BD9" w:rsidRPr="00CE1BD9">
        <w:rPr>
          <w:rFonts w:ascii="Segoe UI" w:hAnsi="Segoe UI" w:cs="Segoe UI"/>
          <w:sz w:val="22"/>
          <w:szCs w:val="22"/>
          <w:lang w:val="cs-CZ"/>
        </w:rPr>
        <w:t xml:space="preserve"> podpory provozu </w:t>
      </w:r>
      <w:r w:rsidR="00CE1BD9" w:rsidRPr="00CE1BD9">
        <w:rPr>
          <w:rFonts w:ascii="Segoe UI" w:hAnsi="Segoe UI" w:cs="Segoe UI"/>
          <w:sz w:val="22"/>
          <w:szCs w:val="22"/>
        </w:rPr>
        <w:t>v souladu s</w:t>
      </w:r>
      <w:r w:rsidR="00BC0F52">
        <w:rPr>
          <w:rFonts w:ascii="Segoe UI" w:hAnsi="Segoe UI" w:cs="Segoe UI"/>
          <w:sz w:val="22"/>
          <w:szCs w:val="22"/>
          <w:lang w:val="cs-CZ"/>
        </w:rPr>
        <w:t> </w:t>
      </w:r>
      <w:r w:rsidR="00CE1BD9" w:rsidRPr="00CE1BD9">
        <w:rPr>
          <w:rFonts w:ascii="Segoe UI" w:hAnsi="Segoe UI" w:cs="Segoe UI"/>
          <w:sz w:val="22"/>
          <w:szCs w:val="22"/>
        </w:rPr>
        <w:t>platnými právními předpisy, jakož i v souladu se všemi relevantními normami obsahujícími technické specifikace a technická řešení, technické a technologické postupy nebo jiná určující kritéria k zajištění, že materiály, výrobky, postupy a služby vyhovují předmětu této Smlouvy</w:t>
      </w:r>
      <w:r w:rsidR="00CE1BD9" w:rsidRPr="00CE1BD9">
        <w:rPr>
          <w:rFonts w:ascii="Segoe UI" w:hAnsi="Segoe UI" w:cs="Segoe UI"/>
          <w:sz w:val="22"/>
          <w:szCs w:val="22"/>
          <w:lang w:val="cs-CZ"/>
        </w:rPr>
        <w:t>;</w:t>
      </w:r>
    </w:p>
    <w:p w14:paraId="306E98B8" w14:textId="77777777" w:rsidR="00B45E26" w:rsidRPr="003366E8" w:rsidRDefault="00B45E26"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v případě potřeby průběžně komunikovat s Objednatelem a třetími osobami, vyžaduje-li to řádn</w:t>
      </w:r>
      <w:r w:rsidR="00E71A24" w:rsidRPr="003366E8">
        <w:rPr>
          <w:rFonts w:ascii="Segoe UI" w:hAnsi="Segoe UI" w:cs="Segoe UI"/>
          <w:sz w:val="22"/>
          <w:szCs w:val="22"/>
        </w:rPr>
        <w:t>á realizace Dodávk</w:t>
      </w:r>
      <w:r w:rsidR="006C1CAE" w:rsidRPr="003366E8">
        <w:rPr>
          <w:rFonts w:ascii="Segoe UI" w:hAnsi="Segoe UI" w:cs="Segoe UI"/>
          <w:sz w:val="22"/>
          <w:szCs w:val="22"/>
        </w:rPr>
        <w:t>y</w:t>
      </w:r>
      <w:r w:rsidR="00E71A24" w:rsidRPr="003366E8">
        <w:rPr>
          <w:rFonts w:ascii="Segoe UI" w:hAnsi="Segoe UI" w:cs="Segoe UI"/>
          <w:sz w:val="22"/>
          <w:szCs w:val="22"/>
        </w:rPr>
        <w:t xml:space="preserve"> </w:t>
      </w:r>
      <w:r w:rsidRPr="003366E8">
        <w:rPr>
          <w:rFonts w:ascii="Segoe UI" w:hAnsi="Segoe UI" w:cs="Segoe UI"/>
          <w:sz w:val="22"/>
          <w:szCs w:val="22"/>
        </w:rPr>
        <w:t>či poskytnutí Služeb</w:t>
      </w:r>
      <w:r w:rsidR="00644229" w:rsidRPr="003366E8">
        <w:rPr>
          <w:rFonts w:ascii="Segoe UI" w:hAnsi="Segoe UI" w:cs="Segoe UI"/>
          <w:sz w:val="22"/>
          <w:szCs w:val="22"/>
        </w:rPr>
        <w:t xml:space="preserve"> podpory provozu</w:t>
      </w:r>
      <w:r w:rsidR="0013396A">
        <w:rPr>
          <w:rFonts w:ascii="Segoe UI" w:hAnsi="Segoe UI" w:cs="Segoe UI"/>
          <w:sz w:val="22"/>
          <w:szCs w:val="22"/>
          <w:lang w:val="cs-CZ"/>
        </w:rPr>
        <w:t>,</w:t>
      </w:r>
      <w:r w:rsidR="003366E8">
        <w:rPr>
          <w:rFonts w:ascii="Segoe UI" w:hAnsi="Segoe UI" w:cs="Segoe UI"/>
          <w:sz w:val="22"/>
          <w:szCs w:val="22"/>
          <w:lang w:val="cs-CZ"/>
        </w:rPr>
        <w:t xml:space="preserve"> </w:t>
      </w:r>
      <w:r w:rsidR="00241ECF" w:rsidRPr="003366E8">
        <w:rPr>
          <w:rFonts w:ascii="Segoe UI" w:hAnsi="Segoe UI" w:cs="Segoe UI"/>
          <w:sz w:val="22"/>
          <w:szCs w:val="22"/>
        </w:rPr>
        <w:t>přičemž veškerá taková komunikace bude probíhat v českém jazyce (případně slovenském, nebo za využití překladatele do českého jazyka);</w:t>
      </w:r>
    </w:p>
    <w:p w14:paraId="1DE58537"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lastRenderedPageBreak/>
        <w:t>informovat Objednatele o plnění svých povinností podle této Smlouvy a o důležitých skutečnostech, které mohou mít vliv na výkon práv a</w:t>
      </w:r>
      <w:r w:rsidR="00BC0F52">
        <w:rPr>
          <w:rFonts w:ascii="Segoe UI" w:hAnsi="Segoe UI" w:cs="Segoe UI"/>
          <w:sz w:val="22"/>
          <w:szCs w:val="22"/>
          <w:lang w:val="cs-CZ"/>
        </w:rPr>
        <w:t> </w:t>
      </w:r>
      <w:r w:rsidRPr="003366E8">
        <w:rPr>
          <w:rFonts w:ascii="Segoe UI" w:hAnsi="Segoe UI" w:cs="Segoe UI"/>
          <w:sz w:val="22"/>
          <w:szCs w:val="22"/>
        </w:rPr>
        <w:t>plnění povinností smluvních stran</w:t>
      </w:r>
      <w:r w:rsidR="00637542" w:rsidRPr="003366E8">
        <w:rPr>
          <w:rFonts w:ascii="Segoe UI" w:hAnsi="Segoe UI" w:cs="Segoe UI"/>
          <w:sz w:val="22"/>
          <w:szCs w:val="22"/>
        </w:rPr>
        <w:t>;</w:t>
      </w:r>
    </w:p>
    <w:p w14:paraId="09345591"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zajistit, aby všechny osoby podílející se na plnění jeho závazků z této Smlouvy, které se budou zdržovat v prostorách nebo na pracovištích Objednatele, dodržovaly účinné právní předpisy o bezpečnosti a</w:t>
      </w:r>
      <w:r w:rsidR="00BC0F52">
        <w:rPr>
          <w:rFonts w:ascii="Segoe UI" w:hAnsi="Segoe UI" w:cs="Segoe UI"/>
          <w:sz w:val="22"/>
          <w:szCs w:val="22"/>
          <w:lang w:val="cs-CZ"/>
        </w:rPr>
        <w:t> </w:t>
      </w:r>
      <w:r w:rsidRPr="003366E8">
        <w:rPr>
          <w:rFonts w:ascii="Segoe UI" w:hAnsi="Segoe UI" w:cs="Segoe UI"/>
          <w:sz w:val="22"/>
          <w:szCs w:val="22"/>
        </w:rPr>
        <w:t xml:space="preserve">ochraně zdraví při práci a veškeré interní předpisy Objednatele, s nimiž Objednatel </w:t>
      </w:r>
      <w:r w:rsidR="00902894" w:rsidRPr="003366E8">
        <w:rPr>
          <w:rFonts w:ascii="Segoe UI" w:hAnsi="Segoe UI" w:cs="Segoe UI"/>
          <w:sz w:val="22"/>
          <w:szCs w:val="22"/>
        </w:rPr>
        <w:t>Poskytovatel</w:t>
      </w:r>
      <w:r w:rsidRPr="003366E8">
        <w:rPr>
          <w:rFonts w:ascii="Segoe UI" w:hAnsi="Segoe UI" w:cs="Segoe UI"/>
          <w:sz w:val="22"/>
          <w:szCs w:val="22"/>
        </w:rPr>
        <w:t>e obeznámil</w:t>
      </w:r>
      <w:r w:rsidR="00637542" w:rsidRPr="003366E8">
        <w:rPr>
          <w:rFonts w:ascii="Segoe UI" w:hAnsi="Segoe UI" w:cs="Segoe UI"/>
          <w:sz w:val="22"/>
          <w:szCs w:val="22"/>
        </w:rPr>
        <w:t>;</w:t>
      </w:r>
    </w:p>
    <w:p w14:paraId="37C35333"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rPr>
        <w:t xml:space="preserve">chránit </w:t>
      </w:r>
      <w:r w:rsidR="001845D2" w:rsidRPr="003366E8">
        <w:rPr>
          <w:rFonts w:ascii="Segoe UI" w:hAnsi="Segoe UI" w:cs="Segoe UI"/>
          <w:sz w:val="22"/>
          <w:szCs w:val="22"/>
        </w:rPr>
        <w:t xml:space="preserve">osobní údaje, data a </w:t>
      </w:r>
      <w:r w:rsidRPr="003366E8">
        <w:rPr>
          <w:rFonts w:ascii="Segoe UI" w:hAnsi="Segoe UI" w:cs="Segoe UI"/>
          <w:sz w:val="22"/>
          <w:szCs w:val="22"/>
        </w:rPr>
        <w:t>duševní vlastnictví Objednatele a třetích oso</w:t>
      </w:r>
      <w:r w:rsidR="00637542" w:rsidRPr="003366E8">
        <w:rPr>
          <w:rFonts w:ascii="Segoe UI" w:hAnsi="Segoe UI" w:cs="Segoe UI"/>
          <w:sz w:val="22"/>
          <w:szCs w:val="22"/>
        </w:rPr>
        <w:t>b;</w:t>
      </w:r>
    </w:p>
    <w:p w14:paraId="5B5B95DB" w14:textId="77777777" w:rsidR="005E6174" w:rsidRPr="003366E8" w:rsidRDefault="005E6174" w:rsidP="003366E8">
      <w:pPr>
        <w:pStyle w:val="RLTextlnkuslovan"/>
        <w:numPr>
          <w:ilvl w:val="2"/>
          <w:numId w:val="1"/>
        </w:numPr>
        <w:spacing w:before="120" w:line="276" w:lineRule="auto"/>
        <w:rPr>
          <w:rFonts w:ascii="Segoe UI" w:hAnsi="Segoe UI" w:cs="Segoe UI"/>
          <w:sz w:val="22"/>
          <w:szCs w:val="22"/>
          <w:lang w:eastAsia="en-US"/>
        </w:rPr>
      </w:pPr>
      <w:r w:rsidRPr="003366E8">
        <w:rPr>
          <w:rFonts w:ascii="Segoe UI" w:hAnsi="Segoe UI" w:cs="Segoe UI"/>
          <w:sz w:val="22"/>
          <w:szCs w:val="22"/>
          <w:lang w:eastAsia="en-US"/>
        </w:rPr>
        <w:t xml:space="preserve">upozorňovat Objednatele na možné rozšíření či změny </w:t>
      </w:r>
      <w:r w:rsidR="00DF2123">
        <w:rPr>
          <w:rFonts w:ascii="Segoe UI" w:hAnsi="Segoe UI" w:cs="Segoe UI"/>
          <w:sz w:val="22"/>
          <w:szCs w:val="22"/>
          <w:lang w:val="cs-CZ" w:eastAsia="en-US"/>
        </w:rPr>
        <w:t>I</w:t>
      </w:r>
      <w:r w:rsidR="00E71A24" w:rsidRPr="003366E8">
        <w:rPr>
          <w:rFonts w:ascii="Segoe UI" w:hAnsi="Segoe UI" w:cs="Segoe UI"/>
          <w:sz w:val="22"/>
          <w:szCs w:val="22"/>
          <w:lang w:eastAsia="en-US"/>
        </w:rPr>
        <w:t xml:space="preserve">nfrastruktury </w:t>
      </w:r>
      <w:r w:rsidR="001845D2" w:rsidRPr="003366E8">
        <w:rPr>
          <w:rFonts w:ascii="Segoe UI" w:hAnsi="Segoe UI" w:cs="Segoe UI"/>
          <w:sz w:val="22"/>
          <w:szCs w:val="22"/>
          <w:lang w:eastAsia="en-US"/>
        </w:rPr>
        <w:t>nebo Služeb</w:t>
      </w:r>
      <w:r w:rsidR="00112E47" w:rsidRPr="003366E8">
        <w:rPr>
          <w:rFonts w:ascii="Segoe UI" w:hAnsi="Segoe UI" w:cs="Segoe UI"/>
          <w:sz w:val="22"/>
          <w:szCs w:val="22"/>
          <w:lang w:eastAsia="en-US"/>
        </w:rPr>
        <w:t xml:space="preserve"> podpory provozu</w:t>
      </w:r>
      <w:r w:rsidR="001845D2" w:rsidRPr="003366E8">
        <w:rPr>
          <w:rFonts w:ascii="Segoe UI" w:hAnsi="Segoe UI" w:cs="Segoe UI"/>
          <w:sz w:val="22"/>
          <w:szCs w:val="22"/>
          <w:lang w:eastAsia="en-US"/>
        </w:rPr>
        <w:t xml:space="preserve"> </w:t>
      </w:r>
      <w:r w:rsidRPr="003366E8">
        <w:rPr>
          <w:rFonts w:ascii="Segoe UI" w:hAnsi="Segoe UI" w:cs="Segoe UI"/>
          <w:sz w:val="22"/>
          <w:szCs w:val="22"/>
          <w:lang w:eastAsia="en-US"/>
        </w:rPr>
        <w:t>za účelem j</w:t>
      </w:r>
      <w:r w:rsidR="004F1081" w:rsidRPr="003366E8">
        <w:rPr>
          <w:rFonts w:ascii="Segoe UI" w:hAnsi="Segoe UI" w:cs="Segoe UI"/>
          <w:sz w:val="22"/>
          <w:szCs w:val="22"/>
          <w:lang w:eastAsia="en-US"/>
        </w:rPr>
        <w:t>ejich</w:t>
      </w:r>
      <w:r w:rsidRPr="003366E8">
        <w:rPr>
          <w:rFonts w:ascii="Segoe UI" w:hAnsi="Segoe UI" w:cs="Segoe UI"/>
          <w:sz w:val="22"/>
          <w:szCs w:val="22"/>
          <w:lang w:eastAsia="en-US"/>
        </w:rPr>
        <w:t xml:space="preserve"> lepšího využívání</w:t>
      </w:r>
      <w:r w:rsidR="004F1081" w:rsidRPr="003366E8">
        <w:rPr>
          <w:rFonts w:ascii="Segoe UI" w:hAnsi="Segoe UI" w:cs="Segoe UI"/>
          <w:sz w:val="22"/>
          <w:szCs w:val="22"/>
          <w:lang w:eastAsia="en-US"/>
        </w:rPr>
        <w:t xml:space="preserve"> </w:t>
      </w:r>
      <w:r w:rsidR="001845D2" w:rsidRPr="003366E8">
        <w:rPr>
          <w:rFonts w:ascii="Segoe UI" w:hAnsi="Segoe UI" w:cs="Segoe UI"/>
          <w:sz w:val="22"/>
          <w:szCs w:val="22"/>
          <w:lang w:eastAsia="en-US"/>
        </w:rPr>
        <w:t>pro jejich účel</w:t>
      </w:r>
      <w:r w:rsidR="004F1081" w:rsidRPr="003366E8">
        <w:rPr>
          <w:rFonts w:ascii="Segoe UI" w:hAnsi="Segoe UI" w:cs="Segoe UI"/>
          <w:sz w:val="22"/>
          <w:szCs w:val="22"/>
          <w:lang w:eastAsia="en-US"/>
        </w:rPr>
        <w:t>;</w:t>
      </w:r>
    </w:p>
    <w:p w14:paraId="6390D397" w14:textId="77777777" w:rsidR="004F1081" w:rsidRPr="003115DF" w:rsidRDefault="004F1081" w:rsidP="003366E8">
      <w:pPr>
        <w:pStyle w:val="RLTextlnkuslovan"/>
        <w:numPr>
          <w:ilvl w:val="2"/>
          <w:numId w:val="1"/>
        </w:numPr>
        <w:spacing w:before="120" w:line="276" w:lineRule="auto"/>
        <w:rPr>
          <w:rFonts w:ascii="Segoe UI" w:hAnsi="Segoe UI" w:cs="Segoe UI"/>
          <w:sz w:val="22"/>
          <w:szCs w:val="22"/>
        </w:rPr>
      </w:pPr>
      <w:r w:rsidRPr="003366E8">
        <w:rPr>
          <w:rFonts w:ascii="Segoe UI" w:hAnsi="Segoe UI" w:cs="Segoe UI"/>
          <w:sz w:val="22"/>
          <w:szCs w:val="22"/>
          <w:lang w:eastAsia="en-US"/>
        </w:rPr>
        <w:t>upozorňovat Objednatele v odůvodněných případech na případno</w:t>
      </w:r>
      <w:r w:rsidR="00C55B20" w:rsidRPr="003366E8">
        <w:rPr>
          <w:rFonts w:ascii="Segoe UI" w:hAnsi="Segoe UI" w:cs="Segoe UI"/>
          <w:sz w:val="22"/>
          <w:szCs w:val="22"/>
          <w:lang w:eastAsia="en-US"/>
        </w:rPr>
        <w:t>u nevhodnost pokynů Objednatele</w:t>
      </w:r>
      <w:r w:rsidR="003115DF">
        <w:rPr>
          <w:rFonts w:ascii="Segoe UI" w:hAnsi="Segoe UI" w:cs="Segoe UI"/>
          <w:sz w:val="22"/>
          <w:szCs w:val="22"/>
          <w:lang w:val="cs-CZ" w:eastAsia="en-US"/>
        </w:rPr>
        <w:t>;</w:t>
      </w:r>
    </w:p>
    <w:p w14:paraId="46122A50" w14:textId="77777777" w:rsidR="003115DF" w:rsidRPr="00A502B0" w:rsidRDefault="003115DF" w:rsidP="003115DF">
      <w:pPr>
        <w:pStyle w:val="RLTextlnkuslovan"/>
        <w:numPr>
          <w:ilvl w:val="2"/>
          <w:numId w:val="1"/>
        </w:numPr>
        <w:spacing w:before="120" w:line="276" w:lineRule="auto"/>
        <w:rPr>
          <w:rFonts w:ascii="Segoe UI" w:hAnsi="Segoe UI" w:cs="Segoe UI"/>
          <w:sz w:val="22"/>
          <w:szCs w:val="22"/>
        </w:rPr>
      </w:pPr>
      <w:r>
        <w:rPr>
          <w:rFonts w:ascii="Segoe UI" w:hAnsi="Segoe UI" w:cs="Segoe UI"/>
          <w:sz w:val="22"/>
          <w:szCs w:val="22"/>
          <w:lang w:val="cs-CZ"/>
        </w:rPr>
        <w:t>k účasti na</w:t>
      </w:r>
      <w:r w:rsidRPr="003115DF">
        <w:rPr>
          <w:rFonts w:ascii="Segoe UI" w:hAnsi="Segoe UI" w:cs="Segoe UI"/>
          <w:sz w:val="22"/>
          <w:szCs w:val="22"/>
        </w:rPr>
        <w:t xml:space="preserve"> úvodní</w:t>
      </w:r>
      <w:r>
        <w:rPr>
          <w:rFonts w:ascii="Segoe UI" w:hAnsi="Segoe UI" w:cs="Segoe UI"/>
          <w:sz w:val="22"/>
          <w:szCs w:val="22"/>
          <w:lang w:val="cs-CZ"/>
        </w:rPr>
        <w:t>m</w:t>
      </w:r>
      <w:r w:rsidRPr="003115DF">
        <w:rPr>
          <w:rFonts w:ascii="Segoe UI" w:hAnsi="Segoe UI" w:cs="Segoe UI"/>
          <w:sz w:val="22"/>
          <w:szCs w:val="22"/>
        </w:rPr>
        <w:t xml:space="preserve"> jednání s Objednatelem</w:t>
      </w:r>
      <w:r>
        <w:rPr>
          <w:rFonts w:ascii="Segoe UI" w:hAnsi="Segoe UI" w:cs="Segoe UI"/>
          <w:sz w:val="22"/>
          <w:szCs w:val="22"/>
          <w:lang w:val="cs-CZ"/>
        </w:rPr>
        <w:t>, které bude svoláno</w:t>
      </w:r>
      <w:r w:rsidRPr="003115DF">
        <w:rPr>
          <w:rFonts w:ascii="Segoe UI" w:hAnsi="Segoe UI" w:cs="Segoe UI"/>
          <w:sz w:val="22"/>
          <w:szCs w:val="22"/>
        </w:rPr>
        <w:t xml:space="preserve"> nejpozději do 5 kalendářních dnů od nabytí účinnosti smlouvy, nedohodnou-li se smluvní strany jinak</w:t>
      </w:r>
      <w:r w:rsidR="00A502B0">
        <w:rPr>
          <w:rFonts w:ascii="Segoe UI" w:hAnsi="Segoe UI" w:cs="Segoe UI"/>
          <w:sz w:val="22"/>
          <w:szCs w:val="22"/>
          <w:lang w:val="cs-CZ"/>
        </w:rPr>
        <w:t>;</w:t>
      </w:r>
    </w:p>
    <w:p w14:paraId="41EE0C77" w14:textId="77777777" w:rsidR="00A502B0" w:rsidRPr="00A502B0" w:rsidRDefault="00A502B0" w:rsidP="003115DF">
      <w:pPr>
        <w:pStyle w:val="RLTextlnkuslovan"/>
        <w:numPr>
          <w:ilvl w:val="2"/>
          <w:numId w:val="1"/>
        </w:numPr>
        <w:spacing w:before="120" w:line="276" w:lineRule="auto"/>
        <w:rPr>
          <w:rFonts w:ascii="Segoe UI" w:hAnsi="Segoe UI" w:cs="Segoe UI"/>
          <w:sz w:val="22"/>
          <w:szCs w:val="22"/>
        </w:rPr>
      </w:pPr>
      <w:r w:rsidRPr="00A502B0">
        <w:rPr>
          <w:rFonts w:ascii="Segoe UI" w:hAnsi="Segoe UI" w:cs="Segoe UI"/>
          <w:sz w:val="22"/>
          <w:szCs w:val="22"/>
          <w:lang w:val="cs-CZ"/>
        </w:rPr>
        <w:t>zajistit, aby se všech jednáních s Objednatelem účastnili kvalifikovaní zástupci Poskytovatele</w:t>
      </w:r>
      <w:r>
        <w:rPr>
          <w:rFonts w:ascii="Segoe UI" w:hAnsi="Segoe UI" w:cs="Segoe UI"/>
          <w:sz w:val="22"/>
          <w:szCs w:val="22"/>
          <w:lang w:val="cs-CZ"/>
        </w:rPr>
        <w:t xml:space="preserve"> s</w:t>
      </w:r>
      <w:r w:rsidRPr="00A502B0">
        <w:rPr>
          <w:rFonts w:ascii="Segoe UI" w:hAnsi="Segoe UI" w:cs="Segoe UI"/>
          <w:sz w:val="22"/>
          <w:szCs w:val="22"/>
          <w:lang w:val="cs-CZ"/>
        </w:rPr>
        <w:t xml:space="preserve"> </w:t>
      </w:r>
      <w:r w:rsidRPr="00A502B0">
        <w:rPr>
          <w:rFonts w:ascii="Segoe UI" w:hAnsi="Segoe UI" w:cs="Segoe UI"/>
          <w:sz w:val="22"/>
          <w:szCs w:val="22"/>
        </w:rPr>
        <w:t>odpovídající odborností a</w:t>
      </w:r>
      <w:r>
        <w:rPr>
          <w:rFonts w:ascii="Segoe UI" w:hAnsi="Segoe UI" w:cs="Segoe UI"/>
          <w:sz w:val="22"/>
          <w:szCs w:val="22"/>
          <w:lang w:val="cs-CZ"/>
        </w:rPr>
        <w:t> </w:t>
      </w:r>
      <w:r w:rsidRPr="00A502B0">
        <w:rPr>
          <w:rFonts w:ascii="Segoe UI" w:hAnsi="Segoe UI" w:cs="Segoe UI"/>
          <w:sz w:val="22"/>
          <w:szCs w:val="22"/>
        </w:rPr>
        <w:t>pravomocí rozhodovat v oblasti</w:t>
      </w:r>
      <w:r>
        <w:rPr>
          <w:rFonts w:ascii="Segoe UI" w:hAnsi="Segoe UI" w:cs="Segoe UI"/>
          <w:sz w:val="22"/>
          <w:szCs w:val="22"/>
          <w:lang w:val="cs-CZ"/>
        </w:rPr>
        <w:t xml:space="preserve"> předmětu jednání.</w:t>
      </w:r>
    </w:p>
    <w:p w14:paraId="6460FD0E" w14:textId="77777777" w:rsidR="00C55B20" w:rsidRPr="00DF2123" w:rsidRDefault="00902894" w:rsidP="003366E8">
      <w:pPr>
        <w:pStyle w:val="RLTextlnkuslovan"/>
        <w:spacing w:before="120" w:line="276" w:lineRule="auto"/>
        <w:rPr>
          <w:rFonts w:ascii="Segoe UI" w:hAnsi="Segoe UI" w:cs="Segoe UI"/>
          <w:sz w:val="22"/>
          <w:szCs w:val="22"/>
          <w:lang w:val="cs-CZ"/>
        </w:rPr>
      </w:pPr>
      <w:bookmarkStart w:id="144" w:name="_Ref372629098"/>
      <w:r w:rsidRPr="00DF2123">
        <w:rPr>
          <w:rFonts w:ascii="Segoe UI" w:hAnsi="Segoe UI" w:cs="Segoe UI"/>
          <w:sz w:val="22"/>
          <w:szCs w:val="22"/>
          <w:lang w:val="cs-CZ"/>
        </w:rPr>
        <w:t>Poskytovatel</w:t>
      </w:r>
      <w:r w:rsidR="00C55B20" w:rsidRPr="00DF2123">
        <w:rPr>
          <w:rFonts w:ascii="Segoe UI" w:hAnsi="Segoe UI" w:cs="Segoe UI"/>
          <w:sz w:val="22"/>
          <w:szCs w:val="22"/>
          <w:lang w:val="cs-CZ"/>
        </w:rPr>
        <w:t xml:space="preserve"> se dále zavazuje udržovat v platnosti a účinnosti po celou dobu </w:t>
      </w:r>
      <w:r w:rsidR="006E2140" w:rsidRPr="00DF2123">
        <w:rPr>
          <w:rFonts w:ascii="Segoe UI" w:hAnsi="Segoe UI" w:cs="Segoe UI"/>
          <w:sz w:val="22"/>
          <w:szCs w:val="22"/>
          <w:lang w:val="cs-CZ"/>
        </w:rPr>
        <w:t>účinnosti Smlouvy</w:t>
      </w:r>
      <w:r w:rsidR="00C55B20" w:rsidRPr="00DF2123">
        <w:rPr>
          <w:rFonts w:ascii="Segoe UI" w:hAnsi="Segoe UI" w:cs="Segoe UI"/>
          <w:sz w:val="22"/>
          <w:szCs w:val="22"/>
          <w:lang w:val="cs-CZ"/>
        </w:rPr>
        <w:t xml:space="preserve"> pojistnou smlouvu, jejímž předmětem je pojištění odpovědnosti za škodu způsobenou </w:t>
      </w:r>
      <w:r w:rsidRPr="00DF2123">
        <w:rPr>
          <w:rFonts w:ascii="Segoe UI" w:hAnsi="Segoe UI" w:cs="Segoe UI"/>
          <w:sz w:val="22"/>
          <w:szCs w:val="22"/>
          <w:lang w:val="cs-CZ"/>
        </w:rPr>
        <w:t>Poskytovatel</w:t>
      </w:r>
      <w:r w:rsidR="00C55B20" w:rsidRPr="00DF2123">
        <w:rPr>
          <w:rFonts w:ascii="Segoe UI" w:hAnsi="Segoe UI" w:cs="Segoe UI"/>
          <w:sz w:val="22"/>
          <w:szCs w:val="22"/>
          <w:lang w:val="cs-CZ"/>
        </w:rPr>
        <w:t>em třetí osobě (</w:t>
      </w:r>
      <w:r w:rsidR="00637542" w:rsidRPr="00DF2123">
        <w:rPr>
          <w:rFonts w:ascii="Segoe UI" w:hAnsi="Segoe UI" w:cs="Segoe UI"/>
          <w:sz w:val="22"/>
          <w:szCs w:val="22"/>
          <w:lang w:val="cs-CZ"/>
        </w:rPr>
        <w:t xml:space="preserve">zejména </w:t>
      </w:r>
      <w:r w:rsidR="00C55B20" w:rsidRPr="00DF2123">
        <w:rPr>
          <w:rFonts w:ascii="Segoe UI" w:hAnsi="Segoe UI" w:cs="Segoe UI"/>
          <w:sz w:val="22"/>
          <w:szCs w:val="22"/>
          <w:lang w:val="cs-CZ"/>
        </w:rPr>
        <w:t xml:space="preserve">Objednateli), a to tak, že limit pojistného plnění vyplývající z pojistné smlouvy, nesmí být nižší než </w:t>
      </w:r>
      <w:r w:rsidR="00DF2123" w:rsidRPr="00DF2123">
        <w:rPr>
          <w:rFonts w:ascii="Segoe UI" w:hAnsi="Segoe UI" w:cs="Segoe UI"/>
          <w:sz w:val="22"/>
          <w:szCs w:val="22"/>
          <w:lang w:val="cs-CZ"/>
        </w:rPr>
        <w:t>30</w:t>
      </w:r>
      <w:r w:rsidR="00C55B20" w:rsidRPr="00DF2123">
        <w:rPr>
          <w:rFonts w:ascii="Segoe UI" w:hAnsi="Segoe UI" w:cs="Segoe UI"/>
          <w:sz w:val="22"/>
          <w:szCs w:val="22"/>
          <w:lang w:val="cs-CZ"/>
        </w:rPr>
        <w:t xml:space="preserve">.000.000,- Kč za rok. </w:t>
      </w:r>
      <w:r w:rsidR="00DF7AB5" w:rsidRPr="00DF2123">
        <w:rPr>
          <w:rFonts w:ascii="Segoe UI" w:hAnsi="Segoe UI" w:cs="Segoe UI"/>
          <w:sz w:val="22"/>
          <w:szCs w:val="22"/>
          <w:lang w:val="cs-CZ"/>
        </w:rPr>
        <w:t xml:space="preserve">Pojistnou smlouvu dle tohoto odstavce </w:t>
      </w:r>
      <w:r w:rsidR="00DB123E" w:rsidRPr="00DF2123">
        <w:rPr>
          <w:rFonts w:ascii="Segoe UI" w:hAnsi="Segoe UI" w:cs="Segoe UI"/>
          <w:sz w:val="22"/>
          <w:szCs w:val="22"/>
          <w:lang w:val="cs-CZ"/>
        </w:rPr>
        <w:t>nebo pojist</w:t>
      </w:r>
      <w:r w:rsidR="00DF2123" w:rsidRPr="00DF2123">
        <w:rPr>
          <w:rFonts w:ascii="Segoe UI" w:hAnsi="Segoe UI" w:cs="Segoe UI"/>
          <w:sz w:val="22"/>
          <w:szCs w:val="22"/>
          <w:lang w:val="cs-CZ"/>
        </w:rPr>
        <w:t>ný certifikát</w:t>
      </w:r>
      <w:r w:rsidR="00B348E9" w:rsidRPr="00DF2123">
        <w:rPr>
          <w:rFonts w:ascii="Segoe UI" w:hAnsi="Segoe UI" w:cs="Segoe UI"/>
          <w:sz w:val="22"/>
          <w:szCs w:val="22"/>
          <w:lang w:val="cs-CZ"/>
        </w:rPr>
        <w:t xml:space="preserve"> potvrzuj</w:t>
      </w:r>
      <w:r w:rsidR="00DB123E" w:rsidRPr="00DF2123">
        <w:rPr>
          <w:rFonts w:ascii="Segoe UI" w:hAnsi="Segoe UI" w:cs="Segoe UI"/>
          <w:sz w:val="22"/>
          <w:szCs w:val="22"/>
          <w:lang w:val="cs-CZ"/>
        </w:rPr>
        <w:t xml:space="preserve">ící </w:t>
      </w:r>
      <w:r w:rsidR="00B348E9" w:rsidRPr="00DF2123">
        <w:rPr>
          <w:rFonts w:ascii="Segoe UI" w:hAnsi="Segoe UI" w:cs="Segoe UI"/>
          <w:sz w:val="22"/>
          <w:szCs w:val="22"/>
          <w:lang w:val="cs-CZ"/>
        </w:rPr>
        <w:t>uzavření</w:t>
      </w:r>
      <w:r w:rsidR="00DB123E" w:rsidRPr="00DF2123">
        <w:rPr>
          <w:rFonts w:ascii="Segoe UI" w:hAnsi="Segoe UI" w:cs="Segoe UI"/>
          <w:sz w:val="22"/>
          <w:szCs w:val="22"/>
          <w:lang w:val="cs-CZ"/>
        </w:rPr>
        <w:t xml:space="preserve"> takové smlouvy </w:t>
      </w:r>
      <w:r w:rsidR="00DF7AB5" w:rsidRPr="00DF2123">
        <w:rPr>
          <w:rFonts w:ascii="Segoe UI" w:hAnsi="Segoe UI" w:cs="Segoe UI"/>
          <w:sz w:val="22"/>
          <w:szCs w:val="22"/>
          <w:lang w:val="cs-CZ"/>
        </w:rPr>
        <w:t xml:space="preserve">je </w:t>
      </w:r>
      <w:r w:rsidRPr="00DF2123">
        <w:rPr>
          <w:rFonts w:ascii="Segoe UI" w:hAnsi="Segoe UI" w:cs="Segoe UI"/>
          <w:sz w:val="22"/>
          <w:szCs w:val="22"/>
          <w:lang w:val="cs-CZ"/>
        </w:rPr>
        <w:t>Poskytovatel</w:t>
      </w:r>
      <w:r w:rsidR="00DF7AB5" w:rsidRPr="00DF2123">
        <w:rPr>
          <w:rFonts w:ascii="Segoe UI" w:hAnsi="Segoe UI" w:cs="Segoe UI"/>
          <w:sz w:val="22"/>
          <w:szCs w:val="22"/>
          <w:lang w:val="cs-CZ"/>
        </w:rPr>
        <w:t xml:space="preserve"> povinen </w:t>
      </w:r>
      <w:r w:rsidR="00653109" w:rsidRPr="00DF2123">
        <w:rPr>
          <w:rFonts w:ascii="Segoe UI" w:hAnsi="Segoe UI" w:cs="Segoe UI"/>
          <w:sz w:val="22"/>
          <w:szCs w:val="22"/>
          <w:lang w:val="cs-CZ"/>
        </w:rPr>
        <w:t>předložit O</w:t>
      </w:r>
      <w:r w:rsidR="00DF7AB5" w:rsidRPr="00DF2123">
        <w:rPr>
          <w:rFonts w:ascii="Segoe UI" w:hAnsi="Segoe UI" w:cs="Segoe UI"/>
          <w:sz w:val="22"/>
          <w:szCs w:val="22"/>
          <w:lang w:val="cs-CZ"/>
        </w:rPr>
        <w:t xml:space="preserve">bjednateli </w:t>
      </w:r>
      <w:r w:rsidR="00DF2123" w:rsidRPr="00DF2123">
        <w:rPr>
          <w:rFonts w:ascii="Segoe UI" w:hAnsi="Segoe UI" w:cs="Segoe UI"/>
          <w:sz w:val="22"/>
          <w:szCs w:val="22"/>
          <w:lang w:val="cs-CZ"/>
        </w:rPr>
        <w:t>před podpisem</w:t>
      </w:r>
      <w:r w:rsidR="00763432" w:rsidRPr="00DF2123">
        <w:rPr>
          <w:rFonts w:ascii="Segoe UI" w:hAnsi="Segoe UI" w:cs="Segoe UI"/>
          <w:sz w:val="22"/>
          <w:szCs w:val="22"/>
          <w:lang w:val="cs-CZ"/>
        </w:rPr>
        <w:t xml:space="preserve"> </w:t>
      </w:r>
      <w:r w:rsidR="00DF7AB5" w:rsidRPr="00DF2123">
        <w:rPr>
          <w:rFonts w:ascii="Segoe UI" w:hAnsi="Segoe UI" w:cs="Segoe UI"/>
          <w:sz w:val="22"/>
          <w:szCs w:val="22"/>
          <w:lang w:val="cs-CZ"/>
        </w:rPr>
        <w:t>této Smlouvy a</w:t>
      </w:r>
      <w:r w:rsidR="00BC0F52">
        <w:rPr>
          <w:rFonts w:ascii="Segoe UI" w:hAnsi="Segoe UI" w:cs="Segoe UI"/>
          <w:sz w:val="22"/>
          <w:szCs w:val="22"/>
          <w:lang w:val="cs-CZ"/>
        </w:rPr>
        <w:t> </w:t>
      </w:r>
      <w:r w:rsidR="00DF7AB5" w:rsidRPr="00DF2123">
        <w:rPr>
          <w:rFonts w:ascii="Segoe UI" w:hAnsi="Segoe UI" w:cs="Segoe UI"/>
          <w:sz w:val="22"/>
          <w:szCs w:val="22"/>
          <w:lang w:val="cs-CZ"/>
        </w:rPr>
        <w:t xml:space="preserve">dále kdykoliv bezodkladně po </w:t>
      </w:r>
      <w:r w:rsidR="00763432" w:rsidRPr="00DF2123">
        <w:rPr>
          <w:rFonts w:ascii="Segoe UI" w:hAnsi="Segoe UI" w:cs="Segoe UI"/>
          <w:sz w:val="22"/>
          <w:szCs w:val="22"/>
          <w:lang w:val="cs-CZ"/>
        </w:rPr>
        <w:t xml:space="preserve">písemném </w:t>
      </w:r>
      <w:r w:rsidR="00DF7AB5" w:rsidRPr="00DF2123">
        <w:rPr>
          <w:rFonts w:ascii="Segoe UI" w:hAnsi="Segoe UI" w:cs="Segoe UI"/>
          <w:sz w:val="22"/>
          <w:szCs w:val="22"/>
          <w:lang w:val="cs-CZ"/>
        </w:rPr>
        <w:t>vyžádání Objednatele.</w:t>
      </w:r>
      <w:r w:rsidR="00763432" w:rsidRPr="00DF2123">
        <w:rPr>
          <w:rFonts w:ascii="Segoe UI" w:hAnsi="Segoe UI" w:cs="Segoe UI"/>
          <w:sz w:val="22"/>
          <w:szCs w:val="22"/>
          <w:lang w:val="cs-CZ"/>
        </w:rPr>
        <w:t xml:space="preserve"> Nepředložením pojistné smlouvy </w:t>
      </w:r>
      <w:r w:rsidR="00DB123E" w:rsidRPr="00DF2123">
        <w:rPr>
          <w:rFonts w:ascii="Segoe UI" w:hAnsi="Segoe UI" w:cs="Segoe UI"/>
          <w:sz w:val="22"/>
          <w:szCs w:val="22"/>
          <w:lang w:val="cs-CZ"/>
        </w:rPr>
        <w:t xml:space="preserve">nebo </w:t>
      </w:r>
      <w:r w:rsidR="00660AE3" w:rsidRPr="00DF2123">
        <w:rPr>
          <w:rFonts w:ascii="Segoe UI" w:hAnsi="Segoe UI" w:cs="Segoe UI"/>
          <w:sz w:val="22"/>
          <w:szCs w:val="22"/>
          <w:lang w:val="cs-CZ"/>
        </w:rPr>
        <w:t>pojist</w:t>
      </w:r>
      <w:r w:rsidR="00DF2123" w:rsidRPr="00DF2123">
        <w:rPr>
          <w:rFonts w:ascii="Segoe UI" w:hAnsi="Segoe UI" w:cs="Segoe UI"/>
          <w:sz w:val="22"/>
          <w:szCs w:val="22"/>
          <w:lang w:val="cs-CZ"/>
        </w:rPr>
        <w:t>ného certifikátu</w:t>
      </w:r>
      <w:r w:rsidR="00660AE3" w:rsidRPr="00DF2123">
        <w:rPr>
          <w:rFonts w:ascii="Segoe UI" w:hAnsi="Segoe UI" w:cs="Segoe UI"/>
          <w:sz w:val="22"/>
          <w:szCs w:val="22"/>
          <w:lang w:val="cs-CZ"/>
        </w:rPr>
        <w:t xml:space="preserve"> </w:t>
      </w:r>
      <w:r w:rsidR="00763432" w:rsidRPr="00DF2123">
        <w:rPr>
          <w:rFonts w:ascii="Segoe UI" w:hAnsi="Segoe UI" w:cs="Segoe UI"/>
          <w:sz w:val="22"/>
          <w:szCs w:val="22"/>
          <w:lang w:val="cs-CZ"/>
        </w:rPr>
        <w:t xml:space="preserve">do </w:t>
      </w:r>
      <w:r w:rsidR="00DF2123" w:rsidRPr="00DF2123">
        <w:rPr>
          <w:rFonts w:ascii="Segoe UI" w:hAnsi="Segoe UI" w:cs="Segoe UI"/>
          <w:sz w:val="22"/>
          <w:szCs w:val="22"/>
          <w:lang w:val="cs-CZ"/>
        </w:rPr>
        <w:t xml:space="preserve">3 pracovních dnů </w:t>
      </w:r>
      <w:r w:rsidR="00763432" w:rsidRPr="00DF2123">
        <w:rPr>
          <w:rFonts w:ascii="Segoe UI" w:hAnsi="Segoe UI" w:cs="Segoe UI"/>
          <w:sz w:val="22"/>
          <w:szCs w:val="22"/>
          <w:lang w:val="cs-CZ"/>
        </w:rPr>
        <w:t>po vyžádání ze strany Objednatele vzniká právo Objednatele na odstoupení od Smlouvy.</w:t>
      </w:r>
      <w:bookmarkEnd w:id="144"/>
    </w:p>
    <w:p w14:paraId="77D8FB64" w14:textId="77777777" w:rsidR="00102A6E" w:rsidRPr="003366E8" w:rsidRDefault="00102A6E" w:rsidP="003366E8">
      <w:pPr>
        <w:pStyle w:val="RLTextlnkuslovan"/>
        <w:spacing w:before="120" w:line="276" w:lineRule="auto"/>
        <w:rPr>
          <w:rFonts w:ascii="Segoe UI" w:hAnsi="Segoe UI" w:cs="Segoe UI"/>
          <w:sz w:val="22"/>
          <w:szCs w:val="22"/>
        </w:rPr>
      </w:pPr>
      <w:bookmarkStart w:id="145" w:name="_Ref408667615"/>
      <w:bookmarkStart w:id="146" w:name="_Ref386197039"/>
      <w:bookmarkStart w:id="147" w:name="_Ref395780671"/>
      <w:r w:rsidRPr="003366E8">
        <w:rPr>
          <w:rFonts w:ascii="Segoe UI" w:hAnsi="Segoe UI" w:cs="Segoe UI"/>
          <w:sz w:val="22"/>
          <w:szCs w:val="22"/>
        </w:rPr>
        <w:t xml:space="preserve">Poskytovatel je dále povinen </w:t>
      </w:r>
      <w:r w:rsidR="00DF2123">
        <w:rPr>
          <w:rFonts w:ascii="Segoe UI" w:hAnsi="Segoe UI" w:cs="Segoe UI"/>
          <w:sz w:val="22"/>
          <w:szCs w:val="22"/>
          <w:lang w:val="cs-CZ"/>
        </w:rPr>
        <w:t>před podpisem</w:t>
      </w:r>
      <w:r w:rsidRPr="003366E8">
        <w:rPr>
          <w:rFonts w:ascii="Segoe UI" w:hAnsi="Segoe UI" w:cs="Segoe UI"/>
          <w:sz w:val="22"/>
          <w:szCs w:val="22"/>
        </w:rPr>
        <w:t xml:space="preserve"> této Smlouvy poskytnout Objednateli originál bankovní záruky platné po celou dobu účinnosti této Smlouvy k zajištění </w:t>
      </w:r>
      <w:r w:rsidR="00DF2123">
        <w:rPr>
          <w:rFonts w:ascii="Segoe UI" w:hAnsi="Segoe UI" w:cs="Segoe UI"/>
          <w:sz w:val="22"/>
          <w:szCs w:val="22"/>
          <w:lang w:val="cs-CZ"/>
        </w:rPr>
        <w:t>plnění</w:t>
      </w:r>
      <w:r w:rsidRPr="003366E8">
        <w:rPr>
          <w:rFonts w:ascii="Segoe UI" w:hAnsi="Segoe UI" w:cs="Segoe UI"/>
          <w:sz w:val="22"/>
          <w:szCs w:val="22"/>
        </w:rPr>
        <w:t xml:space="preserve"> </w:t>
      </w:r>
      <w:r w:rsidR="002A46C7" w:rsidRPr="003366E8">
        <w:rPr>
          <w:rFonts w:ascii="Segoe UI" w:hAnsi="Segoe UI" w:cs="Segoe UI"/>
          <w:sz w:val="22"/>
          <w:szCs w:val="22"/>
        </w:rPr>
        <w:t>Poskytovatele</w:t>
      </w:r>
      <w:r w:rsidR="00DF2123">
        <w:rPr>
          <w:rFonts w:ascii="Segoe UI" w:hAnsi="Segoe UI" w:cs="Segoe UI"/>
          <w:sz w:val="22"/>
          <w:szCs w:val="22"/>
          <w:lang w:val="cs-CZ"/>
        </w:rPr>
        <w:t>m</w:t>
      </w:r>
      <w:r w:rsidRPr="003366E8">
        <w:rPr>
          <w:rFonts w:ascii="Segoe UI" w:hAnsi="Segoe UI" w:cs="Segoe UI"/>
          <w:sz w:val="22"/>
          <w:szCs w:val="22"/>
        </w:rPr>
        <w:t xml:space="preserve"> z této Smlouvy, a to </w:t>
      </w:r>
      <w:r w:rsidR="00DF2123">
        <w:rPr>
          <w:rFonts w:ascii="Segoe UI" w:hAnsi="Segoe UI" w:cs="Segoe UI"/>
          <w:sz w:val="22"/>
          <w:szCs w:val="22"/>
          <w:lang w:val="cs-CZ"/>
        </w:rPr>
        <w:t>ve</w:t>
      </w:r>
      <w:r w:rsidRPr="003366E8">
        <w:rPr>
          <w:rFonts w:ascii="Segoe UI" w:hAnsi="Segoe UI" w:cs="Segoe UI"/>
          <w:sz w:val="22"/>
          <w:szCs w:val="22"/>
        </w:rPr>
        <w:t xml:space="preserve"> výš</w:t>
      </w:r>
      <w:r w:rsidR="00DF2123">
        <w:rPr>
          <w:rFonts w:ascii="Segoe UI" w:hAnsi="Segoe UI" w:cs="Segoe UI"/>
          <w:sz w:val="22"/>
          <w:szCs w:val="22"/>
          <w:lang w:val="cs-CZ"/>
        </w:rPr>
        <w:t>i</w:t>
      </w:r>
      <w:r w:rsidRPr="003366E8">
        <w:rPr>
          <w:rFonts w:ascii="Segoe UI" w:hAnsi="Segoe UI" w:cs="Segoe UI"/>
          <w:sz w:val="22"/>
          <w:szCs w:val="22"/>
        </w:rPr>
        <w:t xml:space="preserve"> alespoň </w:t>
      </w:r>
      <w:r w:rsidR="00DF2123">
        <w:rPr>
          <w:rFonts w:ascii="Segoe UI" w:hAnsi="Segoe UI" w:cs="Segoe UI"/>
          <w:sz w:val="22"/>
          <w:szCs w:val="22"/>
          <w:lang w:val="cs-CZ"/>
        </w:rPr>
        <w:t>5</w:t>
      </w:r>
      <w:r w:rsidR="00750E4F" w:rsidRPr="003366E8">
        <w:rPr>
          <w:rFonts w:ascii="Segoe UI" w:hAnsi="Segoe UI" w:cs="Segoe UI"/>
          <w:sz w:val="22"/>
          <w:szCs w:val="22"/>
        </w:rPr>
        <w:t>.000.000,-</w:t>
      </w:r>
      <w:r w:rsidR="002042EA" w:rsidRPr="003366E8">
        <w:rPr>
          <w:rFonts w:ascii="Segoe UI" w:hAnsi="Segoe UI" w:cs="Segoe UI"/>
          <w:sz w:val="22"/>
          <w:szCs w:val="22"/>
        </w:rPr>
        <w:t xml:space="preserve"> </w:t>
      </w:r>
      <w:r w:rsidRPr="003366E8">
        <w:rPr>
          <w:rFonts w:ascii="Segoe UI" w:hAnsi="Segoe UI" w:cs="Segoe UI"/>
          <w:sz w:val="22"/>
          <w:szCs w:val="22"/>
        </w:rPr>
        <w:t xml:space="preserve">Kč. Z obsahu záruční listiny musí být nepochybné, že banka poskytne Objednateli plnění až do výše zaručené částky bez odkladu a bez námitek po obdržení první výzvy Objednatele k plnění z bankovní záruky, a to </w:t>
      </w:r>
      <w:r w:rsidRPr="003366E8">
        <w:rPr>
          <w:rFonts w:ascii="Segoe UI" w:hAnsi="Segoe UI" w:cs="Segoe UI"/>
          <w:sz w:val="22"/>
          <w:szCs w:val="22"/>
        </w:rPr>
        <w:lastRenderedPageBreak/>
        <w:t>na základě sdělení Objednatele, že Poskytovatel porušil povinnost vyplývající mu z této Smlouvy.</w:t>
      </w:r>
      <w:bookmarkEnd w:id="145"/>
      <w:r w:rsidRPr="003366E8">
        <w:rPr>
          <w:rFonts w:ascii="Segoe UI" w:hAnsi="Segoe UI" w:cs="Segoe UI"/>
          <w:sz w:val="22"/>
          <w:szCs w:val="22"/>
        </w:rPr>
        <w:t xml:space="preserve"> </w:t>
      </w:r>
      <w:bookmarkEnd w:id="146"/>
      <w:bookmarkEnd w:id="147"/>
    </w:p>
    <w:p w14:paraId="5A312E74" w14:textId="77777777" w:rsidR="00C55B20" w:rsidRPr="00D549F8" w:rsidRDefault="00C55B20" w:rsidP="003366E8">
      <w:pPr>
        <w:pStyle w:val="RLTextlnkuslovan"/>
        <w:spacing w:before="120" w:line="276" w:lineRule="auto"/>
        <w:rPr>
          <w:rFonts w:ascii="Segoe UI" w:hAnsi="Segoe UI" w:cs="Segoe UI"/>
          <w:sz w:val="22"/>
          <w:szCs w:val="22"/>
        </w:rPr>
      </w:pPr>
      <w:r w:rsidRPr="003366E8">
        <w:rPr>
          <w:rFonts w:ascii="Segoe UI" w:hAnsi="Segoe UI" w:cs="Segoe UI"/>
          <w:sz w:val="22"/>
          <w:szCs w:val="22"/>
        </w:rPr>
        <w:t xml:space="preserve">Smluvní strany jsou v průběhu </w:t>
      </w:r>
      <w:r w:rsidR="00E71A24" w:rsidRPr="003366E8">
        <w:rPr>
          <w:rFonts w:ascii="Segoe UI" w:hAnsi="Segoe UI" w:cs="Segoe UI"/>
          <w:sz w:val="22"/>
          <w:szCs w:val="22"/>
        </w:rPr>
        <w:t>realizace Dodávk</w:t>
      </w:r>
      <w:r w:rsidR="004C0FA8" w:rsidRPr="003366E8">
        <w:rPr>
          <w:rFonts w:ascii="Segoe UI" w:hAnsi="Segoe UI" w:cs="Segoe UI"/>
          <w:sz w:val="22"/>
          <w:szCs w:val="22"/>
        </w:rPr>
        <w:t>y</w:t>
      </w:r>
      <w:r w:rsidR="005A5FAC" w:rsidRPr="003366E8">
        <w:rPr>
          <w:rFonts w:ascii="Segoe UI" w:hAnsi="Segoe UI" w:cs="Segoe UI"/>
          <w:sz w:val="22"/>
          <w:szCs w:val="22"/>
        </w:rPr>
        <w:t xml:space="preserve"> a poskytování </w:t>
      </w:r>
      <w:r w:rsidR="00C6645C" w:rsidRPr="003366E8">
        <w:rPr>
          <w:rFonts w:ascii="Segoe UI" w:hAnsi="Segoe UI" w:cs="Segoe UI"/>
          <w:sz w:val="22"/>
          <w:szCs w:val="22"/>
        </w:rPr>
        <w:t xml:space="preserve">dalších plnění dle této Smlouvy </w:t>
      </w:r>
      <w:r w:rsidRPr="003366E8">
        <w:rPr>
          <w:rFonts w:ascii="Segoe UI" w:hAnsi="Segoe UI" w:cs="Segoe UI"/>
          <w:sz w:val="22"/>
          <w:szCs w:val="22"/>
        </w:rPr>
        <w:t>povinny postupovat v souladu s</w:t>
      </w:r>
      <w:r w:rsidR="00EE2C96" w:rsidRPr="003366E8">
        <w:rPr>
          <w:rFonts w:ascii="Segoe UI" w:hAnsi="Segoe UI" w:cs="Segoe UI"/>
          <w:sz w:val="22"/>
          <w:szCs w:val="22"/>
        </w:rPr>
        <w:t>e způsobem organizace, který</w:t>
      </w:r>
      <w:r w:rsidRPr="003366E8">
        <w:rPr>
          <w:rFonts w:ascii="Segoe UI" w:hAnsi="Segoe UI" w:cs="Segoe UI"/>
          <w:sz w:val="22"/>
          <w:szCs w:val="22"/>
        </w:rPr>
        <w:t xml:space="preserve"> </w:t>
      </w:r>
      <w:r w:rsidR="002042EA" w:rsidRPr="003366E8">
        <w:rPr>
          <w:rFonts w:ascii="Segoe UI" w:hAnsi="Segoe UI" w:cs="Segoe UI"/>
          <w:sz w:val="22"/>
          <w:szCs w:val="22"/>
        </w:rPr>
        <w:t xml:space="preserve">bude tvořit </w:t>
      </w:r>
      <w:r w:rsidR="00EE2C96" w:rsidRPr="003366E8">
        <w:rPr>
          <w:rFonts w:ascii="Segoe UI" w:hAnsi="Segoe UI" w:cs="Segoe UI"/>
          <w:sz w:val="22"/>
          <w:szCs w:val="22"/>
        </w:rPr>
        <w:t xml:space="preserve">součást </w:t>
      </w:r>
      <w:r w:rsidR="00DF2123">
        <w:rPr>
          <w:rFonts w:ascii="Segoe UI" w:hAnsi="Segoe UI" w:cs="Segoe UI"/>
          <w:sz w:val="22"/>
          <w:szCs w:val="22"/>
          <w:lang w:val="cs-CZ"/>
        </w:rPr>
        <w:t>Prováděcí</w:t>
      </w:r>
      <w:r w:rsidR="00F100CB">
        <w:rPr>
          <w:rFonts w:ascii="Segoe UI" w:hAnsi="Segoe UI" w:cs="Segoe UI"/>
          <w:sz w:val="22"/>
          <w:szCs w:val="22"/>
          <w:lang w:val="cs-CZ"/>
        </w:rPr>
        <w:t xml:space="preserve"> dokumentace</w:t>
      </w:r>
      <w:r w:rsidR="00EE2C96" w:rsidRPr="003366E8">
        <w:rPr>
          <w:rFonts w:ascii="Segoe UI" w:hAnsi="Segoe UI" w:cs="Segoe UI"/>
          <w:sz w:val="22"/>
          <w:szCs w:val="22"/>
        </w:rPr>
        <w:t xml:space="preserve"> a </w:t>
      </w:r>
      <w:r w:rsidRPr="003366E8">
        <w:rPr>
          <w:rFonts w:ascii="Segoe UI" w:hAnsi="Segoe UI" w:cs="Segoe UI"/>
          <w:sz w:val="22"/>
          <w:szCs w:val="22"/>
        </w:rPr>
        <w:t>uprav</w:t>
      </w:r>
      <w:r w:rsidR="002042EA" w:rsidRPr="003366E8">
        <w:rPr>
          <w:rFonts w:ascii="Segoe UI" w:hAnsi="Segoe UI" w:cs="Segoe UI"/>
          <w:sz w:val="22"/>
          <w:szCs w:val="22"/>
        </w:rPr>
        <w:t>ovat</w:t>
      </w:r>
      <w:r w:rsidRPr="003366E8">
        <w:rPr>
          <w:rFonts w:ascii="Segoe UI" w:hAnsi="Segoe UI" w:cs="Segoe UI"/>
          <w:sz w:val="22"/>
          <w:szCs w:val="22"/>
        </w:rPr>
        <w:t xml:space="preserve"> organizaci </w:t>
      </w:r>
      <w:r w:rsidR="00AD4C30" w:rsidRPr="003366E8">
        <w:rPr>
          <w:rFonts w:ascii="Segoe UI" w:hAnsi="Segoe UI" w:cs="Segoe UI"/>
          <w:sz w:val="22"/>
          <w:szCs w:val="22"/>
        </w:rPr>
        <w:t xml:space="preserve">při plnění této Smlouvy </w:t>
      </w:r>
      <w:r w:rsidRPr="003366E8">
        <w:rPr>
          <w:rFonts w:ascii="Segoe UI" w:hAnsi="Segoe UI" w:cs="Segoe UI"/>
          <w:sz w:val="22"/>
          <w:szCs w:val="22"/>
        </w:rPr>
        <w:t xml:space="preserve">včetně vymezení projektových rolí a základních principů </w:t>
      </w:r>
      <w:r w:rsidRPr="00D549F8">
        <w:rPr>
          <w:rFonts w:ascii="Segoe UI" w:hAnsi="Segoe UI" w:cs="Segoe UI"/>
          <w:sz w:val="22"/>
          <w:szCs w:val="22"/>
        </w:rPr>
        <w:t>rozhodování a dále též procesy řízení projektu</w:t>
      </w:r>
      <w:r w:rsidR="00EE2C96" w:rsidRPr="00D549F8">
        <w:rPr>
          <w:rFonts w:ascii="Segoe UI" w:hAnsi="Segoe UI" w:cs="Segoe UI"/>
          <w:sz w:val="22"/>
          <w:szCs w:val="22"/>
        </w:rPr>
        <w:t>,</w:t>
      </w:r>
      <w:r w:rsidRPr="00D549F8">
        <w:rPr>
          <w:rFonts w:ascii="Segoe UI" w:hAnsi="Segoe UI" w:cs="Segoe UI"/>
          <w:sz w:val="22"/>
          <w:szCs w:val="22"/>
        </w:rPr>
        <w:t xml:space="preserve"> </w:t>
      </w:r>
      <w:r w:rsidR="00EE2C96" w:rsidRPr="00D549F8">
        <w:rPr>
          <w:rFonts w:ascii="Segoe UI" w:hAnsi="Segoe UI" w:cs="Segoe UI"/>
          <w:sz w:val="22"/>
          <w:szCs w:val="22"/>
        </w:rPr>
        <w:t>apod</w:t>
      </w:r>
      <w:r w:rsidRPr="00D549F8">
        <w:rPr>
          <w:rFonts w:ascii="Segoe UI" w:hAnsi="Segoe UI" w:cs="Segoe UI"/>
          <w:sz w:val="22"/>
          <w:szCs w:val="22"/>
        </w:rPr>
        <w:t>.</w:t>
      </w:r>
    </w:p>
    <w:p w14:paraId="2BCFED30" w14:textId="77777777" w:rsidR="00BA2434" w:rsidRPr="00D549F8" w:rsidRDefault="00902894" w:rsidP="003366E8">
      <w:pPr>
        <w:pStyle w:val="RLTextlnkuslovan"/>
        <w:spacing w:before="120" w:line="276" w:lineRule="auto"/>
        <w:rPr>
          <w:rFonts w:ascii="Segoe UI" w:hAnsi="Segoe UI" w:cs="Segoe UI"/>
          <w:sz w:val="22"/>
          <w:szCs w:val="22"/>
        </w:rPr>
      </w:pPr>
      <w:bookmarkStart w:id="148" w:name="_Ref372629215"/>
      <w:r w:rsidRPr="00D549F8">
        <w:rPr>
          <w:rFonts w:ascii="Segoe UI" w:hAnsi="Segoe UI" w:cs="Segoe UI"/>
          <w:sz w:val="22"/>
          <w:szCs w:val="22"/>
        </w:rPr>
        <w:t>Poskytovatel</w:t>
      </w:r>
      <w:r w:rsidR="00BA2434" w:rsidRPr="00D549F8">
        <w:rPr>
          <w:rFonts w:ascii="Segoe UI" w:hAnsi="Segoe UI" w:cs="Segoe UI"/>
          <w:sz w:val="22"/>
          <w:szCs w:val="22"/>
        </w:rPr>
        <w:t xml:space="preserve"> se zavazuje zajistit nejpozději do </w:t>
      </w:r>
      <w:r w:rsidR="009E5A78" w:rsidRPr="00D549F8">
        <w:rPr>
          <w:rFonts w:ascii="Segoe UI" w:hAnsi="Segoe UI" w:cs="Segoe UI"/>
          <w:sz w:val="22"/>
          <w:szCs w:val="22"/>
        </w:rPr>
        <w:t>1</w:t>
      </w:r>
      <w:r w:rsidR="00F824AC" w:rsidRPr="00D549F8">
        <w:rPr>
          <w:rFonts w:ascii="Segoe UI" w:hAnsi="Segoe UI" w:cs="Segoe UI"/>
          <w:sz w:val="22"/>
          <w:szCs w:val="22"/>
        </w:rPr>
        <w:t xml:space="preserve">0 pracovních </w:t>
      </w:r>
      <w:r w:rsidR="00BA2434" w:rsidRPr="00D549F8">
        <w:rPr>
          <w:rFonts w:ascii="Segoe UI" w:hAnsi="Segoe UI" w:cs="Segoe UI"/>
          <w:sz w:val="22"/>
          <w:szCs w:val="22"/>
        </w:rPr>
        <w:t xml:space="preserve">dnů od uskutečnění jakékoli podstatné změny </w:t>
      </w:r>
      <w:r w:rsidR="00DF2123" w:rsidRPr="00D549F8">
        <w:rPr>
          <w:rFonts w:ascii="Segoe UI" w:hAnsi="Segoe UI" w:cs="Segoe UI"/>
          <w:sz w:val="22"/>
          <w:szCs w:val="22"/>
          <w:lang w:val="cs-CZ"/>
        </w:rPr>
        <w:t>I</w:t>
      </w:r>
      <w:r w:rsidR="00E71A24" w:rsidRPr="00D549F8">
        <w:rPr>
          <w:rFonts w:ascii="Segoe UI" w:hAnsi="Segoe UI" w:cs="Segoe UI"/>
          <w:sz w:val="22"/>
          <w:szCs w:val="22"/>
        </w:rPr>
        <w:t xml:space="preserve">nfrastruktury </w:t>
      </w:r>
      <w:r w:rsidR="00BA2434" w:rsidRPr="00D549F8">
        <w:rPr>
          <w:rFonts w:ascii="Segoe UI" w:hAnsi="Segoe UI" w:cs="Segoe UI"/>
          <w:sz w:val="22"/>
          <w:szCs w:val="22"/>
        </w:rPr>
        <w:t>po dokončení D</w:t>
      </w:r>
      <w:r w:rsidR="00E71A24" w:rsidRPr="00D549F8">
        <w:rPr>
          <w:rFonts w:ascii="Segoe UI" w:hAnsi="Segoe UI" w:cs="Segoe UI"/>
          <w:sz w:val="22"/>
          <w:szCs w:val="22"/>
        </w:rPr>
        <w:t>odávk</w:t>
      </w:r>
      <w:r w:rsidR="006C1CAE" w:rsidRPr="00D549F8">
        <w:rPr>
          <w:rFonts w:ascii="Segoe UI" w:hAnsi="Segoe UI" w:cs="Segoe UI"/>
          <w:sz w:val="22"/>
          <w:szCs w:val="22"/>
        </w:rPr>
        <w:t>y</w:t>
      </w:r>
      <w:r w:rsidR="00E71A24" w:rsidRPr="00D549F8">
        <w:rPr>
          <w:rFonts w:ascii="Segoe UI" w:hAnsi="Segoe UI" w:cs="Segoe UI"/>
          <w:sz w:val="22"/>
          <w:szCs w:val="22"/>
        </w:rPr>
        <w:t xml:space="preserve"> </w:t>
      </w:r>
      <w:r w:rsidR="00BA2434" w:rsidRPr="00D549F8">
        <w:rPr>
          <w:rFonts w:ascii="Segoe UI" w:hAnsi="Segoe UI" w:cs="Segoe UI"/>
          <w:sz w:val="22"/>
          <w:szCs w:val="22"/>
        </w:rPr>
        <w:t>na základě této Smlouvy aktualizaci</w:t>
      </w:r>
      <w:r w:rsidR="00D549F8" w:rsidRPr="00D549F8">
        <w:rPr>
          <w:rFonts w:ascii="Segoe UI" w:hAnsi="Segoe UI" w:cs="Segoe UI"/>
          <w:sz w:val="22"/>
          <w:szCs w:val="22"/>
          <w:lang w:val="cs-CZ"/>
        </w:rPr>
        <w:t xml:space="preserve"> dokumentace zpracované dle této Smlouvy (zejména</w:t>
      </w:r>
      <w:r w:rsidR="00BA2434" w:rsidRPr="00D549F8">
        <w:rPr>
          <w:rFonts w:ascii="Segoe UI" w:hAnsi="Segoe UI" w:cs="Segoe UI"/>
          <w:sz w:val="22"/>
          <w:szCs w:val="22"/>
        </w:rPr>
        <w:t xml:space="preserve"> </w:t>
      </w:r>
      <w:r w:rsidR="00EE2C96" w:rsidRPr="00D549F8">
        <w:rPr>
          <w:rFonts w:ascii="Segoe UI" w:hAnsi="Segoe UI" w:cs="Segoe UI"/>
          <w:sz w:val="22"/>
          <w:szCs w:val="22"/>
        </w:rPr>
        <w:t>D</w:t>
      </w:r>
      <w:r w:rsidR="00BA2434" w:rsidRPr="00D549F8">
        <w:rPr>
          <w:rFonts w:ascii="Segoe UI" w:hAnsi="Segoe UI" w:cs="Segoe UI"/>
          <w:sz w:val="22"/>
          <w:szCs w:val="22"/>
        </w:rPr>
        <w:t>okumentace</w:t>
      </w:r>
      <w:r w:rsidR="009C03BA" w:rsidRPr="00D549F8">
        <w:rPr>
          <w:rFonts w:ascii="Segoe UI" w:hAnsi="Segoe UI" w:cs="Segoe UI"/>
          <w:sz w:val="22"/>
          <w:szCs w:val="22"/>
          <w:lang w:val="cs-CZ"/>
        </w:rPr>
        <w:t xml:space="preserve"> realizovaného řešení</w:t>
      </w:r>
      <w:r w:rsidR="00D549F8" w:rsidRPr="00D549F8">
        <w:rPr>
          <w:rFonts w:ascii="Segoe UI" w:hAnsi="Segoe UI" w:cs="Segoe UI"/>
          <w:sz w:val="22"/>
          <w:szCs w:val="22"/>
          <w:lang w:val="cs-CZ"/>
        </w:rPr>
        <w:t xml:space="preserve"> a Dokumentace dle GAP analýzy)</w:t>
      </w:r>
      <w:r w:rsidR="00BA2434" w:rsidRPr="00D549F8">
        <w:rPr>
          <w:rFonts w:ascii="Segoe UI" w:hAnsi="Segoe UI" w:cs="Segoe UI"/>
          <w:sz w:val="22"/>
          <w:szCs w:val="22"/>
        </w:rPr>
        <w:t xml:space="preserve">. Dojde-li k nepodstatné změně </w:t>
      </w:r>
      <w:r w:rsidR="009C03BA" w:rsidRPr="00D549F8">
        <w:rPr>
          <w:rFonts w:ascii="Segoe UI" w:hAnsi="Segoe UI" w:cs="Segoe UI"/>
          <w:sz w:val="22"/>
          <w:szCs w:val="22"/>
          <w:lang w:val="cs-CZ"/>
        </w:rPr>
        <w:t>I</w:t>
      </w:r>
      <w:r w:rsidR="00E71A24" w:rsidRPr="00D549F8">
        <w:rPr>
          <w:rFonts w:ascii="Segoe UI" w:hAnsi="Segoe UI" w:cs="Segoe UI"/>
          <w:sz w:val="22"/>
          <w:szCs w:val="22"/>
        </w:rPr>
        <w:t>nfrastruktury</w:t>
      </w:r>
      <w:r w:rsidR="00BA2434" w:rsidRPr="00D549F8">
        <w:rPr>
          <w:rFonts w:ascii="Segoe UI" w:hAnsi="Segoe UI" w:cs="Segoe UI"/>
          <w:sz w:val="22"/>
          <w:szCs w:val="22"/>
        </w:rPr>
        <w:t xml:space="preserve"> a za 6 po sobě jdoucích měsíců nedojde již k žádné podstatné změně, pak bude aktualizace o</w:t>
      </w:r>
      <w:r w:rsidR="00AE67B3">
        <w:rPr>
          <w:rFonts w:ascii="Segoe UI" w:hAnsi="Segoe UI" w:cs="Segoe UI"/>
          <w:sz w:val="22"/>
          <w:szCs w:val="22"/>
          <w:lang w:val="cs-CZ"/>
        </w:rPr>
        <w:t> </w:t>
      </w:r>
      <w:r w:rsidR="00BA2434" w:rsidRPr="00D549F8">
        <w:rPr>
          <w:rFonts w:ascii="Segoe UI" w:hAnsi="Segoe UI" w:cs="Segoe UI"/>
          <w:sz w:val="22"/>
          <w:szCs w:val="22"/>
        </w:rPr>
        <w:t xml:space="preserve">případné nepodstatné změny, k nimž v uplynulém období došlo, provedená do skončení </w:t>
      </w:r>
      <w:r w:rsidR="009E5A78" w:rsidRPr="00D549F8">
        <w:rPr>
          <w:rFonts w:ascii="Segoe UI" w:hAnsi="Segoe UI" w:cs="Segoe UI"/>
          <w:sz w:val="22"/>
          <w:szCs w:val="22"/>
        </w:rPr>
        <w:t>1</w:t>
      </w:r>
      <w:r w:rsidR="00F824AC" w:rsidRPr="00D549F8">
        <w:rPr>
          <w:rFonts w:ascii="Segoe UI" w:hAnsi="Segoe UI" w:cs="Segoe UI"/>
          <w:sz w:val="22"/>
          <w:szCs w:val="22"/>
        </w:rPr>
        <w:t xml:space="preserve">0 pracovních </w:t>
      </w:r>
      <w:r w:rsidR="00BA2434" w:rsidRPr="00D549F8">
        <w:rPr>
          <w:rFonts w:ascii="Segoe UI" w:hAnsi="Segoe UI" w:cs="Segoe UI"/>
          <w:sz w:val="22"/>
          <w:szCs w:val="22"/>
        </w:rPr>
        <w:t>dnů od uplynutí dané šestiměsíční lhůty.</w:t>
      </w:r>
      <w:bookmarkEnd w:id="148"/>
    </w:p>
    <w:p w14:paraId="62CB0421" w14:textId="77777777" w:rsidR="00212133" w:rsidRPr="003366E8" w:rsidRDefault="00902894" w:rsidP="003366E8">
      <w:pPr>
        <w:pStyle w:val="RLTextlnkuslovan"/>
        <w:spacing w:before="120" w:line="276" w:lineRule="auto"/>
        <w:rPr>
          <w:rFonts w:ascii="Segoe UI" w:hAnsi="Segoe UI" w:cs="Segoe UI"/>
          <w:sz w:val="22"/>
          <w:szCs w:val="22"/>
        </w:rPr>
      </w:pPr>
      <w:bookmarkStart w:id="149" w:name="_Ref395780860"/>
      <w:r w:rsidRPr="003366E8">
        <w:rPr>
          <w:rFonts w:ascii="Segoe UI" w:hAnsi="Segoe UI" w:cs="Segoe UI"/>
          <w:sz w:val="22"/>
          <w:szCs w:val="22"/>
          <w:lang w:eastAsia="en-US"/>
        </w:rPr>
        <w:t>Poskytovatel</w:t>
      </w:r>
      <w:r w:rsidR="00212133" w:rsidRPr="003366E8">
        <w:rPr>
          <w:rFonts w:ascii="Segoe UI" w:hAnsi="Segoe UI" w:cs="Segoe UI"/>
          <w:sz w:val="22"/>
          <w:szCs w:val="22"/>
          <w:lang w:eastAsia="en-US"/>
        </w:rPr>
        <w:t xml:space="preserve"> se dále zavazuje poskytnout Objednateli nebo jakékoliv třetí osobě písemně pověřené Objednatelem veškerou požadovanou spolupráci a</w:t>
      </w:r>
      <w:r w:rsidR="00BC0F52">
        <w:rPr>
          <w:rFonts w:ascii="Segoe UI" w:hAnsi="Segoe UI" w:cs="Segoe UI"/>
          <w:sz w:val="22"/>
          <w:szCs w:val="22"/>
          <w:lang w:val="cs-CZ" w:eastAsia="en-US"/>
        </w:rPr>
        <w:t> </w:t>
      </w:r>
      <w:r w:rsidR="00212133" w:rsidRPr="003366E8">
        <w:rPr>
          <w:rFonts w:ascii="Segoe UI" w:hAnsi="Segoe UI" w:cs="Segoe UI"/>
          <w:sz w:val="22"/>
          <w:szCs w:val="22"/>
          <w:lang w:eastAsia="en-US"/>
        </w:rPr>
        <w:t xml:space="preserve">součinnost, která je nezbytná pro účely provázání </w:t>
      </w:r>
      <w:r w:rsidR="009C03BA">
        <w:rPr>
          <w:rFonts w:ascii="Segoe UI" w:hAnsi="Segoe UI" w:cs="Segoe UI"/>
          <w:sz w:val="22"/>
          <w:szCs w:val="22"/>
          <w:lang w:val="cs-CZ" w:eastAsia="en-US"/>
        </w:rPr>
        <w:t>I</w:t>
      </w:r>
      <w:r w:rsidR="002042EA" w:rsidRPr="003366E8">
        <w:rPr>
          <w:rFonts w:ascii="Segoe UI" w:hAnsi="Segoe UI" w:cs="Segoe UI"/>
          <w:sz w:val="22"/>
          <w:szCs w:val="22"/>
          <w:lang w:eastAsia="en-US"/>
        </w:rPr>
        <w:t xml:space="preserve">nfrastruktury </w:t>
      </w:r>
      <w:r w:rsidR="00212133" w:rsidRPr="003366E8">
        <w:rPr>
          <w:rFonts w:ascii="Segoe UI" w:hAnsi="Segoe UI" w:cs="Segoe UI"/>
          <w:sz w:val="22"/>
          <w:szCs w:val="22"/>
          <w:lang w:eastAsia="en-US"/>
        </w:rPr>
        <w:t>s</w:t>
      </w:r>
      <w:r w:rsidR="009C03BA">
        <w:rPr>
          <w:rFonts w:ascii="Segoe UI" w:hAnsi="Segoe UI" w:cs="Segoe UI"/>
          <w:sz w:val="22"/>
          <w:szCs w:val="22"/>
          <w:lang w:eastAsia="en-US"/>
        </w:rPr>
        <w:t> </w:t>
      </w:r>
      <w:r w:rsidR="009C03BA">
        <w:rPr>
          <w:rFonts w:ascii="Segoe UI" w:hAnsi="Segoe UI" w:cs="Segoe UI"/>
          <w:sz w:val="22"/>
          <w:szCs w:val="22"/>
          <w:lang w:val="cs-CZ" w:eastAsia="en-US"/>
        </w:rPr>
        <w:t>HW a SW</w:t>
      </w:r>
      <w:r w:rsidR="00212133" w:rsidRPr="003366E8">
        <w:rPr>
          <w:rFonts w:ascii="Segoe UI" w:hAnsi="Segoe UI" w:cs="Segoe UI"/>
          <w:sz w:val="22"/>
          <w:szCs w:val="22"/>
          <w:lang w:eastAsia="en-US"/>
        </w:rPr>
        <w:t xml:space="preserve"> užívanými nebo provozovanými Objednatelem</w:t>
      </w:r>
      <w:r w:rsidR="00AD4C30" w:rsidRPr="003366E8">
        <w:rPr>
          <w:rFonts w:ascii="Segoe UI" w:hAnsi="Segoe UI" w:cs="Segoe UI"/>
          <w:sz w:val="22"/>
          <w:szCs w:val="22"/>
          <w:lang w:eastAsia="en-US"/>
        </w:rPr>
        <w:t xml:space="preserve"> či třetími osobami určenými Objednatelem</w:t>
      </w:r>
      <w:bookmarkEnd w:id="149"/>
      <w:r w:rsidR="009C03BA">
        <w:rPr>
          <w:rFonts w:ascii="Segoe UI" w:hAnsi="Segoe UI" w:cs="Segoe UI"/>
          <w:sz w:val="22"/>
          <w:szCs w:val="22"/>
          <w:lang w:val="cs-CZ" w:eastAsia="en-US"/>
        </w:rPr>
        <w:t>.</w:t>
      </w:r>
    </w:p>
    <w:p w14:paraId="216A60F3" w14:textId="77777777" w:rsidR="00212133" w:rsidRPr="00440F0E" w:rsidRDefault="00212133" w:rsidP="003366E8">
      <w:pPr>
        <w:pStyle w:val="RLTextlnkuslovan"/>
        <w:spacing w:before="120" w:line="276" w:lineRule="auto"/>
        <w:rPr>
          <w:rFonts w:ascii="Segoe UI" w:hAnsi="Segoe UI" w:cs="Segoe UI"/>
          <w:szCs w:val="22"/>
        </w:rPr>
      </w:pPr>
      <w:bookmarkStart w:id="150" w:name="_Ref395780863"/>
      <w:r w:rsidRPr="003366E8">
        <w:rPr>
          <w:rFonts w:ascii="Segoe UI" w:hAnsi="Segoe UI" w:cs="Segoe UI"/>
          <w:sz w:val="22"/>
          <w:szCs w:val="22"/>
        </w:rPr>
        <w:t xml:space="preserve">V případě, že dojde k uzavření nové </w:t>
      </w:r>
      <w:r w:rsidR="00BC25A4" w:rsidRPr="003366E8">
        <w:rPr>
          <w:rFonts w:ascii="Segoe UI" w:hAnsi="Segoe UI" w:cs="Segoe UI"/>
          <w:sz w:val="22"/>
          <w:szCs w:val="22"/>
        </w:rPr>
        <w:t xml:space="preserve">smlouvy týkající se </w:t>
      </w:r>
      <w:r w:rsidR="00C6645C" w:rsidRPr="003366E8">
        <w:rPr>
          <w:rFonts w:ascii="Segoe UI" w:hAnsi="Segoe UI" w:cs="Segoe UI"/>
          <w:sz w:val="22"/>
          <w:szCs w:val="22"/>
        </w:rPr>
        <w:t>plnění dle této Smlouvy</w:t>
      </w:r>
      <w:r w:rsidR="00BC25A4" w:rsidRPr="003366E8">
        <w:rPr>
          <w:rFonts w:ascii="Segoe UI" w:hAnsi="Segoe UI" w:cs="Segoe UI"/>
          <w:sz w:val="22"/>
          <w:szCs w:val="22"/>
        </w:rPr>
        <w:t xml:space="preserve"> nebo jakékoli je</w:t>
      </w:r>
      <w:r w:rsidR="00C6645C" w:rsidRPr="003366E8">
        <w:rPr>
          <w:rFonts w:ascii="Segoe UI" w:hAnsi="Segoe UI" w:cs="Segoe UI"/>
          <w:sz w:val="22"/>
          <w:szCs w:val="22"/>
        </w:rPr>
        <w:t>ho</w:t>
      </w:r>
      <w:r w:rsidR="00BC25A4" w:rsidRPr="003366E8">
        <w:rPr>
          <w:rFonts w:ascii="Segoe UI" w:hAnsi="Segoe UI" w:cs="Segoe UI"/>
          <w:sz w:val="22"/>
          <w:szCs w:val="22"/>
        </w:rPr>
        <w:t xml:space="preserve"> části s novým poskytovatelem odlišným od Poskytovatele</w:t>
      </w:r>
      <w:r w:rsidR="00901C99" w:rsidRPr="003366E8">
        <w:rPr>
          <w:rFonts w:ascii="Segoe UI" w:hAnsi="Segoe UI" w:cs="Segoe UI"/>
          <w:sz w:val="22"/>
          <w:szCs w:val="22"/>
        </w:rPr>
        <w:t>,</w:t>
      </w:r>
      <w:r w:rsidRPr="003366E8">
        <w:rPr>
          <w:rFonts w:ascii="Segoe UI" w:hAnsi="Segoe UI" w:cs="Segoe UI"/>
          <w:sz w:val="22"/>
          <w:szCs w:val="22"/>
        </w:rPr>
        <w:t xml:space="preserve"> zavazuje se </w:t>
      </w:r>
      <w:r w:rsidR="00902894" w:rsidRPr="003366E8">
        <w:rPr>
          <w:rFonts w:ascii="Segoe UI" w:hAnsi="Segoe UI" w:cs="Segoe UI"/>
          <w:sz w:val="22"/>
          <w:szCs w:val="22"/>
        </w:rPr>
        <w:t>Poskytovatel</w:t>
      </w:r>
      <w:r w:rsidRPr="003366E8">
        <w:rPr>
          <w:rFonts w:ascii="Segoe UI" w:hAnsi="Segoe UI" w:cs="Segoe UI"/>
          <w:sz w:val="22"/>
          <w:szCs w:val="22"/>
        </w:rPr>
        <w:t xml:space="preserve"> po skončení účinnosti této Smlouvy poskytovat Objednateli nebo jím určeným třetím stranám veškerou součinnost potřebnou pro účely řádného provádění údržby, podpory či rozvoje </w:t>
      </w:r>
      <w:r w:rsidR="009C03BA">
        <w:rPr>
          <w:rFonts w:ascii="Segoe UI" w:hAnsi="Segoe UI" w:cs="Segoe UI"/>
          <w:sz w:val="22"/>
          <w:szCs w:val="22"/>
          <w:lang w:val="cs-CZ"/>
        </w:rPr>
        <w:t>I</w:t>
      </w:r>
      <w:r w:rsidR="00E71A24" w:rsidRPr="003366E8">
        <w:rPr>
          <w:rFonts w:ascii="Segoe UI" w:hAnsi="Segoe UI" w:cs="Segoe UI"/>
          <w:sz w:val="22"/>
          <w:szCs w:val="22"/>
        </w:rPr>
        <w:t>nfrastruktury</w:t>
      </w:r>
      <w:r w:rsidRPr="003366E8">
        <w:rPr>
          <w:rFonts w:ascii="Segoe UI" w:hAnsi="Segoe UI" w:cs="Segoe UI"/>
          <w:sz w:val="22"/>
          <w:szCs w:val="22"/>
        </w:rPr>
        <w:t xml:space="preserve"> či je</w:t>
      </w:r>
      <w:r w:rsidR="00E71A24" w:rsidRPr="003366E8">
        <w:rPr>
          <w:rFonts w:ascii="Segoe UI" w:hAnsi="Segoe UI" w:cs="Segoe UI"/>
          <w:sz w:val="22"/>
          <w:szCs w:val="22"/>
        </w:rPr>
        <w:t>jí</w:t>
      </w:r>
      <w:r w:rsidRPr="003366E8">
        <w:rPr>
          <w:rFonts w:ascii="Segoe UI" w:hAnsi="Segoe UI" w:cs="Segoe UI"/>
          <w:sz w:val="22"/>
          <w:szCs w:val="22"/>
        </w:rPr>
        <w:t xml:space="preserve"> příslušné části novým </w:t>
      </w:r>
      <w:r w:rsidR="00AD4C30" w:rsidRPr="003366E8">
        <w:rPr>
          <w:rFonts w:ascii="Segoe UI" w:hAnsi="Segoe UI" w:cs="Segoe UI"/>
          <w:sz w:val="22"/>
          <w:szCs w:val="22"/>
        </w:rPr>
        <w:t>poskytovatelem</w:t>
      </w:r>
      <w:r w:rsidRPr="003366E8">
        <w:rPr>
          <w:rFonts w:ascii="Segoe UI" w:hAnsi="Segoe UI" w:cs="Segoe UI"/>
          <w:sz w:val="22"/>
          <w:szCs w:val="22"/>
        </w:rPr>
        <w:t xml:space="preserve">, pokud bude naplnění tohoto cíle záviset na znalostech </w:t>
      </w:r>
      <w:r w:rsidR="00902894" w:rsidRPr="003366E8">
        <w:rPr>
          <w:rFonts w:ascii="Segoe UI" w:hAnsi="Segoe UI" w:cs="Segoe UI"/>
          <w:sz w:val="22"/>
          <w:szCs w:val="22"/>
        </w:rPr>
        <w:t>Poskytovatel</w:t>
      </w:r>
      <w:r w:rsidRPr="003366E8">
        <w:rPr>
          <w:rFonts w:ascii="Segoe UI" w:hAnsi="Segoe UI" w:cs="Segoe UI"/>
          <w:sz w:val="22"/>
          <w:szCs w:val="22"/>
        </w:rPr>
        <w:t>e získaných na základě plnění této Smlouvy</w:t>
      </w:r>
      <w:r w:rsidR="001A3595" w:rsidRPr="003366E8">
        <w:rPr>
          <w:rFonts w:ascii="Segoe UI" w:hAnsi="Segoe UI" w:cs="Segoe UI"/>
          <w:sz w:val="22"/>
          <w:szCs w:val="22"/>
        </w:rPr>
        <w:t xml:space="preserve">, a to i nad </w:t>
      </w:r>
      <w:r w:rsidR="001A3595" w:rsidRPr="00BC0F52">
        <w:rPr>
          <w:rFonts w:ascii="Segoe UI" w:hAnsi="Segoe UI" w:cs="Segoe UI"/>
          <w:sz w:val="22"/>
          <w:szCs w:val="22"/>
        </w:rPr>
        <w:t xml:space="preserve">rámec svých povinností dle </w:t>
      </w:r>
      <w:r w:rsidR="003D16E2" w:rsidRPr="00BC0F52">
        <w:rPr>
          <w:rFonts w:ascii="Segoe UI" w:hAnsi="Segoe UI" w:cs="Segoe UI"/>
          <w:sz w:val="22"/>
          <w:szCs w:val="22"/>
        </w:rPr>
        <w:t xml:space="preserve">čl. </w:t>
      </w:r>
      <w:r w:rsidR="009E2F86" w:rsidRPr="00BC0F52">
        <w:rPr>
          <w:rFonts w:ascii="Segoe UI" w:hAnsi="Segoe UI" w:cs="Segoe UI"/>
          <w:sz w:val="22"/>
          <w:szCs w:val="22"/>
        </w:rPr>
        <w:fldChar w:fldCharType="begin"/>
      </w:r>
      <w:r w:rsidR="003D16E2" w:rsidRPr="00BC0F52">
        <w:rPr>
          <w:rFonts w:ascii="Segoe UI" w:hAnsi="Segoe UI" w:cs="Segoe UI"/>
          <w:sz w:val="22"/>
          <w:szCs w:val="22"/>
        </w:rPr>
        <w:instrText xml:space="preserve"> REF _Ref402507686 \r \h </w:instrText>
      </w:r>
      <w:r w:rsidR="002B4BE4" w:rsidRPr="00BC0F52">
        <w:rPr>
          <w:rFonts w:ascii="Segoe UI" w:hAnsi="Segoe UI" w:cs="Segoe UI"/>
          <w:sz w:val="22"/>
          <w:szCs w:val="22"/>
        </w:rPr>
        <w:instrText xml:space="preserve"> \* MERGEFORMAT </w:instrText>
      </w:r>
      <w:r w:rsidR="009E2F86" w:rsidRPr="00BC0F52">
        <w:rPr>
          <w:rFonts w:ascii="Segoe UI" w:hAnsi="Segoe UI" w:cs="Segoe UI"/>
          <w:sz w:val="22"/>
          <w:szCs w:val="22"/>
        </w:rPr>
      </w:r>
      <w:r w:rsidR="009E2F86" w:rsidRPr="00BC0F52">
        <w:rPr>
          <w:rFonts w:ascii="Segoe UI" w:hAnsi="Segoe UI" w:cs="Segoe UI"/>
          <w:sz w:val="22"/>
          <w:szCs w:val="22"/>
        </w:rPr>
        <w:fldChar w:fldCharType="separate"/>
      </w:r>
      <w:r w:rsidR="0070175A">
        <w:rPr>
          <w:rFonts w:ascii="Segoe UI" w:hAnsi="Segoe UI" w:cs="Segoe UI"/>
          <w:sz w:val="22"/>
          <w:szCs w:val="22"/>
        </w:rPr>
        <w:t>9</w:t>
      </w:r>
      <w:r w:rsidR="009E2F86" w:rsidRPr="00BC0F52">
        <w:rPr>
          <w:rFonts w:ascii="Segoe UI" w:hAnsi="Segoe UI" w:cs="Segoe UI"/>
          <w:sz w:val="22"/>
          <w:szCs w:val="22"/>
        </w:rPr>
        <w:fldChar w:fldCharType="end"/>
      </w:r>
      <w:r w:rsidR="003D16E2" w:rsidRPr="00BC0F52">
        <w:rPr>
          <w:rFonts w:ascii="Segoe UI" w:hAnsi="Segoe UI" w:cs="Segoe UI"/>
          <w:sz w:val="22"/>
          <w:szCs w:val="22"/>
        </w:rPr>
        <w:t xml:space="preserve"> této Smlouvy</w:t>
      </w:r>
      <w:r w:rsidRPr="00BC0F52">
        <w:rPr>
          <w:rFonts w:ascii="Segoe UI" w:hAnsi="Segoe UI" w:cs="Segoe UI"/>
          <w:sz w:val="22"/>
          <w:szCs w:val="22"/>
        </w:rPr>
        <w:t xml:space="preserve">. </w:t>
      </w:r>
      <w:r w:rsidR="00902894" w:rsidRPr="00BC0F52">
        <w:rPr>
          <w:rFonts w:ascii="Segoe UI" w:hAnsi="Segoe UI" w:cs="Segoe UI"/>
          <w:sz w:val="22"/>
          <w:szCs w:val="22"/>
        </w:rPr>
        <w:t>Poskytovatel</w:t>
      </w:r>
      <w:r w:rsidRPr="00BC0F52">
        <w:rPr>
          <w:rFonts w:ascii="Segoe UI" w:hAnsi="Segoe UI" w:cs="Segoe UI"/>
          <w:sz w:val="22"/>
          <w:szCs w:val="22"/>
        </w:rPr>
        <w:t xml:space="preserve"> se zavazuje tuto součinnost poskytovat s odbornou péčí, bez zbytečného odkladu a zodpovědně, a to minimálně po dobu 2 let po uplynutí doby trvání této Smlouvy dle čl. </w:t>
      </w:r>
      <w:r w:rsidR="009E2F86" w:rsidRPr="00BC0F52">
        <w:rPr>
          <w:rFonts w:ascii="Segoe UI" w:hAnsi="Segoe UI" w:cs="Segoe UI"/>
          <w:sz w:val="22"/>
          <w:szCs w:val="22"/>
        </w:rPr>
        <w:fldChar w:fldCharType="begin"/>
      </w:r>
      <w:r w:rsidRPr="00BC0F52">
        <w:rPr>
          <w:rFonts w:ascii="Segoe UI" w:hAnsi="Segoe UI" w:cs="Segoe UI"/>
          <w:sz w:val="22"/>
          <w:szCs w:val="22"/>
        </w:rPr>
        <w:instrText xml:space="preserve"> REF _Ref313634395 \r \h </w:instrText>
      </w:r>
      <w:r w:rsidR="00880DC2" w:rsidRPr="00BC0F52">
        <w:rPr>
          <w:rFonts w:ascii="Segoe UI" w:hAnsi="Segoe UI" w:cs="Segoe UI"/>
          <w:sz w:val="22"/>
          <w:szCs w:val="22"/>
        </w:rPr>
        <w:instrText xml:space="preserve"> \* MERGEFORMAT </w:instrText>
      </w:r>
      <w:r w:rsidR="009E2F86" w:rsidRPr="00BC0F52">
        <w:rPr>
          <w:rFonts w:ascii="Segoe UI" w:hAnsi="Segoe UI" w:cs="Segoe UI"/>
          <w:sz w:val="22"/>
          <w:szCs w:val="22"/>
        </w:rPr>
      </w:r>
      <w:r w:rsidR="009E2F86" w:rsidRPr="00BC0F52">
        <w:rPr>
          <w:rFonts w:ascii="Segoe UI" w:hAnsi="Segoe UI" w:cs="Segoe UI"/>
          <w:sz w:val="22"/>
          <w:szCs w:val="22"/>
        </w:rPr>
        <w:fldChar w:fldCharType="separate"/>
      </w:r>
      <w:r w:rsidR="0070175A">
        <w:rPr>
          <w:rFonts w:ascii="Segoe UI" w:hAnsi="Segoe UI" w:cs="Segoe UI"/>
          <w:sz w:val="22"/>
          <w:szCs w:val="22"/>
        </w:rPr>
        <w:t>21</w:t>
      </w:r>
      <w:r w:rsidR="009E2F86" w:rsidRPr="00BC0F52">
        <w:rPr>
          <w:rFonts w:ascii="Segoe UI" w:hAnsi="Segoe UI" w:cs="Segoe UI"/>
          <w:sz w:val="22"/>
          <w:szCs w:val="22"/>
        </w:rPr>
        <w:fldChar w:fldCharType="end"/>
      </w:r>
      <w:r w:rsidRPr="00BC0F52">
        <w:rPr>
          <w:rFonts w:ascii="Segoe UI" w:hAnsi="Segoe UI" w:cs="Segoe UI"/>
          <w:sz w:val="22"/>
          <w:szCs w:val="22"/>
        </w:rPr>
        <w:t xml:space="preserve"> této</w:t>
      </w:r>
      <w:r w:rsidRPr="003366E8">
        <w:rPr>
          <w:rFonts w:ascii="Segoe UI" w:hAnsi="Segoe UI" w:cs="Segoe UI"/>
          <w:sz w:val="22"/>
          <w:szCs w:val="22"/>
        </w:rPr>
        <w:t xml:space="preserve"> Smlouvy. </w:t>
      </w:r>
      <w:r w:rsidRPr="003366E8">
        <w:rPr>
          <w:rFonts w:ascii="Segoe UI" w:hAnsi="Segoe UI" w:cs="Segoe UI"/>
          <w:sz w:val="22"/>
          <w:szCs w:val="22"/>
          <w:lang w:eastAsia="en-US"/>
        </w:rPr>
        <w:t xml:space="preserve">Smluvní strany se dohodly, že rozsah tohoto plnění </w:t>
      </w:r>
      <w:r w:rsidR="00880DC2" w:rsidRPr="003366E8">
        <w:rPr>
          <w:rFonts w:ascii="Segoe UI" w:hAnsi="Segoe UI" w:cs="Segoe UI"/>
          <w:sz w:val="22"/>
          <w:szCs w:val="22"/>
          <w:lang w:eastAsia="en-US"/>
        </w:rPr>
        <w:t>je zahrnut</w:t>
      </w:r>
      <w:r w:rsidRPr="003366E8">
        <w:rPr>
          <w:rFonts w:ascii="Segoe UI" w:hAnsi="Segoe UI" w:cs="Segoe UI"/>
          <w:sz w:val="22"/>
          <w:szCs w:val="22"/>
          <w:lang w:eastAsia="en-US"/>
        </w:rPr>
        <w:t xml:space="preserve"> v ceně </w:t>
      </w:r>
      <w:r w:rsidR="0075641F" w:rsidRPr="003366E8">
        <w:rPr>
          <w:rFonts w:ascii="Segoe UI" w:hAnsi="Segoe UI" w:cs="Segoe UI"/>
          <w:sz w:val="22"/>
          <w:szCs w:val="22"/>
          <w:lang w:eastAsia="en-US"/>
        </w:rPr>
        <w:t>plnění</w:t>
      </w:r>
      <w:r w:rsidRPr="003366E8">
        <w:rPr>
          <w:rFonts w:ascii="Segoe UI" w:hAnsi="Segoe UI" w:cs="Segoe UI"/>
          <w:sz w:val="22"/>
          <w:szCs w:val="22"/>
          <w:lang w:eastAsia="en-US"/>
        </w:rPr>
        <w:t xml:space="preserve"> podle této Smlouvy</w:t>
      </w:r>
      <w:r w:rsidR="00627933" w:rsidRPr="003366E8">
        <w:rPr>
          <w:rFonts w:ascii="Segoe UI" w:hAnsi="Segoe UI" w:cs="Segoe UI"/>
          <w:sz w:val="22"/>
          <w:szCs w:val="22"/>
          <w:lang w:eastAsia="en-US"/>
        </w:rPr>
        <w:t>.</w:t>
      </w:r>
      <w:r w:rsidRPr="003366E8">
        <w:rPr>
          <w:rFonts w:ascii="Segoe UI" w:hAnsi="Segoe UI" w:cs="Segoe UI"/>
          <w:sz w:val="22"/>
          <w:szCs w:val="22"/>
          <w:lang w:eastAsia="en-US"/>
        </w:rPr>
        <w:t xml:space="preserve"> </w:t>
      </w:r>
      <w:r w:rsidR="00627933" w:rsidRPr="003366E8">
        <w:rPr>
          <w:rFonts w:ascii="Segoe UI" w:hAnsi="Segoe UI" w:cs="Segoe UI"/>
          <w:sz w:val="22"/>
          <w:szCs w:val="22"/>
          <w:lang w:eastAsia="en-US"/>
        </w:rPr>
        <w:t>P</w:t>
      </w:r>
      <w:r w:rsidRPr="003366E8">
        <w:rPr>
          <w:rFonts w:ascii="Segoe UI" w:hAnsi="Segoe UI" w:cs="Segoe UI"/>
          <w:sz w:val="22"/>
          <w:szCs w:val="22"/>
          <w:lang w:eastAsia="en-US"/>
        </w:rPr>
        <w:t xml:space="preserve">ro vyloučení pochybností se stanoví, že v této souvislosti nevznikne </w:t>
      </w:r>
      <w:r w:rsidR="00902894" w:rsidRPr="003366E8">
        <w:rPr>
          <w:rFonts w:ascii="Segoe UI" w:hAnsi="Segoe UI" w:cs="Segoe UI"/>
          <w:sz w:val="22"/>
          <w:szCs w:val="22"/>
          <w:lang w:eastAsia="en-US"/>
        </w:rPr>
        <w:t>Poskytovatel</w:t>
      </w:r>
      <w:r w:rsidRPr="003366E8">
        <w:rPr>
          <w:rFonts w:ascii="Segoe UI" w:hAnsi="Segoe UI" w:cs="Segoe UI"/>
          <w:sz w:val="22"/>
          <w:szCs w:val="22"/>
          <w:lang w:eastAsia="en-US"/>
        </w:rPr>
        <w:t>i nárok na dodatečné finanční plnění ze strany Objednatele.</w:t>
      </w:r>
      <w:bookmarkEnd w:id="150"/>
    </w:p>
    <w:p w14:paraId="09160087" w14:textId="77777777" w:rsidR="00A07D44" w:rsidRDefault="00440F0E" w:rsidP="000E39E0">
      <w:pPr>
        <w:pStyle w:val="RLTextlnkuslovan"/>
        <w:spacing w:before="120" w:line="276" w:lineRule="auto"/>
        <w:rPr>
          <w:rFonts w:ascii="Segoe UI" w:hAnsi="Segoe UI" w:cs="Segoe UI"/>
          <w:sz w:val="22"/>
          <w:szCs w:val="22"/>
          <w:lang w:val="cs-CZ"/>
        </w:rPr>
      </w:pPr>
      <w:r w:rsidRPr="000E39E0">
        <w:rPr>
          <w:rFonts w:ascii="Segoe UI" w:hAnsi="Segoe UI" w:cs="Segoe UI"/>
          <w:sz w:val="22"/>
          <w:szCs w:val="22"/>
        </w:rPr>
        <w:t xml:space="preserve">Poskytovatel se zavazuje poskytnout Dodávku a plnit Smlouvu plně v souladu </w:t>
      </w:r>
      <w:r w:rsidR="000E39E0" w:rsidRPr="000E39E0">
        <w:rPr>
          <w:rFonts w:ascii="Segoe UI" w:hAnsi="Segoe UI" w:cs="Segoe UI"/>
          <w:sz w:val="22"/>
          <w:szCs w:val="22"/>
          <w:lang w:val="cs-CZ"/>
        </w:rPr>
        <w:t>s</w:t>
      </w:r>
      <w:r w:rsidR="000E39E0" w:rsidRPr="000E39E0">
        <w:rPr>
          <w:rFonts w:ascii="Segoe UI" w:hAnsi="Segoe UI" w:cs="Segoe UI"/>
          <w:sz w:val="22"/>
          <w:szCs w:val="22"/>
        </w:rPr>
        <w:t xml:space="preserve">e zákonem </w:t>
      </w:r>
      <w:r w:rsidR="000E39E0" w:rsidRPr="000E39E0">
        <w:rPr>
          <w:rFonts w:ascii="Segoe UI" w:hAnsi="Segoe UI" w:cs="Segoe UI"/>
          <w:sz w:val="22"/>
          <w:szCs w:val="22"/>
          <w:lang w:val="cs-CZ"/>
        </w:rPr>
        <w:t xml:space="preserve">č. 181/2014 Sb., </w:t>
      </w:r>
      <w:r w:rsidR="000E39E0" w:rsidRPr="000E39E0">
        <w:rPr>
          <w:rFonts w:ascii="Segoe UI" w:hAnsi="Segoe UI" w:cs="Segoe UI"/>
          <w:sz w:val="22"/>
          <w:szCs w:val="22"/>
        </w:rPr>
        <w:t>o kybernetické bezpečnosti a o změně souvisejících zákonů (zákon o kybernetické bezpečnosti)</w:t>
      </w:r>
      <w:r w:rsidR="000E39E0" w:rsidRPr="000E39E0">
        <w:rPr>
          <w:rFonts w:ascii="Segoe UI" w:hAnsi="Segoe UI" w:cs="Segoe UI"/>
          <w:sz w:val="22"/>
          <w:szCs w:val="22"/>
          <w:lang w:val="cs-CZ"/>
        </w:rPr>
        <w:t>, ve znění pozdějších předpisů</w:t>
      </w:r>
      <w:r w:rsidR="000E39E0">
        <w:rPr>
          <w:rFonts w:ascii="Segoe UI" w:hAnsi="Segoe UI" w:cs="Segoe UI"/>
          <w:sz w:val="22"/>
          <w:szCs w:val="22"/>
          <w:lang w:val="cs-CZ"/>
        </w:rPr>
        <w:t xml:space="preserve"> a souvisejících právních předpisů. Poskytovatel bere na vědomí, že </w:t>
      </w:r>
      <w:r w:rsidR="000E39E0">
        <w:rPr>
          <w:rFonts w:ascii="Segoe UI" w:hAnsi="Segoe UI" w:cs="Segoe UI"/>
          <w:sz w:val="22"/>
          <w:szCs w:val="22"/>
          <w:lang w:val="cs-CZ"/>
        </w:rPr>
        <w:lastRenderedPageBreak/>
        <w:t>dodaná Infrastruktura bude využívána Objednatelem mimo jiné i pro potřeby významného informačního systému.</w:t>
      </w:r>
      <w:r w:rsidR="00A07D44">
        <w:rPr>
          <w:rFonts w:ascii="Segoe UI" w:hAnsi="Segoe UI" w:cs="Segoe UI"/>
          <w:sz w:val="22"/>
          <w:szCs w:val="22"/>
          <w:lang w:val="cs-CZ"/>
        </w:rPr>
        <w:t xml:space="preserve"> </w:t>
      </w:r>
    </w:p>
    <w:p w14:paraId="2C1F0200" w14:textId="77777777" w:rsidR="00440F0E" w:rsidRPr="000E39E0" w:rsidRDefault="00A07D44" w:rsidP="000E39E0">
      <w:pPr>
        <w:pStyle w:val="RLTextlnkuslovan"/>
        <w:spacing w:before="120" w:line="276" w:lineRule="auto"/>
        <w:rPr>
          <w:rFonts w:ascii="Segoe UI" w:hAnsi="Segoe UI" w:cs="Segoe UI"/>
          <w:sz w:val="22"/>
          <w:szCs w:val="22"/>
          <w:lang w:val="cs-CZ"/>
        </w:rPr>
      </w:pPr>
      <w:r>
        <w:rPr>
          <w:rFonts w:ascii="Segoe UI" w:hAnsi="Segoe UI" w:cs="Segoe UI"/>
          <w:sz w:val="22"/>
          <w:szCs w:val="22"/>
          <w:lang w:val="cs-CZ"/>
        </w:rPr>
        <w:t>Výhrady v rámci auditu plnění legislativní povinnosti, ISO 27001 nebo ISMS spojené s předmětem plnění je Poskytovatel povinen uvést do shody s požadavky a řádně své konání zdůvodnit.</w:t>
      </w:r>
    </w:p>
    <w:p w14:paraId="3C9C945D" w14:textId="77777777" w:rsidR="005E6174" w:rsidRPr="009C03BA" w:rsidRDefault="005E6174" w:rsidP="005E6174">
      <w:pPr>
        <w:pStyle w:val="RLlneksmlouvy"/>
        <w:rPr>
          <w:rFonts w:ascii="Segoe UI" w:hAnsi="Segoe UI" w:cs="Segoe UI"/>
          <w:sz w:val="22"/>
          <w:szCs w:val="22"/>
        </w:rPr>
      </w:pPr>
      <w:bookmarkStart w:id="151" w:name="_Ref214191100"/>
      <w:bookmarkStart w:id="152" w:name="_Ref395773580"/>
      <w:r w:rsidRPr="009C03BA">
        <w:rPr>
          <w:rFonts w:ascii="Segoe UI" w:hAnsi="Segoe UI" w:cs="Segoe UI"/>
          <w:sz w:val="22"/>
          <w:szCs w:val="22"/>
        </w:rPr>
        <w:t>CENA A PLATEBNÍ PODMÍNKY</w:t>
      </w:r>
      <w:bookmarkEnd w:id="62"/>
      <w:bookmarkEnd w:id="63"/>
      <w:bookmarkEnd w:id="151"/>
      <w:bookmarkEnd w:id="152"/>
      <w:r w:rsidR="00A178BE" w:rsidRPr="009C03BA">
        <w:rPr>
          <w:rFonts w:ascii="Segoe UI" w:hAnsi="Segoe UI" w:cs="Segoe UI"/>
          <w:sz w:val="22"/>
          <w:szCs w:val="22"/>
        </w:rPr>
        <w:t xml:space="preserve"> </w:t>
      </w:r>
    </w:p>
    <w:p w14:paraId="5DF48FDF" w14:textId="77777777" w:rsidR="009E634B" w:rsidRPr="009C03BA" w:rsidRDefault="009E634B" w:rsidP="003C0E81">
      <w:pPr>
        <w:pStyle w:val="RLTextlnkuslovan"/>
        <w:spacing w:before="120" w:line="276" w:lineRule="auto"/>
        <w:rPr>
          <w:rFonts w:ascii="Segoe UI" w:hAnsi="Segoe UI" w:cs="Segoe UI"/>
          <w:sz w:val="22"/>
          <w:szCs w:val="22"/>
        </w:rPr>
      </w:pPr>
      <w:bookmarkStart w:id="153" w:name="_Ref367092468"/>
      <w:bookmarkStart w:id="154" w:name="_Ref370382761"/>
      <w:bookmarkStart w:id="155" w:name="_Ref311708495"/>
      <w:r w:rsidRPr="009C03BA">
        <w:rPr>
          <w:rFonts w:ascii="Segoe UI" w:hAnsi="Segoe UI" w:cs="Segoe UI"/>
          <w:sz w:val="22"/>
          <w:szCs w:val="22"/>
        </w:rPr>
        <w:t>Cena D</w:t>
      </w:r>
      <w:r w:rsidR="0007386E" w:rsidRPr="009C03BA">
        <w:rPr>
          <w:rFonts w:ascii="Segoe UI" w:hAnsi="Segoe UI" w:cs="Segoe UI"/>
          <w:sz w:val="22"/>
          <w:szCs w:val="22"/>
        </w:rPr>
        <w:t xml:space="preserve">odávky </w:t>
      </w:r>
      <w:r w:rsidRPr="009C03BA">
        <w:rPr>
          <w:rFonts w:ascii="Segoe UI" w:hAnsi="Segoe UI" w:cs="Segoe UI"/>
          <w:sz w:val="22"/>
          <w:szCs w:val="22"/>
        </w:rPr>
        <w:t>a její hrazení</w:t>
      </w:r>
    </w:p>
    <w:p w14:paraId="0A4040EC" w14:textId="77777777" w:rsidR="00FE2506" w:rsidRPr="009C03BA" w:rsidRDefault="005E6174" w:rsidP="003C0E81">
      <w:pPr>
        <w:pStyle w:val="RLTextlnkuslovan"/>
        <w:numPr>
          <w:ilvl w:val="2"/>
          <w:numId w:val="1"/>
        </w:numPr>
        <w:spacing w:before="120" w:line="276" w:lineRule="auto"/>
        <w:rPr>
          <w:rFonts w:ascii="Segoe UI" w:hAnsi="Segoe UI" w:cs="Segoe UI"/>
          <w:sz w:val="22"/>
          <w:szCs w:val="22"/>
        </w:rPr>
      </w:pPr>
      <w:bookmarkStart w:id="156" w:name="_Ref395801875"/>
      <w:r w:rsidRPr="009C03BA">
        <w:rPr>
          <w:rFonts w:ascii="Segoe UI" w:hAnsi="Segoe UI" w:cs="Segoe UI"/>
          <w:sz w:val="22"/>
          <w:szCs w:val="22"/>
        </w:rPr>
        <w:t>C</w:t>
      </w:r>
      <w:r w:rsidR="005A5FAC" w:rsidRPr="009C03BA">
        <w:rPr>
          <w:rFonts w:ascii="Segoe UI" w:hAnsi="Segoe UI" w:cs="Segoe UI"/>
          <w:sz w:val="22"/>
          <w:szCs w:val="22"/>
        </w:rPr>
        <w:t>elková c</w:t>
      </w:r>
      <w:r w:rsidRPr="009C03BA">
        <w:rPr>
          <w:rFonts w:ascii="Segoe UI" w:hAnsi="Segoe UI" w:cs="Segoe UI"/>
          <w:sz w:val="22"/>
          <w:szCs w:val="22"/>
        </w:rPr>
        <w:t xml:space="preserve">ena </w:t>
      </w:r>
      <w:r w:rsidR="0007386E" w:rsidRPr="009C03BA">
        <w:rPr>
          <w:rFonts w:ascii="Segoe UI" w:hAnsi="Segoe UI" w:cs="Segoe UI"/>
          <w:sz w:val="22"/>
          <w:szCs w:val="22"/>
        </w:rPr>
        <w:t>Dodávky</w:t>
      </w:r>
      <w:r w:rsidRPr="009C03BA">
        <w:rPr>
          <w:rFonts w:ascii="Segoe UI" w:hAnsi="Segoe UI" w:cs="Segoe UI"/>
          <w:sz w:val="22"/>
          <w:szCs w:val="22"/>
        </w:rPr>
        <w:t xml:space="preserve"> je dohodou smluvních stran stanovena </w:t>
      </w:r>
      <w:r w:rsidR="00341ACE" w:rsidRPr="009C03BA">
        <w:rPr>
          <w:rFonts w:ascii="Segoe UI" w:hAnsi="Segoe UI" w:cs="Segoe UI"/>
          <w:sz w:val="22"/>
          <w:szCs w:val="22"/>
        </w:rPr>
        <w:t>ve výši</w:t>
      </w:r>
      <w:bookmarkEnd w:id="153"/>
      <w:r w:rsidR="005A5FAC" w:rsidRPr="009C03BA">
        <w:rPr>
          <w:rFonts w:ascii="Segoe UI" w:hAnsi="Segoe UI" w:cs="Segoe UI"/>
          <w:sz w:val="22"/>
          <w:szCs w:val="22"/>
        </w:rPr>
        <w:t xml:space="preserve"> </w:t>
      </w:r>
      <w:r w:rsidR="008D7B1C" w:rsidRPr="009C03BA">
        <w:rPr>
          <w:rFonts w:ascii="Segoe UI" w:hAnsi="Segoe UI" w:cs="Segoe UI"/>
          <w:sz w:val="22"/>
          <w:szCs w:val="22"/>
          <w:highlight w:val="yellow"/>
        </w:rPr>
        <w:t>[DOPLNÍ ÚČASTNÍK]</w:t>
      </w:r>
      <w:r w:rsidR="001D35C2" w:rsidRPr="009C03BA">
        <w:rPr>
          <w:rFonts w:ascii="Segoe UI" w:hAnsi="Segoe UI" w:cs="Segoe UI"/>
          <w:sz w:val="22"/>
          <w:szCs w:val="22"/>
        </w:rPr>
        <w:t>,-</w:t>
      </w:r>
      <w:r w:rsidR="00341ACE" w:rsidRPr="009C03BA">
        <w:rPr>
          <w:rFonts w:ascii="Segoe UI" w:hAnsi="Segoe UI" w:cs="Segoe UI"/>
          <w:sz w:val="22"/>
          <w:szCs w:val="22"/>
        </w:rPr>
        <w:t xml:space="preserve"> Kč</w:t>
      </w:r>
      <w:r w:rsidR="005A5FAC" w:rsidRPr="009C03BA">
        <w:rPr>
          <w:rFonts w:ascii="Segoe UI" w:hAnsi="Segoe UI" w:cs="Segoe UI"/>
          <w:sz w:val="22"/>
          <w:szCs w:val="22"/>
        </w:rPr>
        <w:t xml:space="preserve"> </w:t>
      </w:r>
      <w:bookmarkStart w:id="157" w:name="_Ref367566905"/>
      <w:r w:rsidR="00286B7C" w:rsidRPr="009C03BA">
        <w:rPr>
          <w:rFonts w:ascii="Segoe UI" w:hAnsi="Segoe UI" w:cs="Segoe UI"/>
          <w:sz w:val="22"/>
          <w:szCs w:val="22"/>
          <w:lang w:eastAsia="en-US"/>
        </w:rPr>
        <w:t>bez</w:t>
      </w:r>
      <w:r w:rsidR="00286B7C" w:rsidRPr="009C03BA">
        <w:rPr>
          <w:rFonts w:ascii="Segoe UI" w:hAnsi="Segoe UI" w:cs="Segoe UI"/>
          <w:b/>
          <w:sz w:val="22"/>
          <w:szCs w:val="22"/>
        </w:rPr>
        <w:t xml:space="preserve"> </w:t>
      </w:r>
      <w:r w:rsidR="00286B7C" w:rsidRPr="009C03BA">
        <w:rPr>
          <w:rFonts w:ascii="Segoe UI" w:hAnsi="Segoe UI" w:cs="Segoe UI"/>
          <w:sz w:val="22"/>
          <w:szCs w:val="22"/>
          <w:lang w:eastAsia="en-US"/>
        </w:rPr>
        <w:t>daně z přidané hodnoty (dále jen „</w:t>
      </w:r>
      <w:r w:rsidR="00286B7C" w:rsidRPr="009C03BA">
        <w:rPr>
          <w:rFonts w:ascii="Segoe UI" w:hAnsi="Segoe UI" w:cs="Segoe UI"/>
          <w:b/>
          <w:sz w:val="22"/>
          <w:szCs w:val="22"/>
        </w:rPr>
        <w:t>DPH</w:t>
      </w:r>
      <w:r w:rsidR="00286B7C" w:rsidRPr="009C03BA">
        <w:rPr>
          <w:rFonts w:ascii="Segoe UI" w:hAnsi="Segoe UI" w:cs="Segoe UI"/>
          <w:sz w:val="22"/>
          <w:szCs w:val="22"/>
          <w:lang w:eastAsia="en-US"/>
        </w:rPr>
        <w:t>“)</w:t>
      </w:r>
      <w:r w:rsidR="005A5FAC" w:rsidRPr="009C03BA">
        <w:rPr>
          <w:rFonts w:ascii="Segoe UI" w:hAnsi="Segoe UI" w:cs="Segoe UI"/>
          <w:sz w:val="22"/>
          <w:szCs w:val="22"/>
        </w:rPr>
        <w:t>.</w:t>
      </w:r>
      <w:r w:rsidR="00C06821" w:rsidRPr="009C03BA">
        <w:rPr>
          <w:rFonts w:ascii="Segoe UI" w:hAnsi="Segoe UI" w:cs="Segoe UI"/>
          <w:sz w:val="22"/>
          <w:szCs w:val="22"/>
        </w:rPr>
        <w:t xml:space="preserve"> </w:t>
      </w:r>
      <w:r w:rsidR="0095674B" w:rsidRPr="009C03BA">
        <w:rPr>
          <w:rFonts w:ascii="Segoe UI" w:hAnsi="Segoe UI" w:cs="Segoe UI"/>
          <w:sz w:val="22"/>
          <w:szCs w:val="22"/>
        </w:rPr>
        <w:t xml:space="preserve">S ohledem na sazbu DPH </w:t>
      </w:r>
      <w:r w:rsidR="008D7B1C" w:rsidRPr="009C03BA">
        <w:rPr>
          <w:rFonts w:ascii="Segoe UI" w:hAnsi="Segoe UI" w:cs="Segoe UI"/>
          <w:sz w:val="22"/>
          <w:szCs w:val="22"/>
          <w:highlight w:val="yellow"/>
        </w:rPr>
        <w:t>[DOPLNÍ ÚČASTNÍK]</w:t>
      </w:r>
      <w:r w:rsidR="007D49EF" w:rsidRPr="009C03BA">
        <w:rPr>
          <w:rFonts w:ascii="Segoe UI" w:hAnsi="Segoe UI" w:cs="Segoe UI"/>
          <w:sz w:val="22"/>
          <w:szCs w:val="22"/>
        </w:rPr>
        <w:t xml:space="preserve"> %, činí celková cena Dodávky</w:t>
      </w:r>
      <w:r w:rsidR="0095674B" w:rsidRPr="009C03BA">
        <w:rPr>
          <w:rFonts w:ascii="Segoe UI" w:hAnsi="Segoe UI" w:cs="Segoe UI"/>
          <w:sz w:val="22"/>
          <w:szCs w:val="22"/>
        </w:rPr>
        <w:t xml:space="preserve"> včetně DPH </w:t>
      </w:r>
      <w:r w:rsidR="008D7B1C" w:rsidRPr="009C03BA">
        <w:rPr>
          <w:rFonts w:ascii="Segoe UI" w:hAnsi="Segoe UI" w:cs="Segoe UI"/>
          <w:sz w:val="22"/>
          <w:szCs w:val="22"/>
          <w:highlight w:val="yellow"/>
        </w:rPr>
        <w:t>[DOPLNÍ ÚČASTNÍK]</w:t>
      </w:r>
      <w:r w:rsidR="0095674B" w:rsidRPr="009C03BA">
        <w:rPr>
          <w:rFonts w:ascii="Segoe UI" w:hAnsi="Segoe UI" w:cs="Segoe UI"/>
          <w:sz w:val="22"/>
          <w:szCs w:val="22"/>
        </w:rPr>
        <w:t>,- Kč</w:t>
      </w:r>
      <w:r w:rsidR="00763432" w:rsidRPr="009C03BA">
        <w:rPr>
          <w:rFonts w:ascii="Segoe UI" w:hAnsi="Segoe UI" w:cs="Segoe UI"/>
          <w:sz w:val="22"/>
          <w:szCs w:val="22"/>
        </w:rPr>
        <w:t xml:space="preserve">, z toho DPH představuje částku </w:t>
      </w:r>
      <w:r w:rsidR="008D7B1C" w:rsidRPr="009C03BA">
        <w:rPr>
          <w:rFonts w:ascii="Segoe UI" w:hAnsi="Segoe UI" w:cs="Segoe UI"/>
          <w:sz w:val="22"/>
          <w:szCs w:val="22"/>
          <w:highlight w:val="yellow"/>
        </w:rPr>
        <w:t>[DOPLNÍ ÚČASTNÍK]</w:t>
      </w:r>
      <w:r w:rsidR="00763432" w:rsidRPr="009C03BA">
        <w:rPr>
          <w:rFonts w:ascii="Segoe UI" w:hAnsi="Segoe UI" w:cs="Segoe UI"/>
          <w:sz w:val="22"/>
          <w:szCs w:val="22"/>
        </w:rPr>
        <w:t>,- Kč</w:t>
      </w:r>
      <w:r w:rsidR="0095674B" w:rsidRPr="009C03BA">
        <w:rPr>
          <w:rFonts w:ascii="Segoe UI" w:hAnsi="Segoe UI" w:cs="Segoe UI"/>
          <w:sz w:val="22"/>
          <w:szCs w:val="22"/>
        </w:rPr>
        <w:t xml:space="preserve">. </w:t>
      </w:r>
      <w:r w:rsidR="00341ACE" w:rsidRPr="009C03BA">
        <w:rPr>
          <w:rFonts w:ascii="Segoe UI" w:hAnsi="Segoe UI" w:cs="Segoe UI"/>
          <w:sz w:val="22"/>
          <w:szCs w:val="22"/>
        </w:rPr>
        <w:t xml:space="preserve">Tato cena je </w:t>
      </w:r>
      <w:r w:rsidR="00B24722" w:rsidRPr="009C03BA">
        <w:rPr>
          <w:rFonts w:ascii="Segoe UI" w:hAnsi="Segoe UI" w:cs="Segoe UI"/>
          <w:sz w:val="22"/>
          <w:szCs w:val="22"/>
        </w:rPr>
        <w:t>celková</w:t>
      </w:r>
      <w:r w:rsidR="00341ACE" w:rsidRPr="009C03BA">
        <w:rPr>
          <w:rFonts w:ascii="Segoe UI" w:hAnsi="Segoe UI" w:cs="Segoe UI"/>
          <w:sz w:val="22"/>
          <w:szCs w:val="22"/>
        </w:rPr>
        <w:t xml:space="preserve"> a úplná, tj. zahrnuje veškerá plnění dle této Smlouvy</w:t>
      </w:r>
      <w:r w:rsidR="005A5FAC" w:rsidRPr="009C03BA">
        <w:rPr>
          <w:rFonts w:ascii="Segoe UI" w:hAnsi="Segoe UI" w:cs="Segoe UI"/>
          <w:sz w:val="22"/>
          <w:szCs w:val="22"/>
        </w:rPr>
        <w:t xml:space="preserve"> v rámci </w:t>
      </w:r>
      <w:r w:rsidR="0007386E" w:rsidRPr="009C03BA">
        <w:rPr>
          <w:rFonts w:ascii="Segoe UI" w:hAnsi="Segoe UI" w:cs="Segoe UI"/>
          <w:sz w:val="22"/>
          <w:szCs w:val="22"/>
        </w:rPr>
        <w:t>realizace Dodávky</w:t>
      </w:r>
      <w:r w:rsidR="00BA2434" w:rsidRPr="009C03BA">
        <w:rPr>
          <w:rFonts w:ascii="Segoe UI" w:hAnsi="Segoe UI" w:cs="Segoe UI"/>
          <w:sz w:val="22"/>
          <w:szCs w:val="22"/>
        </w:rPr>
        <w:t>.</w:t>
      </w:r>
      <w:bookmarkStart w:id="158" w:name="_Ref377482589"/>
      <w:bookmarkEnd w:id="154"/>
      <w:bookmarkEnd w:id="155"/>
      <w:bookmarkEnd w:id="156"/>
      <w:bookmarkEnd w:id="157"/>
      <w:r w:rsidR="00723D38" w:rsidRPr="009C03BA">
        <w:rPr>
          <w:rFonts w:ascii="Segoe UI" w:hAnsi="Segoe UI" w:cs="Segoe UI"/>
          <w:sz w:val="22"/>
          <w:szCs w:val="22"/>
        </w:rPr>
        <w:t xml:space="preserve"> </w:t>
      </w:r>
      <w:bookmarkEnd w:id="158"/>
    </w:p>
    <w:p w14:paraId="5E074838" w14:textId="77777777" w:rsidR="00FE2506" w:rsidRPr="009C03BA" w:rsidRDefault="002C0E8D" w:rsidP="003C0E81">
      <w:pPr>
        <w:pStyle w:val="RLTextlnkuslovan"/>
        <w:numPr>
          <w:ilvl w:val="2"/>
          <w:numId w:val="1"/>
        </w:numPr>
        <w:spacing w:before="120" w:line="276" w:lineRule="auto"/>
        <w:rPr>
          <w:rFonts w:ascii="Segoe UI" w:hAnsi="Segoe UI" w:cs="Segoe UI"/>
          <w:sz w:val="22"/>
          <w:szCs w:val="22"/>
        </w:rPr>
      </w:pPr>
      <w:r w:rsidRPr="009C03BA">
        <w:rPr>
          <w:rFonts w:ascii="Segoe UI" w:hAnsi="Segoe UI" w:cs="Segoe UI"/>
          <w:sz w:val="22"/>
          <w:szCs w:val="22"/>
        </w:rPr>
        <w:t>Podrobný r</w:t>
      </w:r>
      <w:r w:rsidR="00FE2506" w:rsidRPr="009C03BA">
        <w:rPr>
          <w:rFonts w:ascii="Segoe UI" w:hAnsi="Segoe UI" w:cs="Segoe UI"/>
          <w:sz w:val="22"/>
          <w:szCs w:val="22"/>
        </w:rPr>
        <w:t xml:space="preserve">ozpis ceny </w:t>
      </w:r>
      <w:r w:rsidR="00844424" w:rsidRPr="009C03BA">
        <w:rPr>
          <w:rFonts w:ascii="Segoe UI" w:hAnsi="Segoe UI" w:cs="Segoe UI"/>
          <w:sz w:val="22"/>
          <w:szCs w:val="22"/>
        </w:rPr>
        <w:t>Dodávky</w:t>
      </w:r>
      <w:r w:rsidR="00BE2C9F" w:rsidRPr="009C03BA">
        <w:rPr>
          <w:rFonts w:ascii="Segoe UI" w:hAnsi="Segoe UI" w:cs="Segoe UI"/>
          <w:sz w:val="22"/>
          <w:szCs w:val="22"/>
        </w:rPr>
        <w:t xml:space="preserve"> </w:t>
      </w:r>
      <w:r w:rsidR="00FE2506" w:rsidRPr="009C03BA">
        <w:rPr>
          <w:rFonts w:ascii="Segoe UI" w:hAnsi="Segoe UI" w:cs="Segoe UI"/>
          <w:sz w:val="22"/>
          <w:szCs w:val="22"/>
        </w:rPr>
        <w:t>je uveden v </w:t>
      </w:r>
      <w:r w:rsidR="0074736D" w:rsidRPr="009C03BA">
        <w:rPr>
          <w:rFonts w:ascii="Segoe UI" w:hAnsi="Segoe UI" w:cs="Segoe UI"/>
          <w:sz w:val="22"/>
          <w:szCs w:val="22"/>
        </w:rPr>
        <w:t xml:space="preserve">Příloze č. </w:t>
      </w:r>
      <w:r w:rsidR="0069448E">
        <w:rPr>
          <w:rFonts w:ascii="Segoe UI" w:hAnsi="Segoe UI" w:cs="Segoe UI"/>
          <w:sz w:val="22"/>
          <w:szCs w:val="22"/>
          <w:lang w:val="cs-CZ"/>
        </w:rPr>
        <w:t>8</w:t>
      </w:r>
      <w:r w:rsidR="00FE2506" w:rsidRPr="009C03BA">
        <w:rPr>
          <w:rFonts w:ascii="Segoe UI" w:hAnsi="Segoe UI" w:cs="Segoe UI"/>
          <w:sz w:val="22"/>
          <w:szCs w:val="22"/>
        </w:rPr>
        <w:t xml:space="preserve"> </w:t>
      </w:r>
      <w:r w:rsidR="009C03BA">
        <w:rPr>
          <w:rFonts w:ascii="Segoe UI" w:hAnsi="Segoe UI" w:cs="Segoe UI"/>
          <w:sz w:val="22"/>
          <w:szCs w:val="22"/>
          <w:lang w:val="cs-CZ"/>
        </w:rPr>
        <w:t xml:space="preserve">této </w:t>
      </w:r>
      <w:r w:rsidR="00FE2506" w:rsidRPr="009C03BA">
        <w:rPr>
          <w:rFonts w:ascii="Segoe UI" w:hAnsi="Segoe UI" w:cs="Segoe UI"/>
          <w:sz w:val="22"/>
          <w:szCs w:val="22"/>
        </w:rPr>
        <w:t>Smlouvy.</w:t>
      </w:r>
    </w:p>
    <w:p w14:paraId="586A65CF" w14:textId="77777777" w:rsidR="004B527C" w:rsidRPr="009C03BA" w:rsidRDefault="005E6174" w:rsidP="003C0E81">
      <w:pPr>
        <w:pStyle w:val="RLTextlnkuslovan"/>
        <w:numPr>
          <w:ilvl w:val="2"/>
          <w:numId w:val="1"/>
        </w:numPr>
        <w:spacing w:before="120" w:line="276" w:lineRule="auto"/>
        <w:rPr>
          <w:rFonts w:ascii="Segoe UI" w:hAnsi="Segoe UI" w:cs="Segoe UI"/>
          <w:sz w:val="22"/>
          <w:szCs w:val="22"/>
        </w:rPr>
      </w:pPr>
      <w:bookmarkStart w:id="159" w:name="_Ref367578472"/>
      <w:r w:rsidRPr="009C03BA">
        <w:rPr>
          <w:rFonts w:ascii="Segoe UI" w:hAnsi="Segoe UI" w:cs="Segoe UI"/>
          <w:sz w:val="22"/>
          <w:szCs w:val="22"/>
        </w:rPr>
        <w:t xml:space="preserve">Cena </w:t>
      </w:r>
      <w:r w:rsidR="00844424" w:rsidRPr="009C03BA">
        <w:rPr>
          <w:rFonts w:ascii="Segoe UI" w:hAnsi="Segoe UI" w:cs="Segoe UI"/>
          <w:sz w:val="22"/>
          <w:szCs w:val="22"/>
        </w:rPr>
        <w:t>Dodávky</w:t>
      </w:r>
      <w:r w:rsidR="00C061A2" w:rsidRPr="009C03BA">
        <w:rPr>
          <w:rFonts w:ascii="Segoe UI" w:hAnsi="Segoe UI" w:cs="Segoe UI"/>
          <w:sz w:val="22"/>
          <w:szCs w:val="22"/>
        </w:rPr>
        <w:t xml:space="preserve"> </w:t>
      </w:r>
      <w:r w:rsidRPr="009C03BA">
        <w:rPr>
          <w:rFonts w:ascii="Segoe UI" w:hAnsi="Segoe UI" w:cs="Segoe UI"/>
          <w:sz w:val="22"/>
          <w:szCs w:val="22"/>
        </w:rPr>
        <w:t xml:space="preserve">bude </w:t>
      </w:r>
      <w:r w:rsidR="00A07D44">
        <w:rPr>
          <w:rFonts w:ascii="Segoe UI" w:hAnsi="Segoe UI" w:cs="Segoe UI"/>
          <w:sz w:val="22"/>
          <w:szCs w:val="22"/>
          <w:lang w:val="cs-CZ"/>
        </w:rPr>
        <w:t>zaplacena jako celek</w:t>
      </w:r>
      <w:r w:rsidR="00E95320" w:rsidRPr="009C03BA">
        <w:rPr>
          <w:rFonts w:ascii="Segoe UI" w:hAnsi="Segoe UI" w:cs="Segoe UI"/>
          <w:sz w:val="22"/>
          <w:szCs w:val="22"/>
        </w:rPr>
        <w:t xml:space="preserve"> </w:t>
      </w:r>
      <w:r w:rsidRPr="009C03BA">
        <w:rPr>
          <w:rFonts w:ascii="Segoe UI" w:hAnsi="Segoe UI" w:cs="Segoe UI"/>
          <w:sz w:val="22"/>
          <w:szCs w:val="22"/>
        </w:rPr>
        <w:t>a</w:t>
      </w:r>
      <w:r w:rsidR="00EA0176">
        <w:rPr>
          <w:rFonts w:ascii="Segoe UI" w:hAnsi="Segoe UI" w:cs="Segoe UI"/>
          <w:sz w:val="22"/>
          <w:szCs w:val="22"/>
          <w:lang w:val="cs-CZ"/>
        </w:rPr>
        <w:t> </w:t>
      </w:r>
      <w:r w:rsidRPr="009C03BA">
        <w:rPr>
          <w:rFonts w:ascii="Segoe UI" w:hAnsi="Segoe UI" w:cs="Segoe UI"/>
          <w:sz w:val="22"/>
          <w:szCs w:val="22"/>
        </w:rPr>
        <w:t>to na základě daňového dokladu</w:t>
      </w:r>
      <w:r w:rsidR="001D35C2" w:rsidRPr="009C03BA">
        <w:rPr>
          <w:rFonts w:ascii="Segoe UI" w:hAnsi="Segoe UI" w:cs="Segoe UI"/>
          <w:sz w:val="22"/>
          <w:szCs w:val="22"/>
        </w:rPr>
        <w:t xml:space="preserve"> (dále jen „</w:t>
      </w:r>
      <w:r w:rsidR="001D35C2" w:rsidRPr="009C03BA">
        <w:rPr>
          <w:rFonts w:ascii="Segoe UI" w:hAnsi="Segoe UI" w:cs="Segoe UI"/>
          <w:b/>
          <w:sz w:val="22"/>
          <w:szCs w:val="22"/>
        </w:rPr>
        <w:t>faktura</w:t>
      </w:r>
      <w:r w:rsidR="001D35C2" w:rsidRPr="009C03BA">
        <w:rPr>
          <w:rFonts w:ascii="Segoe UI" w:hAnsi="Segoe UI" w:cs="Segoe UI"/>
          <w:sz w:val="22"/>
          <w:szCs w:val="22"/>
        </w:rPr>
        <w:t>“)</w:t>
      </w:r>
      <w:r w:rsidRPr="009C03BA">
        <w:rPr>
          <w:rFonts w:ascii="Segoe UI" w:hAnsi="Segoe UI" w:cs="Segoe UI"/>
          <w:sz w:val="22"/>
          <w:szCs w:val="22"/>
        </w:rPr>
        <w:t xml:space="preserve"> </w:t>
      </w:r>
      <w:r w:rsidR="00C52332" w:rsidRPr="009C03BA">
        <w:rPr>
          <w:rFonts w:ascii="Segoe UI" w:hAnsi="Segoe UI" w:cs="Segoe UI"/>
          <w:sz w:val="22"/>
          <w:szCs w:val="22"/>
        </w:rPr>
        <w:t xml:space="preserve">řádně </w:t>
      </w:r>
      <w:r w:rsidRPr="009C03BA">
        <w:rPr>
          <w:rFonts w:ascii="Segoe UI" w:hAnsi="Segoe UI" w:cs="Segoe UI"/>
          <w:sz w:val="22"/>
          <w:szCs w:val="22"/>
        </w:rPr>
        <w:t xml:space="preserve">vystaveného </w:t>
      </w:r>
      <w:r w:rsidR="00902894" w:rsidRPr="009C03BA">
        <w:rPr>
          <w:rFonts w:ascii="Segoe UI" w:hAnsi="Segoe UI" w:cs="Segoe UI"/>
          <w:sz w:val="22"/>
          <w:szCs w:val="22"/>
        </w:rPr>
        <w:t>Poskytovatel</w:t>
      </w:r>
      <w:r w:rsidRPr="009C03BA">
        <w:rPr>
          <w:rFonts w:ascii="Segoe UI" w:hAnsi="Segoe UI" w:cs="Segoe UI"/>
          <w:sz w:val="22"/>
          <w:szCs w:val="22"/>
        </w:rPr>
        <w:t xml:space="preserve">em. </w:t>
      </w:r>
      <w:r w:rsidR="008F6C88" w:rsidRPr="009C03BA">
        <w:rPr>
          <w:rFonts w:ascii="Segoe UI" w:hAnsi="Segoe UI" w:cs="Segoe UI"/>
          <w:sz w:val="22"/>
          <w:szCs w:val="22"/>
        </w:rPr>
        <w:t>Pro vyloučení pochybností se uvádí, že Poskytovatel není oprávněn vystavit fakturu za příslušn</w:t>
      </w:r>
      <w:r w:rsidR="00EA0176">
        <w:rPr>
          <w:rFonts w:ascii="Segoe UI" w:hAnsi="Segoe UI" w:cs="Segoe UI"/>
          <w:sz w:val="22"/>
          <w:szCs w:val="22"/>
          <w:lang w:val="cs-CZ"/>
        </w:rPr>
        <w:t>é</w:t>
      </w:r>
      <w:r w:rsidR="008F6C88" w:rsidRPr="009C03BA">
        <w:rPr>
          <w:rFonts w:ascii="Segoe UI" w:hAnsi="Segoe UI" w:cs="Segoe UI"/>
          <w:sz w:val="22"/>
          <w:szCs w:val="22"/>
        </w:rPr>
        <w:t xml:space="preserve"> </w:t>
      </w:r>
      <w:r w:rsidR="009C03BA">
        <w:rPr>
          <w:rFonts w:ascii="Segoe UI" w:hAnsi="Segoe UI" w:cs="Segoe UI"/>
          <w:sz w:val="22"/>
          <w:szCs w:val="22"/>
          <w:lang w:val="cs-CZ"/>
        </w:rPr>
        <w:t>plnění</w:t>
      </w:r>
      <w:r w:rsidR="008F6C88" w:rsidRPr="009C03BA">
        <w:rPr>
          <w:rFonts w:ascii="Segoe UI" w:hAnsi="Segoe UI" w:cs="Segoe UI"/>
          <w:sz w:val="22"/>
          <w:szCs w:val="22"/>
        </w:rPr>
        <w:t xml:space="preserve"> dříve, než po úspěšném provedení všech akceptačních procedur</w:t>
      </w:r>
      <w:r w:rsidR="00A07D44">
        <w:rPr>
          <w:rFonts w:ascii="Segoe UI" w:hAnsi="Segoe UI" w:cs="Segoe UI"/>
          <w:sz w:val="22"/>
          <w:szCs w:val="22"/>
          <w:lang w:val="cs-CZ"/>
        </w:rPr>
        <w:t>.</w:t>
      </w:r>
      <w:r w:rsidR="008F6C88" w:rsidRPr="009C03BA">
        <w:rPr>
          <w:rFonts w:ascii="Segoe UI" w:hAnsi="Segoe UI" w:cs="Segoe UI"/>
          <w:sz w:val="22"/>
          <w:szCs w:val="22"/>
        </w:rPr>
        <w:t xml:space="preserve"> </w:t>
      </w:r>
      <w:r w:rsidR="0043474B" w:rsidRPr="009C03BA">
        <w:rPr>
          <w:rFonts w:ascii="Segoe UI" w:hAnsi="Segoe UI" w:cs="Segoe UI"/>
          <w:sz w:val="22"/>
          <w:szCs w:val="22"/>
        </w:rPr>
        <w:t xml:space="preserve">Přílohou faktury musí být </w:t>
      </w:r>
      <w:r w:rsidR="001C208C" w:rsidRPr="009C03BA">
        <w:rPr>
          <w:rFonts w:ascii="Segoe UI" w:hAnsi="Segoe UI" w:cs="Segoe UI"/>
          <w:sz w:val="22"/>
          <w:szCs w:val="22"/>
        </w:rPr>
        <w:t>vždy příslušné</w:t>
      </w:r>
      <w:r w:rsidR="0043474B" w:rsidRPr="009C03BA">
        <w:rPr>
          <w:rFonts w:ascii="Segoe UI" w:hAnsi="Segoe UI" w:cs="Segoe UI"/>
          <w:sz w:val="22"/>
          <w:szCs w:val="22"/>
        </w:rPr>
        <w:t xml:space="preserve"> protokol</w:t>
      </w:r>
      <w:r w:rsidR="001C208C" w:rsidRPr="009C03BA">
        <w:rPr>
          <w:rFonts w:ascii="Segoe UI" w:hAnsi="Segoe UI" w:cs="Segoe UI"/>
          <w:sz w:val="22"/>
          <w:szCs w:val="22"/>
        </w:rPr>
        <w:t>y</w:t>
      </w:r>
      <w:r w:rsidR="00D15A19" w:rsidRPr="009C03BA">
        <w:rPr>
          <w:rFonts w:ascii="Segoe UI" w:hAnsi="Segoe UI" w:cs="Segoe UI"/>
          <w:sz w:val="22"/>
          <w:szCs w:val="22"/>
        </w:rPr>
        <w:t xml:space="preserve"> </w:t>
      </w:r>
      <w:r w:rsidR="00A07D44">
        <w:rPr>
          <w:rFonts w:ascii="Segoe UI" w:hAnsi="Segoe UI" w:cs="Segoe UI"/>
          <w:sz w:val="22"/>
          <w:szCs w:val="22"/>
          <w:lang w:val="cs-CZ"/>
        </w:rPr>
        <w:t>všech akceptačních procedur</w:t>
      </w:r>
      <w:r w:rsidR="00D15A19" w:rsidRPr="009C03BA">
        <w:rPr>
          <w:rFonts w:ascii="Segoe UI" w:hAnsi="Segoe UI" w:cs="Segoe UI"/>
          <w:sz w:val="22"/>
          <w:szCs w:val="22"/>
        </w:rPr>
        <w:t xml:space="preserve"> </w:t>
      </w:r>
      <w:r w:rsidR="00844424" w:rsidRPr="009C03BA">
        <w:rPr>
          <w:rFonts w:ascii="Segoe UI" w:hAnsi="Segoe UI" w:cs="Segoe UI"/>
          <w:sz w:val="22"/>
          <w:szCs w:val="22"/>
        </w:rPr>
        <w:t>Dodávky</w:t>
      </w:r>
      <w:r w:rsidR="00C52332" w:rsidRPr="009C03BA">
        <w:rPr>
          <w:rFonts w:ascii="Segoe UI" w:hAnsi="Segoe UI" w:cs="Segoe UI"/>
          <w:sz w:val="22"/>
          <w:szCs w:val="22"/>
        </w:rPr>
        <w:t>.</w:t>
      </w:r>
      <w:r w:rsidR="0043474B" w:rsidRPr="009C03BA">
        <w:rPr>
          <w:rFonts w:ascii="Segoe UI" w:hAnsi="Segoe UI" w:cs="Segoe UI"/>
          <w:sz w:val="22"/>
          <w:szCs w:val="22"/>
        </w:rPr>
        <w:t xml:space="preserve"> </w:t>
      </w:r>
      <w:r w:rsidR="00902894" w:rsidRPr="009C03BA">
        <w:rPr>
          <w:rFonts w:ascii="Segoe UI" w:hAnsi="Segoe UI" w:cs="Segoe UI"/>
          <w:sz w:val="22"/>
          <w:szCs w:val="22"/>
        </w:rPr>
        <w:t>Poskytovatel</w:t>
      </w:r>
      <w:r w:rsidR="0095674B" w:rsidRPr="009C03BA">
        <w:rPr>
          <w:rFonts w:ascii="Segoe UI" w:hAnsi="Segoe UI" w:cs="Segoe UI"/>
          <w:sz w:val="22"/>
          <w:szCs w:val="22"/>
        </w:rPr>
        <w:t xml:space="preserve">i nebudou Objednatelem poskytovány žádné zálohy. </w:t>
      </w:r>
      <w:bookmarkEnd w:id="159"/>
    </w:p>
    <w:p w14:paraId="04D08B66" w14:textId="77777777" w:rsidR="009E634B" w:rsidRPr="009C03BA" w:rsidRDefault="009E634B" w:rsidP="003C0E81">
      <w:pPr>
        <w:pStyle w:val="RLTextlnkuslovan"/>
        <w:spacing w:before="120" w:line="276" w:lineRule="auto"/>
        <w:rPr>
          <w:rFonts w:ascii="Segoe UI" w:hAnsi="Segoe UI" w:cs="Segoe UI"/>
          <w:sz w:val="22"/>
          <w:szCs w:val="22"/>
        </w:rPr>
      </w:pPr>
      <w:r w:rsidRPr="009C03BA">
        <w:rPr>
          <w:rFonts w:ascii="Segoe UI" w:hAnsi="Segoe UI" w:cs="Segoe UI"/>
          <w:sz w:val="22"/>
          <w:szCs w:val="22"/>
        </w:rPr>
        <w:t>Cena Služ</w:t>
      </w:r>
      <w:r w:rsidR="004F4F66" w:rsidRPr="009C03BA">
        <w:rPr>
          <w:rFonts w:ascii="Segoe UI" w:hAnsi="Segoe UI" w:cs="Segoe UI"/>
          <w:sz w:val="22"/>
          <w:szCs w:val="22"/>
        </w:rPr>
        <w:t>e</w:t>
      </w:r>
      <w:r w:rsidRPr="009C03BA">
        <w:rPr>
          <w:rFonts w:ascii="Segoe UI" w:hAnsi="Segoe UI" w:cs="Segoe UI"/>
          <w:sz w:val="22"/>
          <w:szCs w:val="22"/>
        </w:rPr>
        <w:t>b</w:t>
      </w:r>
      <w:r w:rsidR="00C52332" w:rsidRPr="009C03BA">
        <w:rPr>
          <w:rFonts w:ascii="Segoe UI" w:hAnsi="Segoe UI" w:cs="Segoe UI"/>
          <w:sz w:val="22"/>
          <w:szCs w:val="22"/>
        </w:rPr>
        <w:t xml:space="preserve"> podpory provozu</w:t>
      </w:r>
      <w:r w:rsidRPr="009C03BA">
        <w:rPr>
          <w:rFonts w:ascii="Segoe UI" w:hAnsi="Segoe UI" w:cs="Segoe UI"/>
          <w:sz w:val="22"/>
          <w:szCs w:val="22"/>
        </w:rPr>
        <w:t xml:space="preserve"> a její hrazení</w:t>
      </w:r>
    </w:p>
    <w:p w14:paraId="4F806952" w14:textId="77777777" w:rsidR="00FC17EB" w:rsidRPr="009C03BA" w:rsidRDefault="00BB440F"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C</w:t>
      </w:r>
      <w:r w:rsidR="00FC17EB" w:rsidRPr="009C03BA">
        <w:rPr>
          <w:rFonts w:ascii="Segoe UI" w:hAnsi="Segoe UI" w:cs="Segoe UI"/>
          <w:sz w:val="22"/>
          <w:szCs w:val="22"/>
          <w:lang w:eastAsia="en-US"/>
        </w:rPr>
        <w:t>en</w:t>
      </w:r>
      <w:r w:rsidR="00C52332" w:rsidRPr="009C03BA">
        <w:rPr>
          <w:rFonts w:ascii="Segoe UI" w:hAnsi="Segoe UI" w:cs="Segoe UI"/>
          <w:sz w:val="22"/>
          <w:szCs w:val="22"/>
          <w:lang w:eastAsia="en-US"/>
        </w:rPr>
        <w:t>a</w:t>
      </w:r>
      <w:r w:rsidR="00FC17EB" w:rsidRPr="009C03BA">
        <w:rPr>
          <w:rFonts w:ascii="Segoe UI" w:hAnsi="Segoe UI" w:cs="Segoe UI"/>
          <w:sz w:val="22"/>
          <w:szCs w:val="22"/>
          <w:lang w:eastAsia="en-US"/>
        </w:rPr>
        <w:t xml:space="preserve"> Služ</w:t>
      </w:r>
      <w:r w:rsidR="004F4F66" w:rsidRPr="009C03BA">
        <w:rPr>
          <w:rFonts w:ascii="Segoe UI" w:hAnsi="Segoe UI" w:cs="Segoe UI"/>
          <w:sz w:val="22"/>
          <w:szCs w:val="22"/>
          <w:lang w:eastAsia="en-US"/>
        </w:rPr>
        <w:t>e</w:t>
      </w:r>
      <w:r w:rsidR="00FC17EB" w:rsidRPr="009C03BA">
        <w:rPr>
          <w:rFonts w:ascii="Segoe UI" w:hAnsi="Segoe UI" w:cs="Segoe UI"/>
          <w:sz w:val="22"/>
          <w:szCs w:val="22"/>
          <w:lang w:eastAsia="en-US"/>
        </w:rPr>
        <w:t>b</w:t>
      </w:r>
      <w:r w:rsidR="00C52332" w:rsidRPr="009C03BA">
        <w:rPr>
          <w:rFonts w:ascii="Segoe UI" w:hAnsi="Segoe UI" w:cs="Segoe UI"/>
          <w:sz w:val="22"/>
          <w:szCs w:val="22"/>
          <w:lang w:eastAsia="en-US"/>
        </w:rPr>
        <w:t xml:space="preserve"> podpory provozu</w:t>
      </w:r>
      <w:r w:rsidR="00FC17EB" w:rsidRPr="009C03BA">
        <w:rPr>
          <w:rFonts w:ascii="Segoe UI" w:hAnsi="Segoe UI" w:cs="Segoe UI"/>
          <w:sz w:val="22"/>
          <w:szCs w:val="22"/>
          <w:lang w:eastAsia="en-US"/>
        </w:rPr>
        <w:t xml:space="preserve"> j</w:t>
      </w:r>
      <w:r w:rsidR="00C52332" w:rsidRPr="009C03BA">
        <w:rPr>
          <w:rFonts w:ascii="Segoe UI" w:hAnsi="Segoe UI" w:cs="Segoe UI"/>
          <w:sz w:val="22"/>
          <w:szCs w:val="22"/>
          <w:lang w:eastAsia="en-US"/>
        </w:rPr>
        <w:t>e</w:t>
      </w:r>
      <w:r w:rsidR="00FC17EB" w:rsidRPr="009C03BA">
        <w:rPr>
          <w:rFonts w:ascii="Segoe UI" w:hAnsi="Segoe UI" w:cs="Segoe UI"/>
          <w:sz w:val="22"/>
          <w:szCs w:val="22"/>
          <w:lang w:eastAsia="en-US"/>
        </w:rPr>
        <w:t xml:space="preserve"> dohodou smluvních stran stanoven</w:t>
      </w:r>
      <w:r w:rsidR="00C52332" w:rsidRPr="009C03BA">
        <w:rPr>
          <w:rFonts w:ascii="Segoe UI" w:hAnsi="Segoe UI" w:cs="Segoe UI"/>
          <w:sz w:val="22"/>
          <w:szCs w:val="22"/>
          <w:lang w:eastAsia="en-US"/>
        </w:rPr>
        <w:t>a</w:t>
      </w:r>
      <w:r w:rsidR="00FC17EB" w:rsidRPr="009C03BA">
        <w:rPr>
          <w:rFonts w:ascii="Segoe UI" w:hAnsi="Segoe UI" w:cs="Segoe UI"/>
          <w:sz w:val="22"/>
          <w:szCs w:val="22"/>
          <w:lang w:eastAsia="en-US"/>
        </w:rPr>
        <w:t xml:space="preserve"> následovně:</w:t>
      </w:r>
    </w:p>
    <w:p w14:paraId="0C556182" w14:textId="77777777" w:rsidR="0042099D" w:rsidRPr="009C03BA" w:rsidRDefault="0015279C" w:rsidP="003C0E81">
      <w:pPr>
        <w:pStyle w:val="RLTextlnkuslovan"/>
        <w:numPr>
          <w:ilvl w:val="3"/>
          <w:numId w:val="1"/>
        </w:numPr>
        <w:spacing w:before="120" w:line="276" w:lineRule="auto"/>
        <w:rPr>
          <w:rFonts w:ascii="Segoe UI" w:hAnsi="Segoe UI" w:cs="Segoe UI"/>
          <w:sz w:val="22"/>
          <w:szCs w:val="22"/>
        </w:rPr>
      </w:pPr>
      <w:r w:rsidRPr="009C03BA">
        <w:rPr>
          <w:rFonts w:ascii="Segoe UI" w:hAnsi="Segoe UI" w:cs="Segoe UI"/>
          <w:sz w:val="22"/>
          <w:szCs w:val="22"/>
          <w:lang w:eastAsia="en-US"/>
        </w:rPr>
        <w:t xml:space="preserve">Celková </w:t>
      </w:r>
      <w:r w:rsidR="00CA2F54">
        <w:rPr>
          <w:rFonts w:ascii="Segoe UI" w:hAnsi="Segoe UI" w:cs="Segoe UI"/>
          <w:sz w:val="22"/>
          <w:szCs w:val="22"/>
          <w:lang w:val="cs-CZ" w:eastAsia="en-US"/>
        </w:rPr>
        <w:t>čtvrtletní</w:t>
      </w:r>
      <w:r w:rsidR="00CA2F54" w:rsidRPr="009C03BA">
        <w:rPr>
          <w:rFonts w:ascii="Segoe UI" w:hAnsi="Segoe UI" w:cs="Segoe UI"/>
          <w:sz w:val="22"/>
          <w:szCs w:val="22"/>
          <w:lang w:eastAsia="en-US"/>
        </w:rPr>
        <w:t xml:space="preserve"> </w:t>
      </w:r>
      <w:r w:rsidR="0042099D" w:rsidRPr="009C03BA">
        <w:rPr>
          <w:rFonts w:ascii="Segoe UI" w:hAnsi="Segoe UI" w:cs="Segoe UI"/>
          <w:sz w:val="22"/>
          <w:szCs w:val="22"/>
          <w:lang w:eastAsia="en-US"/>
        </w:rPr>
        <w:t>cena</w:t>
      </w:r>
      <w:r w:rsidR="00CA2F54">
        <w:rPr>
          <w:rFonts w:ascii="Segoe UI" w:hAnsi="Segoe UI" w:cs="Segoe UI"/>
          <w:sz w:val="22"/>
          <w:szCs w:val="22"/>
          <w:lang w:val="cs-CZ" w:eastAsia="en-US"/>
        </w:rPr>
        <w:t xml:space="preserve"> (za 3 </w:t>
      </w:r>
      <w:r w:rsidR="0069448E">
        <w:rPr>
          <w:rFonts w:ascii="Segoe UI" w:hAnsi="Segoe UI" w:cs="Segoe UI"/>
          <w:sz w:val="22"/>
          <w:szCs w:val="22"/>
          <w:lang w:val="cs-CZ" w:eastAsia="en-US"/>
        </w:rPr>
        <w:t xml:space="preserve">kalendářní </w:t>
      </w:r>
      <w:r w:rsidR="00CA2F54">
        <w:rPr>
          <w:rFonts w:ascii="Segoe UI" w:hAnsi="Segoe UI" w:cs="Segoe UI"/>
          <w:sz w:val="22"/>
          <w:szCs w:val="22"/>
          <w:lang w:val="cs-CZ" w:eastAsia="en-US"/>
        </w:rPr>
        <w:t>měsíce)</w:t>
      </w:r>
      <w:r w:rsidR="0042099D" w:rsidRPr="009C03BA">
        <w:rPr>
          <w:rFonts w:ascii="Segoe UI" w:hAnsi="Segoe UI" w:cs="Segoe UI"/>
          <w:sz w:val="22"/>
          <w:szCs w:val="22"/>
          <w:lang w:eastAsia="en-US"/>
        </w:rPr>
        <w:t xml:space="preserve"> Služ</w:t>
      </w:r>
      <w:r w:rsidR="004F4F66" w:rsidRPr="009C03BA">
        <w:rPr>
          <w:rFonts w:ascii="Segoe UI" w:hAnsi="Segoe UI" w:cs="Segoe UI"/>
          <w:sz w:val="22"/>
          <w:szCs w:val="22"/>
          <w:lang w:eastAsia="en-US"/>
        </w:rPr>
        <w:t>e</w:t>
      </w:r>
      <w:r w:rsidR="0042099D" w:rsidRPr="009C03BA">
        <w:rPr>
          <w:rFonts w:ascii="Segoe UI" w:hAnsi="Segoe UI" w:cs="Segoe UI"/>
          <w:sz w:val="22"/>
          <w:szCs w:val="22"/>
          <w:lang w:eastAsia="en-US"/>
        </w:rPr>
        <w:t xml:space="preserve">b podpory </w:t>
      </w:r>
      <w:r w:rsidR="00C52332" w:rsidRPr="009C03BA">
        <w:rPr>
          <w:rFonts w:ascii="Segoe UI" w:hAnsi="Segoe UI" w:cs="Segoe UI"/>
          <w:sz w:val="22"/>
          <w:szCs w:val="22"/>
          <w:lang w:eastAsia="en-US"/>
        </w:rPr>
        <w:t xml:space="preserve">provozu </w:t>
      </w:r>
      <w:r w:rsidR="0042099D" w:rsidRPr="009C03BA">
        <w:rPr>
          <w:rFonts w:ascii="Segoe UI" w:hAnsi="Segoe UI" w:cs="Segoe UI"/>
          <w:sz w:val="22"/>
          <w:szCs w:val="22"/>
          <w:lang w:eastAsia="en-US"/>
        </w:rPr>
        <w:t xml:space="preserve">je stanovena ve výši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w:t>
      </w:r>
      <w:r w:rsidR="0042099D" w:rsidRPr="009C03BA">
        <w:rPr>
          <w:rFonts w:ascii="Segoe UI" w:hAnsi="Segoe UI" w:cs="Segoe UI"/>
          <w:sz w:val="22"/>
          <w:szCs w:val="22"/>
          <w:lang w:eastAsia="en-US"/>
        </w:rPr>
        <w:t xml:space="preserve">Kč </w:t>
      </w:r>
      <w:r w:rsidR="000C2A66" w:rsidRPr="009C03BA">
        <w:rPr>
          <w:rFonts w:ascii="Segoe UI" w:hAnsi="Segoe UI" w:cs="Segoe UI"/>
          <w:sz w:val="22"/>
          <w:szCs w:val="22"/>
          <w:lang w:eastAsia="en-US"/>
        </w:rPr>
        <w:t>bez</w:t>
      </w:r>
      <w:r w:rsidR="000C2A66" w:rsidRPr="009C03BA">
        <w:rPr>
          <w:rFonts w:ascii="Segoe UI" w:hAnsi="Segoe UI" w:cs="Segoe UI"/>
          <w:b/>
          <w:sz w:val="22"/>
          <w:szCs w:val="22"/>
        </w:rPr>
        <w:t xml:space="preserve"> </w:t>
      </w:r>
      <w:r w:rsidR="00286B7C" w:rsidRPr="009C03BA">
        <w:rPr>
          <w:rFonts w:ascii="Segoe UI" w:hAnsi="Segoe UI" w:cs="Segoe UI"/>
          <w:sz w:val="22"/>
          <w:szCs w:val="22"/>
          <w:lang w:val="cs-CZ" w:eastAsia="en-US"/>
        </w:rPr>
        <w:t>DPH</w:t>
      </w:r>
      <w:r w:rsidR="00596FF7" w:rsidRPr="009C03BA">
        <w:rPr>
          <w:rFonts w:ascii="Segoe UI" w:hAnsi="Segoe UI" w:cs="Segoe UI"/>
          <w:sz w:val="22"/>
          <w:szCs w:val="22"/>
          <w:lang w:eastAsia="en-US"/>
        </w:rPr>
        <w:t xml:space="preserve"> </w:t>
      </w:r>
      <w:r w:rsidR="0042099D" w:rsidRPr="009C03BA">
        <w:rPr>
          <w:rFonts w:ascii="Segoe UI" w:hAnsi="Segoe UI" w:cs="Segoe UI"/>
          <w:sz w:val="22"/>
          <w:szCs w:val="22"/>
        </w:rPr>
        <w:t xml:space="preserve">za 1 </w:t>
      </w:r>
      <w:r w:rsidR="00CA2F54">
        <w:rPr>
          <w:rFonts w:ascii="Segoe UI" w:hAnsi="Segoe UI" w:cs="Segoe UI"/>
          <w:sz w:val="22"/>
          <w:szCs w:val="22"/>
          <w:lang w:val="cs-CZ"/>
        </w:rPr>
        <w:t>čtvrtletí</w:t>
      </w:r>
      <w:r w:rsidR="00CA2F54" w:rsidRPr="009C03BA">
        <w:rPr>
          <w:rFonts w:ascii="Segoe UI" w:hAnsi="Segoe UI" w:cs="Segoe UI"/>
          <w:sz w:val="22"/>
          <w:szCs w:val="22"/>
        </w:rPr>
        <w:t xml:space="preserve"> </w:t>
      </w:r>
      <w:r w:rsidR="0042099D" w:rsidRPr="009C03BA">
        <w:rPr>
          <w:rFonts w:ascii="Segoe UI" w:hAnsi="Segoe UI" w:cs="Segoe UI"/>
          <w:sz w:val="22"/>
          <w:szCs w:val="22"/>
        </w:rPr>
        <w:t>poskytování Služeb podpory</w:t>
      </w:r>
      <w:r w:rsidR="004F4F66" w:rsidRPr="009C03BA">
        <w:rPr>
          <w:rFonts w:ascii="Segoe UI" w:hAnsi="Segoe UI" w:cs="Segoe UI"/>
          <w:sz w:val="22"/>
          <w:szCs w:val="22"/>
        </w:rPr>
        <w:t xml:space="preserve"> provozu</w:t>
      </w:r>
      <w:r w:rsidR="0042099D" w:rsidRPr="009C03BA">
        <w:rPr>
          <w:rFonts w:ascii="Segoe UI" w:hAnsi="Segoe UI" w:cs="Segoe UI"/>
          <w:sz w:val="22"/>
          <w:szCs w:val="22"/>
        </w:rPr>
        <w:t xml:space="preserve">. S ohledem na sazbu DPH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činí celková </w:t>
      </w:r>
      <w:r w:rsidR="00CA2F54">
        <w:rPr>
          <w:rFonts w:ascii="Segoe UI" w:hAnsi="Segoe UI" w:cs="Segoe UI"/>
          <w:sz w:val="22"/>
          <w:szCs w:val="22"/>
          <w:lang w:val="cs-CZ" w:eastAsia="en-US"/>
        </w:rPr>
        <w:t>roční</w:t>
      </w:r>
      <w:r w:rsidR="00CA2F54" w:rsidRPr="009C03BA">
        <w:rPr>
          <w:rFonts w:ascii="Segoe UI" w:hAnsi="Segoe UI" w:cs="Segoe UI"/>
          <w:sz w:val="22"/>
          <w:szCs w:val="22"/>
          <w:lang w:eastAsia="en-US"/>
        </w:rPr>
        <w:t xml:space="preserve"> </w:t>
      </w:r>
      <w:r w:rsidR="0042099D" w:rsidRPr="009C03BA">
        <w:rPr>
          <w:rFonts w:ascii="Segoe UI" w:hAnsi="Segoe UI" w:cs="Segoe UI"/>
          <w:sz w:val="22"/>
          <w:szCs w:val="22"/>
          <w:lang w:eastAsia="en-US"/>
        </w:rPr>
        <w:t xml:space="preserve">cena Služeb podpory </w:t>
      </w:r>
      <w:r w:rsidR="004F4F66" w:rsidRPr="009C03BA">
        <w:rPr>
          <w:rFonts w:ascii="Segoe UI" w:hAnsi="Segoe UI" w:cs="Segoe UI"/>
          <w:sz w:val="22"/>
          <w:szCs w:val="22"/>
          <w:lang w:eastAsia="en-US"/>
        </w:rPr>
        <w:t xml:space="preserve">provozu </w:t>
      </w:r>
      <w:r w:rsidR="0042099D" w:rsidRPr="009C03BA">
        <w:rPr>
          <w:rFonts w:ascii="Segoe UI" w:hAnsi="Segoe UI" w:cs="Segoe UI"/>
          <w:sz w:val="22"/>
          <w:szCs w:val="22"/>
        </w:rPr>
        <w:t xml:space="preserve">včetně DPH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Kč za 1 </w:t>
      </w:r>
      <w:r w:rsidR="00CA2F54">
        <w:rPr>
          <w:rFonts w:ascii="Segoe UI" w:hAnsi="Segoe UI" w:cs="Segoe UI"/>
          <w:sz w:val="22"/>
          <w:szCs w:val="22"/>
          <w:lang w:val="cs-CZ"/>
        </w:rPr>
        <w:t xml:space="preserve">čtvrtletí </w:t>
      </w:r>
      <w:r w:rsidR="0042099D" w:rsidRPr="009C03BA">
        <w:rPr>
          <w:rFonts w:ascii="Segoe UI" w:hAnsi="Segoe UI" w:cs="Segoe UI"/>
          <w:sz w:val="22"/>
          <w:szCs w:val="22"/>
        </w:rPr>
        <w:t>poskytování Služeb podpory</w:t>
      </w:r>
      <w:r w:rsidR="0002553A" w:rsidRPr="009C03BA">
        <w:rPr>
          <w:rFonts w:ascii="Segoe UI" w:hAnsi="Segoe UI" w:cs="Segoe UI"/>
          <w:sz w:val="22"/>
          <w:szCs w:val="22"/>
        </w:rPr>
        <w:t xml:space="preserve"> provozu</w:t>
      </w:r>
      <w:r w:rsidR="0042099D" w:rsidRPr="009C03BA">
        <w:rPr>
          <w:rFonts w:ascii="Segoe UI" w:hAnsi="Segoe UI" w:cs="Segoe UI"/>
          <w:sz w:val="22"/>
          <w:szCs w:val="22"/>
        </w:rPr>
        <w:t xml:space="preserve">, z toho DPH představuje částku </w:t>
      </w:r>
      <w:r w:rsidR="008D7B1C" w:rsidRPr="009C03BA">
        <w:rPr>
          <w:rFonts w:ascii="Segoe UI" w:hAnsi="Segoe UI" w:cs="Segoe UI"/>
          <w:sz w:val="22"/>
          <w:szCs w:val="22"/>
          <w:highlight w:val="yellow"/>
        </w:rPr>
        <w:t>[DOPLNÍ ÚČASTNÍK]</w:t>
      </w:r>
      <w:r w:rsidR="0042099D" w:rsidRPr="009C03BA">
        <w:rPr>
          <w:rFonts w:ascii="Segoe UI" w:hAnsi="Segoe UI" w:cs="Segoe UI"/>
          <w:sz w:val="22"/>
          <w:szCs w:val="22"/>
        </w:rPr>
        <w:t xml:space="preserve">,- Kč. Tato cena je pevná a úplná, tj. zahrnuje veškerá plnění dle Smlouvy v rámci </w:t>
      </w:r>
      <w:r w:rsidR="0042099D" w:rsidRPr="009C03BA">
        <w:rPr>
          <w:rFonts w:ascii="Segoe UI" w:hAnsi="Segoe UI" w:cs="Segoe UI"/>
          <w:sz w:val="22"/>
          <w:szCs w:val="22"/>
          <w:lang w:eastAsia="en-US"/>
        </w:rPr>
        <w:t>poskytování Služeb podpory</w:t>
      </w:r>
      <w:r w:rsidR="004F4F66" w:rsidRPr="009C03BA">
        <w:rPr>
          <w:rFonts w:ascii="Segoe UI" w:hAnsi="Segoe UI" w:cs="Segoe UI"/>
          <w:sz w:val="22"/>
          <w:szCs w:val="22"/>
          <w:lang w:eastAsia="en-US"/>
        </w:rPr>
        <w:t xml:space="preserve"> provozu</w:t>
      </w:r>
      <w:r w:rsidR="0042099D" w:rsidRPr="009C03BA">
        <w:rPr>
          <w:rFonts w:ascii="Segoe UI" w:hAnsi="Segoe UI" w:cs="Segoe UI"/>
          <w:sz w:val="22"/>
          <w:szCs w:val="22"/>
          <w:lang w:eastAsia="en-US"/>
        </w:rPr>
        <w:t xml:space="preserve"> za </w:t>
      </w:r>
      <w:r w:rsidR="00CA2F54">
        <w:rPr>
          <w:rFonts w:ascii="Segoe UI" w:hAnsi="Segoe UI" w:cs="Segoe UI"/>
          <w:sz w:val="22"/>
          <w:szCs w:val="22"/>
          <w:lang w:val="cs-CZ" w:eastAsia="en-US"/>
        </w:rPr>
        <w:t>3</w:t>
      </w:r>
      <w:r w:rsidR="0069448E">
        <w:rPr>
          <w:rFonts w:ascii="Segoe UI" w:hAnsi="Segoe UI" w:cs="Segoe UI"/>
          <w:sz w:val="22"/>
          <w:szCs w:val="22"/>
          <w:lang w:val="cs-CZ" w:eastAsia="en-US"/>
        </w:rPr>
        <w:t xml:space="preserve"> kalendářní</w:t>
      </w:r>
      <w:r w:rsidR="00CA2F54" w:rsidRPr="009C03BA">
        <w:rPr>
          <w:rFonts w:ascii="Segoe UI" w:hAnsi="Segoe UI" w:cs="Segoe UI"/>
          <w:sz w:val="22"/>
          <w:szCs w:val="22"/>
          <w:lang w:eastAsia="en-US"/>
        </w:rPr>
        <w:t xml:space="preserve"> </w:t>
      </w:r>
      <w:r w:rsidR="0042099D" w:rsidRPr="009C03BA">
        <w:rPr>
          <w:rFonts w:ascii="Segoe UI" w:hAnsi="Segoe UI" w:cs="Segoe UI"/>
          <w:sz w:val="22"/>
          <w:szCs w:val="22"/>
          <w:lang w:eastAsia="en-US"/>
        </w:rPr>
        <w:t>měsíc</w:t>
      </w:r>
      <w:r w:rsidR="00CA2F54">
        <w:rPr>
          <w:rFonts w:ascii="Segoe UI" w:hAnsi="Segoe UI" w:cs="Segoe UI"/>
          <w:sz w:val="22"/>
          <w:szCs w:val="22"/>
          <w:lang w:val="cs-CZ" w:eastAsia="en-US"/>
        </w:rPr>
        <w:t>e</w:t>
      </w:r>
      <w:r w:rsidR="0042099D" w:rsidRPr="009C03BA">
        <w:rPr>
          <w:rFonts w:ascii="Segoe UI" w:hAnsi="Segoe UI" w:cs="Segoe UI"/>
          <w:sz w:val="22"/>
          <w:szCs w:val="22"/>
          <w:lang w:eastAsia="en-US"/>
        </w:rPr>
        <w:t>.</w:t>
      </w:r>
      <w:r w:rsidR="00CA2F54">
        <w:rPr>
          <w:rFonts w:ascii="Segoe UI" w:hAnsi="Segoe UI" w:cs="Segoe UI"/>
          <w:sz w:val="22"/>
          <w:szCs w:val="22"/>
          <w:lang w:val="cs-CZ" w:eastAsia="en-US"/>
        </w:rPr>
        <w:t xml:space="preserve"> </w:t>
      </w:r>
    </w:p>
    <w:p w14:paraId="428A6F39" w14:textId="77777777" w:rsidR="00CA2F54" w:rsidRPr="009C03BA" w:rsidRDefault="0015279C" w:rsidP="003C0E81">
      <w:pPr>
        <w:pStyle w:val="RLTextlnkuslovan"/>
        <w:numPr>
          <w:ilvl w:val="3"/>
          <w:numId w:val="1"/>
        </w:numPr>
        <w:spacing w:before="120" w:line="276" w:lineRule="auto"/>
        <w:rPr>
          <w:rFonts w:ascii="Segoe UI" w:hAnsi="Segoe UI" w:cs="Segoe UI"/>
          <w:sz w:val="22"/>
          <w:szCs w:val="22"/>
        </w:rPr>
      </w:pPr>
      <w:r w:rsidRPr="009C03BA">
        <w:rPr>
          <w:rFonts w:ascii="Segoe UI" w:hAnsi="Segoe UI" w:cs="Segoe UI"/>
          <w:sz w:val="22"/>
          <w:szCs w:val="22"/>
          <w:lang w:eastAsia="en-US"/>
        </w:rPr>
        <w:t>Podrobný rozpis ceny Služeb podpory provozu je uveden v</w:t>
      </w:r>
      <w:r w:rsidR="009222E1" w:rsidRPr="009C03BA">
        <w:rPr>
          <w:rFonts w:ascii="Segoe UI" w:hAnsi="Segoe UI" w:cs="Segoe UI"/>
          <w:sz w:val="22"/>
          <w:szCs w:val="22"/>
          <w:lang w:eastAsia="en-US"/>
        </w:rPr>
        <w:t> </w:t>
      </w:r>
      <w:r w:rsidR="0074736D" w:rsidRPr="009C03BA">
        <w:rPr>
          <w:rFonts w:ascii="Segoe UI" w:hAnsi="Segoe UI" w:cs="Segoe UI"/>
          <w:sz w:val="22"/>
          <w:szCs w:val="22"/>
        </w:rPr>
        <w:t xml:space="preserve">Příloze č. </w:t>
      </w:r>
      <w:r w:rsidR="0069448E">
        <w:rPr>
          <w:rFonts w:ascii="Segoe UI" w:hAnsi="Segoe UI" w:cs="Segoe UI"/>
          <w:sz w:val="22"/>
          <w:szCs w:val="22"/>
          <w:lang w:val="cs-CZ"/>
        </w:rPr>
        <w:t>8</w:t>
      </w:r>
      <w:r w:rsidR="009222E1" w:rsidRPr="009C03BA">
        <w:rPr>
          <w:rFonts w:ascii="Segoe UI" w:hAnsi="Segoe UI" w:cs="Segoe UI"/>
          <w:sz w:val="22"/>
          <w:szCs w:val="22"/>
          <w:lang w:eastAsia="en-US"/>
        </w:rPr>
        <w:t xml:space="preserve"> </w:t>
      </w:r>
      <w:r w:rsidR="009C03BA">
        <w:rPr>
          <w:rFonts w:ascii="Segoe UI" w:hAnsi="Segoe UI" w:cs="Segoe UI"/>
          <w:sz w:val="22"/>
          <w:szCs w:val="22"/>
          <w:lang w:val="cs-CZ" w:eastAsia="en-US"/>
        </w:rPr>
        <w:t xml:space="preserve">této </w:t>
      </w:r>
      <w:r w:rsidR="009222E1" w:rsidRPr="009C03BA">
        <w:rPr>
          <w:rFonts w:ascii="Segoe UI" w:hAnsi="Segoe UI" w:cs="Segoe UI"/>
          <w:sz w:val="22"/>
          <w:szCs w:val="22"/>
          <w:lang w:eastAsia="en-US"/>
        </w:rPr>
        <w:t>Smlouvy</w:t>
      </w:r>
      <w:r w:rsidRPr="009C03BA">
        <w:rPr>
          <w:rFonts w:ascii="Segoe UI" w:hAnsi="Segoe UI" w:cs="Segoe UI"/>
          <w:sz w:val="22"/>
          <w:szCs w:val="22"/>
          <w:lang w:eastAsia="en-US"/>
        </w:rPr>
        <w:t xml:space="preserve">. </w:t>
      </w:r>
    </w:p>
    <w:p w14:paraId="53D9C3FC" w14:textId="77777777" w:rsidR="00151327" w:rsidRPr="009C03BA" w:rsidRDefault="00151327"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 xml:space="preserve">Cena Služeb podpory provozu bude zaplacena vždy po skončení </w:t>
      </w:r>
      <w:r w:rsidR="00CA2F54">
        <w:rPr>
          <w:rFonts w:ascii="Segoe UI" w:hAnsi="Segoe UI" w:cs="Segoe UI"/>
          <w:sz w:val="22"/>
          <w:szCs w:val="22"/>
          <w:lang w:val="cs-CZ" w:eastAsia="en-US"/>
        </w:rPr>
        <w:t xml:space="preserve">3 </w:t>
      </w:r>
      <w:r w:rsidR="00CA2F54" w:rsidRPr="009C03BA">
        <w:rPr>
          <w:rFonts w:ascii="Segoe UI" w:hAnsi="Segoe UI" w:cs="Segoe UI"/>
          <w:sz w:val="22"/>
          <w:szCs w:val="22"/>
          <w:lang w:eastAsia="en-US"/>
        </w:rPr>
        <w:t>kalendářní</w:t>
      </w:r>
      <w:r w:rsidR="00CA2F54">
        <w:rPr>
          <w:rFonts w:ascii="Segoe UI" w:hAnsi="Segoe UI" w:cs="Segoe UI"/>
          <w:sz w:val="22"/>
          <w:szCs w:val="22"/>
          <w:lang w:val="cs-CZ" w:eastAsia="en-US"/>
        </w:rPr>
        <w:t>ch</w:t>
      </w:r>
      <w:r w:rsidR="00CA2F54" w:rsidRPr="009C03BA">
        <w:rPr>
          <w:rFonts w:ascii="Segoe UI" w:hAnsi="Segoe UI" w:cs="Segoe UI"/>
          <w:sz w:val="22"/>
          <w:szCs w:val="22"/>
          <w:lang w:eastAsia="en-US"/>
        </w:rPr>
        <w:t xml:space="preserve"> měsíc</w:t>
      </w:r>
      <w:r w:rsidR="00CA2F54">
        <w:rPr>
          <w:rFonts w:ascii="Segoe UI" w:hAnsi="Segoe UI" w:cs="Segoe UI"/>
          <w:sz w:val="22"/>
          <w:szCs w:val="22"/>
          <w:lang w:val="cs-CZ" w:eastAsia="en-US"/>
        </w:rPr>
        <w:t>ů</w:t>
      </w:r>
      <w:r w:rsidRPr="009C03BA">
        <w:rPr>
          <w:rFonts w:ascii="Segoe UI" w:hAnsi="Segoe UI" w:cs="Segoe UI"/>
          <w:sz w:val="22"/>
          <w:szCs w:val="22"/>
          <w:lang w:eastAsia="en-US"/>
        </w:rPr>
        <w:t xml:space="preserve">, ve kterém byly Služby podpory provozu </w:t>
      </w:r>
      <w:r w:rsidRPr="009C03BA">
        <w:rPr>
          <w:rFonts w:ascii="Segoe UI" w:hAnsi="Segoe UI" w:cs="Segoe UI"/>
          <w:sz w:val="22"/>
          <w:szCs w:val="22"/>
          <w:lang w:eastAsia="en-US"/>
        </w:rPr>
        <w:lastRenderedPageBreak/>
        <w:t>poskytovány, a to na základě faktury vystavené Poskytovatelem. Poskytovatel se zavazuje fakturu vystavit nejpozději do 5 pracovních dnů po schválení příslušné</w:t>
      </w:r>
      <w:r w:rsidR="00D56811" w:rsidRPr="009C03BA">
        <w:rPr>
          <w:rFonts w:ascii="Segoe UI" w:hAnsi="Segoe UI" w:cs="Segoe UI"/>
          <w:sz w:val="22"/>
          <w:szCs w:val="22"/>
          <w:lang w:eastAsia="en-US"/>
        </w:rPr>
        <w:t xml:space="preserve"> Zprávy</w:t>
      </w:r>
      <w:r w:rsidRPr="009C03BA">
        <w:rPr>
          <w:rFonts w:ascii="Segoe UI" w:hAnsi="Segoe UI" w:cs="Segoe UI"/>
          <w:sz w:val="22"/>
          <w:szCs w:val="22"/>
          <w:lang w:eastAsia="en-US"/>
        </w:rPr>
        <w:t xml:space="preserve">. Přílohou faktury musí být kopie schválené </w:t>
      </w:r>
      <w:r w:rsidR="00D56811" w:rsidRPr="009C03BA">
        <w:rPr>
          <w:rFonts w:ascii="Segoe UI" w:hAnsi="Segoe UI" w:cs="Segoe UI"/>
          <w:sz w:val="22"/>
          <w:szCs w:val="22"/>
          <w:lang w:eastAsia="en-US"/>
        </w:rPr>
        <w:t>Zprávy</w:t>
      </w:r>
      <w:r w:rsidRPr="009C03BA">
        <w:rPr>
          <w:rFonts w:ascii="Segoe UI" w:hAnsi="Segoe UI" w:cs="Segoe UI"/>
          <w:sz w:val="22"/>
          <w:szCs w:val="22"/>
          <w:lang w:eastAsia="en-US"/>
        </w:rPr>
        <w:t xml:space="preserve">. V případě, že Služby podpory provozu nebyly poskytovány po </w:t>
      </w:r>
      <w:r w:rsidR="00CA2F54" w:rsidRPr="009C03BA">
        <w:rPr>
          <w:rFonts w:ascii="Segoe UI" w:hAnsi="Segoe UI" w:cs="Segoe UI"/>
          <w:sz w:val="22"/>
          <w:szCs w:val="22"/>
          <w:lang w:eastAsia="en-US"/>
        </w:rPr>
        <w:t>cel</w:t>
      </w:r>
      <w:r w:rsidR="00CA2F54">
        <w:rPr>
          <w:rFonts w:ascii="Segoe UI" w:hAnsi="Segoe UI" w:cs="Segoe UI"/>
          <w:sz w:val="22"/>
          <w:szCs w:val="22"/>
          <w:lang w:val="cs-CZ" w:eastAsia="en-US"/>
        </w:rPr>
        <w:t>é</w:t>
      </w:r>
      <w:r w:rsidR="00CA2F54" w:rsidRPr="009C03BA">
        <w:rPr>
          <w:rFonts w:ascii="Segoe UI" w:hAnsi="Segoe UI" w:cs="Segoe UI"/>
          <w:sz w:val="22"/>
          <w:szCs w:val="22"/>
          <w:lang w:eastAsia="en-US"/>
        </w:rPr>
        <w:t xml:space="preserve"> </w:t>
      </w:r>
      <w:r w:rsidR="00CA2F54">
        <w:rPr>
          <w:rFonts w:ascii="Segoe UI" w:hAnsi="Segoe UI" w:cs="Segoe UI"/>
          <w:sz w:val="22"/>
          <w:szCs w:val="22"/>
          <w:lang w:val="cs-CZ" w:eastAsia="en-US"/>
        </w:rPr>
        <w:t xml:space="preserve">3 </w:t>
      </w:r>
      <w:r w:rsidRPr="009C03BA">
        <w:rPr>
          <w:rFonts w:ascii="Segoe UI" w:hAnsi="Segoe UI" w:cs="Segoe UI"/>
          <w:sz w:val="22"/>
          <w:szCs w:val="22"/>
          <w:lang w:eastAsia="en-US"/>
        </w:rPr>
        <w:t>kalendářní měsíc</w:t>
      </w:r>
      <w:r w:rsidR="00CA2F54">
        <w:rPr>
          <w:rFonts w:ascii="Segoe UI" w:hAnsi="Segoe UI" w:cs="Segoe UI"/>
          <w:sz w:val="22"/>
          <w:szCs w:val="22"/>
          <w:lang w:val="cs-CZ" w:eastAsia="en-US"/>
        </w:rPr>
        <w:t>e</w:t>
      </w:r>
      <w:r w:rsidRPr="009C03BA">
        <w:rPr>
          <w:rFonts w:ascii="Segoe UI" w:hAnsi="Segoe UI" w:cs="Segoe UI"/>
          <w:sz w:val="22"/>
          <w:szCs w:val="22"/>
          <w:lang w:eastAsia="en-US"/>
        </w:rPr>
        <w:t xml:space="preserve"> (např. z důvodu jejich zahájení uprostřed měsíce apod.), náleží Poskytovateli alikvotní část ceny Služeb podpory provozu. Obdobně se může cena Služeb podpory provozu přiměřeně snížit, pokud dle příslušné </w:t>
      </w:r>
      <w:r w:rsidR="00D56811" w:rsidRPr="009C03BA">
        <w:rPr>
          <w:rFonts w:ascii="Segoe UI" w:hAnsi="Segoe UI" w:cs="Segoe UI"/>
          <w:sz w:val="22"/>
          <w:szCs w:val="22"/>
          <w:lang w:eastAsia="en-US"/>
        </w:rPr>
        <w:t>Zprávy</w:t>
      </w:r>
      <w:r w:rsidRPr="009C03BA">
        <w:rPr>
          <w:rFonts w:ascii="Segoe UI" w:hAnsi="Segoe UI" w:cs="Segoe UI"/>
          <w:sz w:val="22"/>
          <w:szCs w:val="22"/>
          <w:lang w:eastAsia="en-US"/>
        </w:rPr>
        <w:t xml:space="preserve"> bude zřejmé, že Služby podpory provozu nebyly poskytovány v celé dohodnuté šíři a</w:t>
      </w:r>
      <w:r w:rsidR="002621CB">
        <w:rPr>
          <w:rFonts w:ascii="Segoe UI" w:hAnsi="Segoe UI" w:cs="Segoe UI"/>
          <w:sz w:val="22"/>
          <w:szCs w:val="22"/>
          <w:lang w:val="cs-CZ" w:eastAsia="en-US"/>
        </w:rPr>
        <w:t> </w:t>
      </w:r>
      <w:r w:rsidRPr="009C03BA">
        <w:rPr>
          <w:rFonts w:ascii="Segoe UI" w:hAnsi="Segoe UI" w:cs="Segoe UI"/>
          <w:sz w:val="22"/>
          <w:szCs w:val="22"/>
          <w:lang w:eastAsia="en-US"/>
        </w:rPr>
        <w:t>rozsahu.</w:t>
      </w:r>
    </w:p>
    <w:p w14:paraId="64407210" w14:textId="77777777" w:rsidR="00754F4B" w:rsidRPr="00754F4B" w:rsidRDefault="00754F4B" w:rsidP="003C0E81">
      <w:pPr>
        <w:pStyle w:val="RLTextlnkuslovan"/>
        <w:spacing w:before="120" w:line="276" w:lineRule="auto"/>
        <w:rPr>
          <w:rFonts w:ascii="Segoe UI" w:hAnsi="Segoe UI" w:cs="Segoe UI"/>
          <w:sz w:val="22"/>
          <w:szCs w:val="22"/>
        </w:rPr>
      </w:pPr>
      <w:r w:rsidRPr="00754F4B">
        <w:rPr>
          <w:rFonts w:ascii="Segoe UI" w:hAnsi="Segoe UI" w:cs="Segoe UI"/>
          <w:sz w:val="22"/>
          <w:szCs w:val="22"/>
        </w:rPr>
        <w:t xml:space="preserve">Ceny uvedené v tomto článku Smlouvy jsou uvedeny jako maximální, nejvýše přípustné, nepřekročitelné a zahrnující veškeré náklady </w:t>
      </w:r>
      <w:r w:rsidRPr="00754F4B">
        <w:rPr>
          <w:rFonts w:ascii="Segoe UI" w:hAnsi="Segoe UI" w:cs="Segoe UI"/>
          <w:sz w:val="22"/>
          <w:szCs w:val="22"/>
          <w:lang w:val="cs-CZ"/>
        </w:rPr>
        <w:t>Poskytovatele</w:t>
      </w:r>
      <w:r w:rsidRPr="00754F4B">
        <w:rPr>
          <w:rFonts w:ascii="Segoe UI" w:hAnsi="Segoe UI" w:cs="Segoe UI"/>
          <w:sz w:val="22"/>
          <w:szCs w:val="22"/>
        </w:rPr>
        <w:t xml:space="preserve"> nutné k řádnému splnění předmětu Smlouvy (např. správní a místní poplatky, vedlejší náklady, náklady spojené s dopravou do místa plnění, náklady na seznámení se s obsluhou, včetně nákladů souvisejících apod.). Zhotovitel nese veškeré náklady nutně nebo účelně vynaložené při plnění závazku ze Smlouvy včetně správních poplatků.</w:t>
      </w:r>
    </w:p>
    <w:p w14:paraId="1764AFA6" w14:textId="77777777" w:rsidR="00754F4B" w:rsidRPr="00754F4B" w:rsidRDefault="00754F4B" w:rsidP="003C0E81">
      <w:pPr>
        <w:pStyle w:val="RLTextlnkuslovan"/>
        <w:spacing w:before="120" w:line="276" w:lineRule="auto"/>
        <w:rPr>
          <w:rFonts w:ascii="Segoe UI" w:hAnsi="Segoe UI" w:cs="Segoe UI"/>
          <w:sz w:val="22"/>
          <w:szCs w:val="22"/>
        </w:rPr>
      </w:pPr>
      <w:r w:rsidRPr="00754F4B">
        <w:rPr>
          <w:rFonts w:ascii="Segoe UI" w:hAnsi="Segoe UI" w:cs="Segoe UI"/>
          <w:sz w:val="22"/>
          <w:szCs w:val="22"/>
        </w:rPr>
        <w:t>Smluvní strany se dohodly, že pokud dojde v průběhu plnění Smlouvy ke změně zákonné sazby DPH stanovené pro plnění předmětu Smlouvy, bude tato sazba promítnuta do všech cen uvedených ve Smlouvě s DPH a </w:t>
      </w:r>
      <w:r w:rsidRPr="00754F4B">
        <w:rPr>
          <w:rFonts w:ascii="Segoe UI" w:hAnsi="Segoe UI" w:cs="Segoe UI"/>
          <w:sz w:val="22"/>
          <w:szCs w:val="22"/>
          <w:lang w:val="cs-CZ"/>
        </w:rPr>
        <w:t>Poskytovatel</w:t>
      </w:r>
      <w:r w:rsidRPr="00754F4B">
        <w:rPr>
          <w:rFonts w:ascii="Segoe UI" w:hAnsi="Segoe UI" w:cs="Segoe UI"/>
          <w:sz w:val="22"/>
          <w:szCs w:val="22"/>
        </w:rPr>
        <w:t xml:space="preserve"> je od okamžiku nabytí účinnosti změny zákonné sazby DPH povinen účtovat platnou sazbu DPH. O této skutečnosti není nutné uzavírat dodatek ke Smlouvě.</w:t>
      </w:r>
    </w:p>
    <w:p w14:paraId="0CB332FF" w14:textId="77777777" w:rsidR="0001136B" w:rsidRPr="009C03BA" w:rsidRDefault="0001136B" w:rsidP="003C0E81">
      <w:pPr>
        <w:pStyle w:val="RLTextlnkuslovan"/>
        <w:spacing w:before="120" w:line="276" w:lineRule="auto"/>
        <w:rPr>
          <w:rFonts w:ascii="Segoe UI" w:hAnsi="Segoe UI" w:cs="Segoe UI"/>
          <w:sz w:val="22"/>
          <w:szCs w:val="22"/>
        </w:rPr>
      </w:pPr>
      <w:r w:rsidRPr="009C03BA">
        <w:rPr>
          <w:rFonts w:ascii="Segoe UI" w:hAnsi="Segoe UI" w:cs="Segoe UI"/>
          <w:sz w:val="22"/>
          <w:szCs w:val="22"/>
        </w:rPr>
        <w:t>Platební podmínky</w:t>
      </w:r>
    </w:p>
    <w:p w14:paraId="51B8233F" w14:textId="77777777" w:rsidR="00A25677" w:rsidRPr="002621CB"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 xml:space="preserve">Splatnost jednotlivých plateb </w:t>
      </w:r>
      <w:r w:rsidR="00A82933" w:rsidRPr="009C03BA">
        <w:rPr>
          <w:rFonts w:ascii="Segoe UI" w:hAnsi="Segoe UI" w:cs="Segoe UI"/>
          <w:sz w:val="22"/>
          <w:szCs w:val="22"/>
          <w:lang w:eastAsia="en-US"/>
        </w:rPr>
        <w:t xml:space="preserve">dle této Smlouvy </w:t>
      </w:r>
      <w:r w:rsidRPr="009C03BA">
        <w:rPr>
          <w:rFonts w:ascii="Segoe UI" w:hAnsi="Segoe UI" w:cs="Segoe UI"/>
          <w:sz w:val="22"/>
          <w:szCs w:val="22"/>
          <w:lang w:eastAsia="en-US"/>
        </w:rPr>
        <w:t xml:space="preserve">je stanovena na </w:t>
      </w:r>
      <w:r w:rsidR="00280654" w:rsidRPr="009C03BA">
        <w:rPr>
          <w:rFonts w:ascii="Segoe UI" w:hAnsi="Segoe UI" w:cs="Segoe UI"/>
          <w:sz w:val="22"/>
          <w:szCs w:val="22"/>
          <w:lang w:eastAsia="en-US"/>
        </w:rPr>
        <w:t>30</w:t>
      </w:r>
      <w:r w:rsidR="00D01B1B" w:rsidRPr="009C03BA">
        <w:rPr>
          <w:rFonts w:ascii="Segoe UI" w:hAnsi="Segoe UI" w:cs="Segoe UI"/>
          <w:sz w:val="22"/>
          <w:szCs w:val="22"/>
          <w:lang w:eastAsia="en-US"/>
        </w:rPr>
        <w:t xml:space="preserve"> </w:t>
      </w:r>
      <w:r w:rsidRPr="009C03BA">
        <w:rPr>
          <w:rFonts w:ascii="Segoe UI" w:hAnsi="Segoe UI" w:cs="Segoe UI"/>
          <w:sz w:val="22"/>
          <w:szCs w:val="22"/>
          <w:lang w:eastAsia="en-US"/>
        </w:rPr>
        <w:t xml:space="preserve">dní od doručení faktury Objednateli. </w:t>
      </w:r>
      <w:r w:rsidR="00902894" w:rsidRPr="009C03BA">
        <w:rPr>
          <w:rFonts w:ascii="Segoe UI" w:hAnsi="Segoe UI" w:cs="Segoe UI"/>
          <w:sz w:val="22"/>
          <w:szCs w:val="22"/>
          <w:lang w:eastAsia="en-US"/>
        </w:rPr>
        <w:t>Poskytovatel</w:t>
      </w:r>
      <w:r w:rsidRPr="009C03BA">
        <w:rPr>
          <w:rFonts w:ascii="Segoe UI" w:hAnsi="Segoe UI" w:cs="Segoe UI"/>
          <w:sz w:val="22"/>
          <w:szCs w:val="22"/>
          <w:lang w:eastAsia="en-US"/>
        </w:rPr>
        <w:t xml:space="preserve"> odešle </w:t>
      </w:r>
      <w:r w:rsidR="00F729E1" w:rsidRPr="009C03BA">
        <w:rPr>
          <w:rFonts w:ascii="Segoe UI" w:hAnsi="Segoe UI" w:cs="Segoe UI"/>
          <w:sz w:val="22"/>
          <w:szCs w:val="22"/>
          <w:lang w:eastAsia="en-US"/>
        </w:rPr>
        <w:t>fakturu</w:t>
      </w:r>
      <w:r w:rsidRPr="009C03BA">
        <w:rPr>
          <w:rFonts w:ascii="Segoe UI" w:hAnsi="Segoe UI" w:cs="Segoe UI"/>
          <w:sz w:val="22"/>
          <w:szCs w:val="22"/>
          <w:lang w:eastAsia="en-US"/>
        </w:rPr>
        <w:t xml:space="preserve"> </w:t>
      </w:r>
      <w:r w:rsidRPr="002621CB">
        <w:rPr>
          <w:rFonts w:ascii="Segoe UI" w:hAnsi="Segoe UI" w:cs="Segoe UI"/>
          <w:sz w:val="22"/>
          <w:szCs w:val="22"/>
          <w:lang w:eastAsia="en-US"/>
        </w:rPr>
        <w:t xml:space="preserve">Objednateli nejpozději následující pracovní den po vystavení </w:t>
      </w:r>
      <w:r w:rsidR="00D02DDD" w:rsidRPr="002621CB">
        <w:rPr>
          <w:rFonts w:ascii="Segoe UI" w:hAnsi="Segoe UI" w:cs="Segoe UI"/>
          <w:sz w:val="22"/>
          <w:szCs w:val="22"/>
          <w:lang w:eastAsia="en-US"/>
        </w:rPr>
        <w:t>faktury</w:t>
      </w:r>
      <w:r w:rsidRPr="002621CB">
        <w:rPr>
          <w:rFonts w:ascii="Segoe UI" w:hAnsi="Segoe UI" w:cs="Segoe UI"/>
          <w:sz w:val="22"/>
          <w:szCs w:val="22"/>
          <w:lang w:eastAsia="en-US"/>
        </w:rPr>
        <w:t>.</w:t>
      </w:r>
      <w:r w:rsidR="004B527C" w:rsidRPr="002621CB">
        <w:rPr>
          <w:rFonts w:ascii="Segoe UI" w:hAnsi="Segoe UI" w:cs="Segoe UI"/>
          <w:sz w:val="22"/>
          <w:szCs w:val="22"/>
          <w:lang w:eastAsia="en-US"/>
        </w:rPr>
        <w:t xml:space="preserve"> </w:t>
      </w:r>
    </w:p>
    <w:p w14:paraId="202D1416" w14:textId="77777777" w:rsidR="005E6174" w:rsidRPr="002621CB" w:rsidRDefault="005E6174" w:rsidP="003C0E81">
      <w:pPr>
        <w:pStyle w:val="RLTextlnkuslovan"/>
        <w:numPr>
          <w:ilvl w:val="2"/>
          <w:numId w:val="1"/>
        </w:numPr>
        <w:spacing w:before="120" w:line="276" w:lineRule="auto"/>
        <w:rPr>
          <w:rFonts w:ascii="Segoe UI" w:hAnsi="Segoe UI" w:cs="Segoe UI"/>
          <w:sz w:val="22"/>
          <w:szCs w:val="22"/>
          <w:lang w:eastAsia="en-US"/>
        </w:rPr>
      </w:pPr>
      <w:r w:rsidRPr="002621CB">
        <w:rPr>
          <w:rFonts w:ascii="Segoe UI" w:hAnsi="Segoe UI" w:cs="Segoe UI"/>
          <w:sz w:val="22"/>
          <w:szCs w:val="22"/>
          <w:lang w:eastAsia="en-US"/>
        </w:rPr>
        <w:t>Všechny faktury musí splňovat všechny náležitosti daňového dokladu požadované zákonem č. </w:t>
      </w:r>
      <w:r w:rsidR="00B75F8D" w:rsidRPr="002621CB">
        <w:rPr>
          <w:rFonts w:ascii="Segoe UI" w:hAnsi="Segoe UI" w:cs="Segoe UI"/>
          <w:sz w:val="22"/>
          <w:szCs w:val="22"/>
          <w:lang w:eastAsia="en-US"/>
        </w:rPr>
        <w:t>235/2004 Sb.,</w:t>
      </w:r>
      <w:r w:rsidR="00B75F8D" w:rsidRPr="002621CB">
        <w:rPr>
          <w:rFonts w:ascii="Segoe UI" w:hAnsi="Segoe UI" w:cs="Segoe UI"/>
          <w:sz w:val="22"/>
          <w:szCs w:val="22"/>
          <w:lang w:val="cs-CZ" w:eastAsia="en-US"/>
        </w:rPr>
        <w:t xml:space="preserve"> o dani z přidané hodnoty,</w:t>
      </w:r>
      <w:r w:rsidR="00B75F8D" w:rsidRPr="002621CB">
        <w:rPr>
          <w:rFonts w:ascii="Segoe UI" w:hAnsi="Segoe UI" w:cs="Segoe UI"/>
          <w:sz w:val="22"/>
          <w:szCs w:val="22"/>
          <w:lang w:eastAsia="en-US"/>
        </w:rPr>
        <w:t xml:space="preserve"> ve znění pozdějších předpisů</w:t>
      </w:r>
      <w:r w:rsidR="00B75F8D" w:rsidRPr="002621CB">
        <w:rPr>
          <w:rFonts w:ascii="Segoe UI" w:hAnsi="Segoe UI" w:cs="Segoe UI"/>
          <w:sz w:val="22"/>
          <w:szCs w:val="22"/>
          <w:lang w:val="cs-CZ" w:eastAsia="en-US"/>
        </w:rPr>
        <w:t xml:space="preserve"> (dále jen „</w:t>
      </w:r>
      <w:r w:rsidR="00B75F8D" w:rsidRPr="002621CB">
        <w:rPr>
          <w:rFonts w:ascii="Segoe UI" w:hAnsi="Segoe UI" w:cs="Segoe UI"/>
          <w:b/>
          <w:sz w:val="22"/>
          <w:szCs w:val="22"/>
          <w:lang w:val="cs-CZ" w:eastAsia="en-US"/>
        </w:rPr>
        <w:t>zákon o DPH</w:t>
      </w:r>
      <w:r w:rsidR="00B75F8D" w:rsidRPr="002621CB">
        <w:rPr>
          <w:rFonts w:ascii="Segoe UI" w:hAnsi="Segoe UI" w:cs="Segoe UI"/>
          <w:sz w:val="22"/>
          <w:szCs w:val="22"/>
          <w:lang w:val="cs-CZ" w:eastAsia="en-US"/>
        </w:rPr>
        <w:t>“)</w:t>
      </w:r>
      <w:r w:rsidR="002621CB">
        <w:rPr>
          <w:rFonts w:ascii="Segoe UI" w:hAnsi="Segoe UI" w:cs="Segoe UI"/>
          <w:sz w:val="22"/>
          <w:szCs w:val="22"/>
          <w:lang w:val="cs-CZ" w:eastAsia="en-US"/>
        </w:rPr>
        <w:t xml:space="preserve"> a touto Smlouvou,</w:t>
      </w:r>
      <w:r w:rsidRPr="002621CB">
        <w:rPr>
          <w:rFonts w:ascii="Segoe UI" w:hAnsi="Segoe UI" w:cs="Segoe UI"/>
          <w:sz w:val="22"/>
          <w:szCs w:val="22"/>
          <w:lang w:eastAsia="en-US"/>
        </w:rPr>
        <w:t xml:space="preserve"> avšak výslovně vždy musí obsahovat následující údaje: označení smluvních stran a jejich adresy, IČ</w:t>
      </w:r>
      <w:r w:rsidR="0083637F" w:rsidRPr="002621CB">
        <w:rPr>
          <w:rFonts w:ascii="Segoe UI" w:hAnsi="Segoe UI" w:cs="Segoe UI"/>
          <w:sz w:val="22"/>
          <w:szCs w:val="22"/>
          <w:lang w:eastAsia="en-US"/>
        </w:rPr>
        <w:t>O</w:t>
      </w:r>
      <w:r w:rsidRPr="002621CB">
        <w:rPr>
          <w:rFonts w:ascii="Segoe UI" w:hAnsi="Segoe UI" w:cs="Segoe UI"/>
          <w:sz w:val="22"/>
          <w:szCs w:val="22"/>
          <w:lang w:eastAsia="en-US"/>
        </w:rPr>
        <w:t>, DIČ, označení této Smlouvy, označení poskytnutého plnění, číslo faktury, den vystavení a lhůta splatnosti faktury, označení peněžního ústavu a číslo účtu, na který se má platit, fakturovanou částku, razítko a podpis oprávněné osoby.</w:t>
      </w:r>
      <w:r w:rsidR="0043474B" w:rsidRPr="002621CB">
        <w:rPr>
          <w:rFonts w:ascii="Segoe UI" w:hAnsi="Segoe UI" w:cs="Segoe UI"/>
          <w:sz w:val="22"/>
          <w:szCs w:val="22"/>
          <w:lang w:eastAsia="en-US"/>
        </w:rPr>
        <w:t xml:space="preserve"> </w:t>
      </w:r>
    </w:p>
    <w:p w14:paraId="7C684E8E" w14:textId="77777777" w:rsidR="005E6174" w:rsidRPr="009C03BA"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Nebude-li faktura obsahovat stanovené náležitosti</w:t>
      </w:r>
      <w:r w:rsidR="004E2098" w:rsidRPr="009C03BA">
        <w:rPr>
          <w:rFonts w:ascii="Segoe UI" w:hAnsi="Segoe UI" w:cs="Segoe UI"/>
          <w:sz w:val="22"/>
          <w:szCs w:val="22"/>
          <w:lang w:eastAsia="en-US"/>
        </w:rPr>
        <w:t xml:space="preserve"> </w:t>
      </w:r>
      <w:r w:rsidR="00B633A1" w:rsidRPr="009C03BA">
        <w:rPr>
          <w:rFonts w:ascii="Segoe UI" w:hAnsi="Segoe UI" w:cs="Segoe UI"/>
          <w:sz w:val="22"/>
          <w:szCs w:val="22"/>
          <w:lang w:eastAsia="en-US"/>
        </w:rPr>
        <w:t>či</w:t>
      </w:r>
      <w:r w:rsidR="004E2098" w:rsidRPr="009C03BA">
        <w:rPr>
          <w:rFonts w:ascii="Segoe UI" w:hAnsi="Segoe UI" w:cs="Segoe UI"/>
          <w:sz w:val="22"/>
          <w:szCs w:val="22"/>
          <w:lang w:eastAsia="en-US"/>
        </w:rPr>
        <w:t xml:space="preserve"> přílohy</w:t>
      </w:r>
      <w:r w:rsidRPr="009C03BA">
        <w:rPr>
          <w:rFonts w:ascii="Segoe UI" w:hAnsi="Segoe UI" w:cs="Segoe UI"/>
          <w:sz w:val="22"/>
          <w:szCs w:val="22"/>
          <w:lang w:eastAsia="en-US"/>
        </w:rPr>
        <w:t xml:space="preserve">, nebo v ní nebudou správně uvedené údaje dle této Smlouvy, je Objednatel oprávněn ji vrátit ve lhůtě její splatnosti </w:t>
      </w:r>
      <w:r w:rsidR="00902894" w:rsidRPr="009C03BA">
        <w:rPr>
          <w:rFonts w:ascii="Segoe UI" w:hAnsi="Segoe UI" w:cs="Segoe UI"/>
          <w:sz w:val="22"/>
          <w:szCs w:val="22"/>
          <w:lang w:eastAsia="en-US"/>
        </w:rPr>
        <w:t>Poskytovatel</w:t>
      </w:r>
      <w:r w:rsidRPr="009C03BA">
        <w:rPr>
          <w:rFonts w:ascii="Segoe UI" w:hAnsi="Segoe UI" w:cs="Segoe UI"/>
          <w:sz w:val="22"/>
          <w:szCs w:val="22"/>
          <w:lang w:eastAsia="en-US"/>
        </w:rPr>
        <w:t>i. V takovém případě se přeruší běh lhůty splatnosti a nová lhůta splatnosti počne běžet doručením opravené faktury.</w:t>
      </w:r>
    </w:p>
    <w:p w14:paraId="489A9120" w14:textId="77777777" w:rsidR="005E6174" w:rsidRPr="009C03BA"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lastRenderedPageBreak/>
        <w:t>Platby se provádí bankovním převodem na účet druhé smluvní strany uvedený ve faktuře.</w:t>
      </w:r>
    </w:p>
    <w:p w14:paraId="6CBE560F" w14:textId="77777777" w:rsidR="005E6174" w:rsidRPr="009C03BA" w:rsidRDefault="005E617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V případě prodlení kterékoliv smluvní strany se zaplacením peněžité částky vzniká oprávněné straně nárok na úrok z prodlení ve výši 0,0</w:t>
      </w:r>
      <w:r w:rsidR="00136F91" w:rsidRPr="009C03BA">
        <w:rPr>
          <w:rFonts w:ascii="Segoe UI" w:hAnsi="Segoe UI" w:cs="Segoe UI"/>
          <w:sz w:val="22"/>
          <w:szCs w:val="22"/>
          <w:lang w:eastAsia="en-US"/>
        </w:rPr>
        <w:t>1</w:t>
      </w:r>
      <w:r w:rsidRPr="009C03BA">
        <w:rPr>
          <w:rFonts w:ascii="Segoe UI" w:hAnsi="Segoe UI" w:cs="Segoe UI"/>
          <w:sz w:val="22"/>
          <w:szCs w:val="22"/>
          <w:lang w:eastAsia="en-US"/>
        </w:rPr>
        <w:t xml:space="preserve"> % z dlužné částky za každý i započatý den prodlení. Tím není dotčen ani omezen nárok na náhradu vzniklé škody.</w:t>
      </w:r>
    </w:p>
    <w:p w14:paraId="5CF86AB1" w14:textId="77777777" w:rsidR="00221734" w:rsidRPr="009C03BA" w:rsidRDefault="00221734" w:rsidP="003C0E81">
      <w:pPr>
        <w:pStyle w:val="RLTextlnkuslovan"/>
        <w:numPr>
          <w:ilvl w:val="2"/>
          <w:numId w:val="1"/>
        </w:numPr>
        <w:spacing w:before="120" w:line="276" w:lineRule="auto"/>
        <w:rPr>
          <w:rFonts w:ascii="Segoe UI" w:hAnsi="Segoe UI" w:cs="Segoe UI"/>
          <w:sz w:val="22"/>
          <w:szCs w:val="22"/>
          <w:lang w:eastAsia="en-US"/>
        </w:rPr>
      </w:pPr>
      <w:r w:rsidRPr="009C03BA">
        <w:rPr>
          <w:rFonts w:ascii="Segoe UI" w:hAnsi="Segoe UI" w:cs="Segoe UI"/>
          <w:sz w:val="22"/>
          <w:szCs w:val="22"/>
          <w:lang w:eastAsia="en-US"/>
        </w:rPr>
        <w:t>Objednatel bude hradit přijaté faktury pouze na bankovní účty Poskytovatele zveřejněné správcem daně způsobem umožňujícím dálkový přístup ve smyslu § 96 odst. 2 zákona</w:t>
      </w:r>
      <w:r w:rsidR="00B75F8D">
        <w:rPr>
          <w:rFonts w:ascii="Segoe UI" w:hAnsi="Segoe UI" w:cs="Segoe UI"/>
          <w:sz w:val="22"/>
          <w:szCs w:val="22"/>
          <w:lang w:val="cs-CZ" w:eastAsia="en-US"/>
        </w:rPr>
        <w:t xml:space="preserve"> o DPH</w:t>
      </w:r>
      <w:r w:rsidRPr="009C03BA">
        <w:rPr>
          <w:rFonts w:ascii="Segoe UI" w:hAnsi="Segoe UI" w:cs="Segoe UI"/>
          <w:sz w:val="22"/>
          <w:szCs w:val="22"/>
          <w:lang w:eastAsia="en-US"/>
        </w:rPr>
        <w:t xml:space="preserve">. V případě, že Poskytovatel nebude mít svůj bankovní účet tímto způsobem zveřejněn, uhradí Objednatel Poskytovateli pouze základ daně, přičemž </w:t>
      </w:r>
      <w:r w:rsidR="00BE4558" w:rsidRPr="009C03BA">
        <w:rPr>
          <w:rFonts w:ascii="Segoe UI" w:hAnsi="Segoe UI" w:cs="Segoe UI"/>
          <w:sz w:val="22"/>
          <w:szCs w:val="22"/>
          <w:lang w:eastAsia="en-US"/>
        </w:rPr>
        <w:t>DPH</w:t>
      </w:r>
      <w:r w:rsidRPr="009C03BA">
        <w:rPr>
          <w:rFonts w:ascii="Segoe UI" w:hAnsi="Segoe UI" w:cs="Segoe UI"/>
          <w:sz w:val="22"/>
          <w:szCs w:val="22"/>
          <w:lang w:eastAsia="en-US"/>
        </w:rPr>
        <w:t xml:space="preserve"> uhradí Poskytovateli až po zveřejnění příslušného účtu Poskytovatele v registru plátců a identifikovaných osob Poskytovatelem. </w:t>
      </w:r>
    </w:p>
    <w:p w14:paraId="41220236" w14:textId="77777777" w:rsidR="00221734" w:rsidRPr="002B4BE4" w:rsidRDefault="00221734" w:rsidP="003C0E81">
      <w:pPr>
        <w:pStyle w:val="RLTextlnkuslovan"/>
        <w:numPr>
          <w:ilvl w:val="2"/>
          <w:numId w:val="1"/>
        </w:numPr>
        <w:spacing w:before="120" w:line="276" w:lineRule="auto"/>
        <w:rPr>
          <w:rFonts w:ascii="Segoe UI" w:hAnsi="Segoe UI" w:cs="Segoe UI"/>
          <w:lang w:eastAsia="en-US"/>
        </w:rPr>
      </w:pPr>
      <w:r w:rsidRPr="009C03BA">
        <w:rPr>
          <w:rFonts w:ascii="Segoe UI" w:hAnsi="Segoe UI" w:cs="Segoe UI"/>
          <w:sz w:val="22"/>
          <w:szCs w:val="22"/>
          <w:lang w:eastAsia="en-US"/>
        </w:rPr>
        <w:t>Poskytovatel prohlašuje, že správce daně před uzavřením této Smlouvy nerozhodl, že Poskytovatel je nespolehlivým plátcem ve smyslu § 106a zákona o DPH (dále jen „</w:t>
      </w:r>
      <w:r w:rsidRPr="009C03BA">
        <w:rPr>
          <w:rFonts w:ascii="Segoe UI" w:hAnsi="Segoe UI" w:cs="Segoe UI"/>
          <w:b/>
          <w:sz w:val="22"/>
          <w:szCs w:val="22"/>
          <w:lang w:eastAsia="en-US"/>
        </w:rPr>
        <w:t>nespolehlivý plátce</w:t>
      </w:r>
      <w:r w:rsidRPr="009C03BA">
        <w:rPr>
          <w:rFonts w:ascii="Segoe UI" w:hAnsi="Segoe UI" w:cs="Segoe UI"/>
          <w:sz w:val="22"/>
          <w:szCs w:val="22"/>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14:paraId="50BB9966" w14:textId="77777777" w:rsidR="002C3C07" w:rsidRPr="00B75F8D" w:rsidRDefault="002C3C07" w:rsidP="002C3C07">
      <w:pPr>
        <w:pStyle w:val="RLlneksmlouvy"/>
        <w:rPr>
          <w:rFonts w:ascii="Segoe UI" w:hAnsi="Segoe UI" w:cs="Segoe UI"/>
          <w:sz w:val="22"/>
          <w:szCs w:val="22"/>
        </w:rPr>
      </w:pPr>
      <w:bookmarkStart w:id="160" w:name="_Ref314542799"/>
      <w:bookmarkStart w:id="161" w:name="_Toc212632754"/>
      <w:bookmarkStart w:id="162" w:name="_Ref224623871"/>
      <w:bookmarkStart w:id="163" w:name="_Ref313974574"/>
      <w:bookmarkEnd w:id="64"/>
      <w:bookmarkEnd w:id="65"/>
      <w:bookmarkEnd w:id="66"/>
      <w:r w:rsidRPr="00B75F8D">
        <w:rPr>
          <w:rFonts w:ascii="Segoe UI" w:hAnsi="Segoe UI" w:cs="Segoe UI"/>
          <w:sz w:val="22"/>
          <w:szCs w:val="22"/>
        </w:rPr>
        <w:t>VLASTNICKÉ PRÁVO A UŽÍVACÍ PRÁVA</w:t>
      </w:r>
      <w:bookmarkEnd w:id="160"/>
    </w:p>
    <w:p w14:paraId="47F8B858" w14:textId="77777777" w:rsidR="002C3C07" w:rsidRPr="00B75F8D" w:rsidRDefault="002B0395" w:rsidP="003C0E81">
      <w:pPr>
        <w:pStyle w:val="RLTextlnkuslovan"/>
        <w:spacing w:before="120" w:line="276" w:lineRule="auto"/>
        <w:rPr>
          <w:rFonts w:ascii="Segoe UI" w:hAnsi="Segoe UI" w:cs="Segoe UI"/>
          <w:sz w:val="22"/>
          <w:szCs w:val="22"/>
        </w:rPr>
      </w:pPr>
      <w:bookmarkStart w:id="164" w:name="_Ref311708606"/>
      <w:bookmarkStart w:id="165" w:name="_Ref207105750"/>
      <w:bookmarkStart w:id="166" w:name="_Ref224700536"/>
      <w:r w:rsidRPr="00B75F8D">
        <w:rPr>
          <w:rFonts w:ascii="Segoe UI" w:hAnsi="Segoe UI" w:cs="Segoe UI"/>
          <w:sz w:val="22"/>
          <w:szCs w:val="22"/>
        </w:rPr>
        <w:t>K</w:t>
      </w:r>
      <w:r w:rsidR="002C3C07" w:rsidRPr="00B75F8D">
        <w:rPr>
          <w:rFonts w:ascii="Segoe UI" w:hAnsi="Segoe UI" w:cs="Segoe UI"/>
          <w:sz w:val="22"/>
          <w:szCs w:val="22"/>
        </w:rPr>
        <w:t xml:space="preserve"> součást</w:t>
      </w:r>
      <w:r w:rsidRPr="00B75F8D">
        <w:rPr>
          <w:rFonts w:ascii="Segoe UI" w:hAnsi="Segoe UI" w:cs="Segoe UI"/>
          <w:sz w:val="22"/>
          <w:szCs w:val="22"/>
        </w:rPr>
        <w:t>em</w:t>
      </w:r>
      <w:r w:rsidR="002C3C07" w:rsidRPr="00B75F8D">
        <w:rPr>
          <w:rFonts w:ascii="Segoe UI" w:hAnsi="Segoe UI" w:cs="Segoe UI"/>
          <w:sz w:val="22"/>
          <w:szCs w:val="22"/>
        </w:rPr>
        <w:t xml:space="preserve"> plnění </w:t>
      </w:r>
      <w:r w:rsidR="00902894" w:rsidRPr="00B75F8D">
        <w:rPr>
          <w:rFonts w:ascii="Segoe UI" w:hAnsi="Segoe UI" w:cs="Segoe UI"/>
          <w:sz w:val="22"/>
          <w:szCs w:val="22"/>
        </w:rPr>
        <w:t>Poskytovatel</w:t>
      </w:r>
      <w:r w:rsidR="002C3C07" w:rsidRPr="00B75F8D">
        <w:rPr>
          <w:rFonts w:ascii="Segoe UI" w:hAnsi="Segoe UI" w:cs="Segoe UI"/>
          <w:sz w:val="22"/>
          <w:szCs w:val="22"/>
        </w:rPr>
        <w:t>e podle této Smlouvy</w:t>
      </w:r>
      <w:r w:rsidR="00AC3372" w:rsidRPr="00B75F8D">
        <w:rPr>
          <w:rFonts w:ascii="Segoe UI" w:hAnsi="Segoe UI" w:cs="Segoe UI"/>
          <w:sz w:val="22"/>
          <w:szCs w:val="22"/>
        </w:rPr>
        <w:t xml:space="preserve">, které </w:t>
      </w:r>
      <w:r w:rsidR="002C3C07" w:rsidRPr="00B75F8D">
        <w:rPr>
          <w:rFonts w:ascii="Segoe UI" w:hAnsi="Segoe UI" w:cs="Segoe UI"/>
          <w:sz w:val="22"/>
          <w:szCs w:val="22"/>
        </w:rPr>
        <w:t>jsou movit</w:t>
      </w:r>
      <w:r w:rsidR="00AC3372" w:rsidRPr="00B75F8D">
        <w:rPr>
          <w:rFonts w:ascii="Segoe UI" w:hAnsi="Segoe UI" w:cs="Segoe UI"/>
          <w:sz w:val="22"/>
          <w:szCs w:val="22"/>
        </w:rPr>
        <w:t xml:space="preserve">ými </w:t>
      </w:r>
      <w:r w:rsidR="002C3C07" w:rsidRPr="002621CB">
        <w:rPr>
          <w:rFonts w:ascii="Segoe UI" w:hAnsi="Segoe UI" w:cs="Segoe UI"/>
          <w:sz w:val="22"/>
          <w:szCs w:val="22"/>
        </w:rPr>
        <w:t>věc</w:t>
      </w:r>
      <w:r w:rsidR="00AC3372" w:rsidRPr="002621CB">
        <w:rPr>
          <w:rFonts w:ascii="Segoe UI" w:hAnsi="Segoe UI" w:cs="Segoe UI"/>
          <w:sz w:val="22"/>
          <w:szCs w:val="22"/>
        </w:rPr>
        <w:t>m</w:t>
      </w:r>
      <w:r w:rsidR="002C3C07" w:rsidRPr="002621CB">
        <w:rPr>
          <w:rFonts w:ascii="Segoe UI" w:hAnsi="Segoe UI" w:cs="Segoe UI"/>
          <w:sz w:val="22"/>
          <w:szCs w:val="22"/>
        </w:rPr>
        <w:t>i</w:t>
      </w:r>
      <w:r w:rsidR="00AC3372" w:rsidRPr="002621CB">
        <w:rPr>
          <w:rFonts w:ascii="Segoe UI" w:hAnsi="Segoe UI" w:cs="Segoe UI"/>
          <w:sz w:val="22"/>
          <w:szCs w:val="22"/>
        </w:rPr>
        <w:t xml:space="preserve"> a </w:t>
      </w:r>
      <w:r w:rsidR="002C3C07" w:rsidRPr="002621CB">
        <w:rPr>
          <w:rFonts w:ascii="Segoe UI" w:hAnsi="Segoe UI" w:cs="Segoe UI"/>
          <w:sz w:val="22"/>
          <w:szCs w:val="22"/>
        </w:rPr>
        <w:t xml:space="preserve">mají </w:t>
      </w:r>
      <w:r w:rsidR="00AC3372" w:rsidRPr="002621CB">
        <w:rPr>
          <w:rFonts w:ascii="Segoe UI" w:hAnsi="Segoe UI" w:cs="Segoe UI"/>
          <w:sz w:val="22"/>
          <w:szCs w:val="22"/>
        </w:rPr>
        <w:t xml:space="preserve">se </w:t>
      </w:r>
      <w:r w:rsidR="002C3C07" w:rsidRPr="002621CB">
        <w:rPr>
          <w:rFonts w:ascii="Segoe UI" w:hAnsi="Segoe UI" w:cs="Segoe UI"/>
          <w:sz w:val="22"/>
          <w:szCs w:val="22"/>
        </w:rPr>
        <w:t>stát vlastnictvím Objednatele</w:t>
      </w:r>
      <w:r w:rsidR="00D80596" w:rsidRPr="002621CB">
        <w:rPr>
          <w:rFonts w:ascii="Segoe UI" w:hAnsi="Segoe UI" w:cs="Segoe UI"/>
          <w:sz w:val="22"/>
          <w:szCs w:val="22"/>
        </w:rPr>
        <w:t xml:space="preserve"> (s výjimkou věcí uvedených v odst. </w:t>
      </w:r>
      <w:r w:rsidR="009E2F86" w:rsidRPr="002621CB">
        <w:rPr>
          <w:rFonts w:ascii="Segoe UI" w:hAnsi="Segoe UI" w:cs="Segoe UI"/>
          <w:sz w:val="22"/>
          <w:szCs w:val="22"/>
        </w:rPr>
        <w:fldChar w:fldCharType="begin"/>
      </w:r>
      <w:r w:rsidR="00D80596" w:rsidRPr="002621CB">
        <w:rPr>
          <w:rFonts w:ascii="Segoe UI" w:hAnsi="Segoe UI" w:cs="Segoe UI"/>
          <w:sz w:val="22"/>
          <w:szCs w:val="22"/>
        </w:rPr>
        <w:instrText xml:space="preserve"> REF _Ref395773295 \r \h </w:instrText>
      </w:r>
      <w:r w:rsidR="00A225D1" w:rsidRPr="002621CB">
        <w:rPr>
          <w:rFonts w:ascii="Segoe UI" w:hAnsi="Segoe UI" w:cs="Segoe UI"/>
          <w:sz w:val="22"/>
          <w:szCs w:val="22"/>
        </w:rPr>
        <w:instrText xml:space="preserve"> \* MERGEFORMAT </w:instrText>
      </w:r>
      <w:r w:rsidR="009E2F86" w:rsidRPr="002621CB">
        <w:rPr>
          <w:rFonts w:ascii="Segoe UI" w:hAnsi="Segoe UI" w:cs="Segoe UI"/>
          <w:sz w:val="22"/>
          <w:szCs w:val="22"/>
        </w:rPr>
      </w:r>
      <w:r w:rsidR="009E2F86" w:rsidRPr="002621CB">
        <w:rPr>
          <w:rFonts w:ascii="Segoe UI" w:hAnsi="Segoe UI" w:cs="Segoe UI"/>
          <w:sz w:val="22"/>
          <w:szCs w:val="22"/>
        </w:rPr>
        <w:fldChar w:fldCharType="separate"/>
      </w:r>
      <w:r w:rsidR="0070175A">
        <w:rPr>
          <w:rFonts w:ascii="Segoe UI" w:hAnsi="Segoe UI" w:cs="Segoe UI"/>
          <w:sz w:val="22"/>
          <w:szCs w:val="22"/>
        </w:rPr>
        <w:t>14.2</w:t>
      </w:r>
      <w:r w:rsidR="009E2F86" w:rsidRPr="002621CB">
        <w:rPr>
          <w:rFonts w:ascii="Segoe UI" w:hAnsi="Segoe UI" w:cs="Segoe UI"/>
          <w:sz w:val="22"/>
          <w:szCs w:val="22"/>
        </w:rPr>
        <w:fldChar w:fldCharType="end"/>
      </w:r>
      <w:r w:rsidR="00D80596" w:rsidRPr="002621CB">
        <w:rPr>
          <w:rFonts w:ascii="Segoe UI" w:hAnsi="Segoe UI" w:cs="Segoe UI"/>
          <w:sz w:val="22"/>
          <w:szCs w:val="22"/>
        </w:rPr>
        <w:t xml:space="preserve"> této Smlouvy)</w:t>
      </w:r>
      <w:r w:rsidR="002C3C07" w:rsidRPr="002621CB">
        <w:rPr>
          <w:rFonts w:ascii="Segoe UI" w:hAnsi="Segoe UI" w:cs="Segoe UI"/>
          <w:sz w:val="22"/>
          <w:szCs w:val="22"/>
        </w:rPr>
        <w:t xml:space="preserve">,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w:t>
      </w:r>
      <w:r w:rsidR="008453D3" w:rsidRPr="002621CB">
        <w:rPr>
          <w:rFonts w:ascii="Segoe UI" w:hAnsi="Segoe UI" w:cs="Segoe UI"/>
          <w:sz w:val="22"/>
          <w:szCs w:val="22"/>
        </w:rPr>
        <w:t xml:space="preserve">pokud </w:t>
      </w:r>
      <w:r w:rsidR="002C3C07" w:rsidRPr="002621CB">
        <w:rPr>
          <w:rFonts w:ascii="Segoe UI" w:hAnsi="Segoe UI" w:cs="Segoe UI"/>
          <w:sz w:val="22"/>
          <w:szCs w:val="22"/>
        </w:rPr>
        <w:t>o takovém</w:t>
      </w:r>
      <w:r w:rsidR="008453D3" w:rsidRPr="002621CB">
        <w:rPr>
          <w:rFonts w:ascii="Segoe UI" w:hAnsi="Segoe UI" w:cs="Segoe UI"/>
          <w:sz w:val="22"/>
          <w:szCs w:val="22"/>
        </w:rPr>
        <w:t xml:space="preserve"> </w:t>
      </w:r>
      <w:r w:rsidR="002C3C07" w:rsidRPr="002621CB">
        <w:rPr>
          <w:rFonts w:ascii="Segoe UI" w:hAnsi="Segoe UI" w:cs="Segoe UI"/>
          <w:sz w:val="22"/>
          <w:szCs w:val="22"/>
        </w:rPr>
        <w:t xml:space="preserve">předání </w:t>
      </w:r>
      <w:r w:rsidR="008453D3" w:rsidRPr="002621CB">
        <w:rPr>
          <w:rFonts w:ascii="Segoe UI" w:hAnsi="Segoe UI" w:cs="Segoe UI"/>
          <w:sz w:val="22"/>
          <w:szCs w:val="22"/>
        </w:rPr>
        <w:t xml:space="preserve">byl </w:t>
      </w:r>
      <w:r w:rsidR="002C3C07" w:rsidRPr="002621CB">
        <w:rPr>
          <w:rFonts w:ascii="Segoe UI" w:hAnsi="Segoe UI" w:cs="Segoe UI"/>
          <w:sz w:val="22"/>
          <w:szCs w:val="22"/>
        </w:rPr>
        <w:t>sepsán písemný záznam podepsaný oprávněnými osobami stran</w:t>
      </w:r>
      <w:r w:rsidR="002C3C07" w:rsidRPr="00B75F8D">
        <w:rPr>
          <w:rFonts w:ascii="Segoe UI" w:hAnsi="Segoe UI" w:cs="Segoe UI"/>
          <w:sz w:val="22"/>
          <w:szCs w:val="22"/>
        </w:rPr>
        <w:t>.</w:t>
      </w:r>
      <w:bookmarkEnd w:id="164"/>
    </w:p>
    <w:p w14:paraId="2BC4DD17" w14:textId="77777777" w:rsidR="002C3C07" w:rsidRPr="00B75F8D" w:rsidRDefault="002C3C07" w:rsidP="003C0E81">
      <w:pPr>
        <w:pStyle w:val="RLTextlnkuslovan"/>
        <w:spacing w:before="120" w:line="276" w:lineRule="auto"/>
        <w:rPr>
          <w:rFonts w:ascii="Segoe UI" w:hAnsi="Segoe UI" w:cs="Segoe UI"/>
          <w:sz w:val="22"/>
          <w:szCs w:val="22"/>
        </w:rPr>
      </w:pPr>
      <w:bookmarkStart w:id="167" w:name="_Ref395773295"/>
      <w:r w:rsidRPr="00B75F8D">
        <w:rPr>
          <w:rFonts w:ascii="Segoe UI" w:hAnsi="Segoe UI" w:cs="Segoe UI"/>
          <w:sz w:val="22"/>
          <w:szCs w:val="22"/>
        </w:rPr>
        <w:t>Vzhledem k tomu, že součástí D</w:t>
      </w:r>
      <w:r w:rsidR="00AC3372" w:rsidRPr="00B75F8D">
        <w:rPr>
          <w:rFonts w:ascii="Segoe UI" w:hAnsi="Segoe UI" w:cs="Segoe UI"/>
          <w:sz w:val="22"/>
          <w:szCs w:val="22"/>
        </w:rPr>
        <w:t>odávk</w:t>
      </w:r>
      <w:r w:rsidR="004C0FA8" w:rsidRPr="00B75F8D">
        <w:rPr>
          <w:rFonts w:ascii="Segoe UI" w:hAnsi="Segoe UI" w:cs="Segoe UI"/>
          <w:sz w:val="22"/>
          <w:szCs w:val="22"/>
        </w:rPr>
        <w:t>y</w:t>
      </w:r>
      <w:r w:rsidR="00AC3372" w:rsidRPr="00B75F8D">
        <w:rPr>
          <w:rFonts w:ascii="Segoe UI" w:hAnsi="Segoe UI" w:cs="Segoe UI"/>
          <w:sz w:val="22"/>
          <w:szCs w:val="22"/>
        </w:rPr>
        <w:t xml:space="preserve"> </w:t>
      </w:r>
      <w:r w:rsidRPr="00B75F8D">
        <w:rPr>
          <w:rFonts w:ascii="Segoe UI" w:hAnsi="Segoe UI" w:cs="Segoe UI"/>
          <w:sz w:val="22"/>
          <w:szCs w:val="22"/>
        </w:rPr>
        <w:t>dle této Smlouvy je i plnění, které může naplňovat znaky autorského díla ve smyslu zákona č. 121/2000 Sb., o</w:t>
      </w:r>
      <w:r w:rsidR="002621CB">
        <w:rPr>
          <w:rFonts w:ascii="Segoe UI" w:hAnsi="Segoe UI" w:cs="Segoe UI"/>
          <w:sz w:val="22"/>
          <w:szCs w:val="22"/>
          <w:lang w:val="cs-CZ"/>
        </w:rPr>
        <w:t> </w:t>
      </w:r>
      <w:r w:rsidRPr="00B75F8D">
        <w:rPr>
          <w:rFonts w:ascii="Segoe UI" w:hAnsi="Segoe UI" w:cs="Segoe UI"/>
          <w:sz w:val="22"/>
          <w:szCs w:val="22"/>
        </w:rPr>
        <w:t>právu autorském, o právech souvisejících s právem autorským a o změně některých zákonů (autorský zákon), ve znění pozdějších předpisů (dále jen „</w:t>
      </w:r>
      <w:r w:rsidRPr="00B75F8D">
        <w:rPr>
          <w:rStyle w:val="RLProhlensmluvnchstranChar"/>
          <w:rFonts w:ascii="Segoe UI" w:hAnsi="Segoe UI" w:cs="Segoe UI"/>
          <w:sz w:val="22"/>
          <w:szCs w:val="22"/>
        </w:rPr>
        <w:t>autorský zákon</w:t>
      </w:r>
      <w:r w:rsidRPr="00B75F8D">
        <w:rPr>
          <w:rFonts w:ascii="Segoe UI" w:hAnsi="Segoe UI" w:cs="Segoe UI"/>
          <w:sz w:val="22"/>
          <w:szCs w:val="22"/>
        </w:rPr>
        <w:t xml:space="preserve">“), je k těmto součástem </w:t>
      </w:r>
      <w:r w:rsidR="00AC3372" w:rsidRPr="00B75F8D">
        <w:rPr>
          <w:rFonts w:ascii="Segoe UI" w:hAnsi="Segoe UI" w:cs="Segoe UI"/>
          <w:sz w:val="22"/>
          <w:szCs w:val="22"/>
        </w:rPr>
        <w:t>Dodávk</w:t>
      </w:r>
      <w:r w:rsidR="006C1CAE" w:rsidRPr="00B75F8D">
        <w:rPr>
          <w:rFonts w:ascii="Segoe UI" w:hAnsi="Segoe UI" w:cs="Segoe UI"/>
          <w:sz w:val="22"/>
          <w:szCs w:val="22"/>
        </w:rPr>
        <w:t>y</w:t>
      </w:r>
      <w:r w:rsidRPr="00B75F8D">
        <w:rPr>
          <w:rFonts w:ascii="Segoe UI" w:hAnsi="Segoe UI" w:cs="Segoe UI"/>
          <w:sz w:val="22"/>
          <w:szCs w:val="22"/>
        </w:rPr>
        <w:t xml:space="preserve"> poskytována </w:t>
      </w:r>
      <w:r w:rsidR="00E26ACD" w:rsidRPr="00B75F8D">
        <w:rPr>
          <w:rFonts w:ascii="Segoe UI" w:hAnsi="Segoe UI" w:cs="Segoe UI"/>
          <w:sz w:val="22"/>
          <w:szCs w:val="22"/>
        </w:rPr>
        <w:t>l</w:t>
      </w:r>
      <w:r w:rsidR="008453D3" w:rsidRPr="00B75F8D">
        <w:rPr>
          <w:rFonts w:ascii="Segoe UI" w:hAnsi="Segoe UI" w:cs="Segoe UI"/>
          <w:sz w:val="22"/>
          <w:szCs w:val="22"/>
        </w:rPr>
        <w:t xml:space="preserve">icence </w:t>
      </w:r>
      <w:r w:rsidRPr="00B75F8D">
        <w:rPr>
          <w:rFonts w:ascii="Segoe UI" w:hAnsi="Segoe UI" w:cs="Segoe UI"/>
          <w:sz w:val="22"/>
          <w:szCs w:val="22"/>
        </w:rPr>
        <w:t xml:space="preserve">za podmínek sjednaných </w:t>
      </w:r>
      <w:r w:rsidR="00894C2A" w:rsidRPr="00B75F8D">
        <w:rPr>
          <w:rFonts w:ascii="Segoe UI" w:hAnsi="Segoe UI" w:cs="Segoe UI"/>
          <w:sz w:val="22"/>
          <w:szCs w:val="22"/>
        </w:rPr>
        <w:t xml:space="preserve">dále </w:t>
      </w:r>
      <w:r w:rsidRPr="00B75F8D">
        <w:rPr>
          <w:rFonts w:ascii="Segoe UI" w:hAnsi="Segoe UI" w:cs="Segoe UI"/>
          <w:sz w:val="22"/>
          <w:szCs w:val="22"/>
        </w:rPr>
        <w:t>v tomto článku Smlouvy.</w:t>
      </w:r>
      <w:bookmarkEnd w:id="167"/>
    </w:p>
    <w:p w14:paraId="3A627C05" w14:textId="77777777" w:rsidR="002C3C07" w:rsidRPr="00B75F8D" w:rsidRDefault="002C3C07" w:rsidP="003C0E81">
      <w:pPr>
        <w:pStyle w:val="RLTextlnkuslovan"/>
        <w:spacing w:before="120" w:line="276" w:lineRule="auto"/>
        <w:rPr>
          <w:rFonts w:ascii="Segoe UI" w:hAnsi="Segoe UI" w:cs="Segoe UI"/>
          <w:sz w:val="22"/>
          <w:szCs w:val="22"/>
        </w:rPr>
      </w:pPr>
      <w:bookmarkStart w:id="168" w:name="_Ref367579157"/>
      <w:r w:rsidRPr="00B75F8D">
        <w:rPr>
          <w:rFonts w:ascii="Segoe UI" w:hAnsi="Segoe UI" w:cs="Segoe UI"/>
          <w:sz w:val="22"/>
          <w:szCs w:val="22"/>
        </w:rPr>
        <w:lastRenderedPageBreak/>
        <w:t xml:space="preserve">Objednatel </w:t>
      </w:r>
      <w:bookmarkEnd w:id="165"/>
      <w:r w:rsidRPr="00B75F8D">
        <w:rPr>
          <w:rFonts w:ascii="Segoe UI" w:hAnsi="Segoe UI" w:cs="Segoe UI"/>
          <w:sz w:val="22"/>
          <w:szCs w:val="22"/>
        </w:rPr>
        <w:t xml:space="preserve">je oprávněn veškeré součásti </w:t>
      </w:r>
      <w:r w:rsidR="00AC3372" w:rsidRPr="00B75F8D">
        <w:rPr>
          <w:rFonts w:ascii="Segoe UI" w:hAnsi="Segoe UI" w:cs="Segoe UI"/>
          <w:sz w:val="22"/>
          <w:szCs w:val="22"/>
        </w:rPr>
        <w:t>Dodávk</w:t>
      </w:r>
      <w:r w:rsidR="006C1CAE" w:rsidRPr="00B75F8D">
        <w:rPr>
          <w:rFonts w:ascii="Segoe UI" w:hAnsi="Segoe UI" w:cs="Segoe UI"/>
          <w:sz w:val="22"/>
          <w:szCs w:val="22"/>
        </w:rPr>
        <w:t>y</w:t>
      </w:r>
      <w:r w:rsidRPr="00B75F8D">
        <w:rPr>
          <w:rFonts w:ascii="Segoe UI" w:hAnsi="Segoe UI" w:cs="Segoe UI"/>
          <w:sz w:val="22"/>
          <w:szCs w:val="22"/>
        </w:rPr>
        <w:t xml:space="preserve"> a veškeré výstupy </w:t>
      </w:r>
      <w:r w:rsidR="00A90FDA" w:rsidRPr="00B75F8D">
        <w:rPr>
          <w:rFonts w:ascii="Segoe UI" w:hAnsi="Segoe UI" w:cs="Segoe UI"/>
          <w:sz w:val="22"/>
          <w:szCs w:val="22"/>
        </w:rPr>
        <w:t>plnění</w:t>
      </w:r>
      <w:r w:rsidR="00BD2F33" w:rsidRPr="00B75F8D">
        <w:rPr>
          <w:rFonts w:ascii="Segoe UI" w:hAnsi="Segoe UI" w:cs="Segoe UI"/>
          <w:sz w:val="22"/>
          <w:szCs w:val="22"/>
        </w:rPr>
        <w:t xml:space="preserve"> </w:t>
      </w:r>
      <w:r w:rsidR="00902894" w:rsidRPr="00B75F8D">
        <w:rPr>
          <w:rFonts w:ascii="Segoe UI" w:hAnsi="Segoe UI" w:cs="Segoe UI"/>
          <w:sz w:val="22"/>
          <w:szCs w:val="22"/>
        </w:rPr>
        <w:t>Poskytovatel</w:t>
      </w:r>
      <w:r w:rsidRPr="00B75F8D">
        <w:rPr>
          <w:rFonts w:ascii="Segoe UI" w:hAnsi="Segoe UI" w:cs="Segoe UI"/>
          <w:sz w:val="22"/>
          <w:szCs w:val="22"/>
        </w:rPr>
        <w:t>e považované za autorské dílo ve smyslu autorského zákona (dále jen „</w:t>
      </w:r>
      <w:r w:rsidRPr="00B75F8D">
        <w:rPr>
          <w:rStyle w:val="RLProhlensmluvnchstranChar"/>
          <w:rFonts w:ascii="Segoe UI" w:hAnsi="Segoe UI" w:cs="Segoe UI"/>
          <w:sz w:val="22"/>
          <w:szCs w:val="22"/>
        </w:rPr>
        <w:t>autorská díla</w:t>
      </w:r>
      <w:r w:rsidRPr="00B75F8D">
        <w:rPr>
          <w:rFonts w:ascii="Segoe UI" w:hAnsi="Segoe UI" w:cs="Segoe UI"/>
          <w:sz w:val="22"/>
          <w:szCs w:val="22"/>
        </w:rPr>
        <w:t xml:space="preserve">“) užívat dle </w:t>
      </w:r>
      <w:r w:rsidR="008453D3" w:rsidRPr="00B75F8D">
        <w:rPr>
          <w:rFonts w:ascii="Segoe UI" w:hAnsi="Segoe UI" w:cs="Segoe UI"/>
          <w:sz w:val="22"/>
          <w:szCs w:val="22"/>
        </w:rPr>
        <w:t>níže uvedených podmínek</w:t>
      </w:r>
      <w:r w:rsidRPr="00B75F8D">
        <w:rPr>
          <w:rFonts w:ascii="Segoe UI" w:hAnsi="Segoe UI" w:cs="Segoe UI"/>
          <w:sz w:val="22"/>
          <w:szCs w:val="22"/>
        </w:rPr>
        <w:t>.</w:t>
      </w:r>
      <w:bookmarkEnd w:id="166"/>
      <w:bookmarkEnd w:id="168"/>
    </w:p>
    <w:p w14:paraId="6F3C9C49"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bookmarkStart w:id="169" w:name="_Ref207365701"/>
      <w:bookmarkStart w:id="170" w:name="_Ref212301466"/>
      <w:bookmarkStart w:id="171" w:name="_Ref313634542"/>
      <w:r w:rsidRPr="00B75F8D">
        <w:rPr>
          <w:rFonts w:ascii="Segoe UI" w:hAnsi="Segoe UI" w:cs="Segoe UI"/>
          <w:sz w:val="22"/>
          <w:szCs w:val="22"/>
        </w:rPr>
        <w:t>Objednatel je oprávněn od okamžiku účinnosti poskytnutí licence k</w:t>
      </w:r>
      <w:r w:rsidR="002621CB">
        <w:rPr>
          <w:rFonts w:ascii="Segoe UI" w:hAnsi="Segoe UI" w:cs="Segoe UI"/>
          <w:sz w:val="22"/>
          <w:szCs w:val="22"/>
          <w:lang w:val="cs-CZ"/>
        </w:rPr>
        <w:t> </w:t>
      </w:r>
      <w:r w:rsidRPr="00B75F8D">
        <w:rPr>
          <w:rFonts w:ascii="Segoe UI" w:hAnsi="Segoe UI" w:cs="Segoe UI"/>
          <w:sz w:val="22"/>
          <w:szCs w:val="22"/>
        </w:rPr>
        <w:t xml:space="preserve">autorskému dílu dle </w:t>
      </w:r>
      <w:r w:rsidRPr="002621CB">
        <w:rPr>
          <w:rFonts w:ascii="Segoe UI" w:hAnsi="Segoe UI" w:cs="Segoe UI"/>
          <w:sz w:val="22"/>
          <w:szCs w:val="22"/>
        </w:rPr>
        <w:t xml:space="preserve">odst. </w:t>
      </w:r>
      <w:r w:rsidR="009E2F86" w:rsidRPr="002621CB">
        <w:rPr>
          <w:rFonts w:ascii="Segoe UI" w:hAnsi="Segoe UI" w:cs="Segoe UI"/>
          <w:sz w:val="22"/>
          <w:szCs w:val="22"/>
        </w:rPr>
        <w:fldChar w:fldCharType="begin"/>
      </w:r>
      <w:r w:rsidRPr="002621CB">
        <w:rPr>
          <w:rFonts w:ascii="Segoe UI" w:hAnsi="Segoe UI" w:cs="Segoe UI"/>
          <w:sz w:val="22"/>
          <w:szCs w:val="22"/>
        </w:rPr>
        <w:instrText xml:space="preserve"> REF _Ref311707587 \r \h </w:instrText>
      </w:r>
      <w:r w:rsidR="00880DC2" w:rsidRPr="002621CB">
        <w:rPr>
          <w:rFonts w:ascii="Segoe UI" w:hAnsi="Segoe UI" w:cs="Segoe UI"/>
          <w:sz w:val="22"/>
          <w:szCs w:val="22"/>
        </w:rPr>
        <w:instrText xml:space="preserve"> \* MERGEFORMAT </w:instrText>
      </w:r>
      <w:r w:rsidR="009E2F86" w:rsidRPr="002621CB">
        <w:rPr>
          <w:rFonts w:ascii="Segoe UI" w:hAnsi="Segoe UI" w:cs="Segoe UI"/>
          <w:sz w:val="22"/>
          <w:szCs w:val="22"/>
        </w:rPr>
      </w:r>
      <w:r w:rsidR="009E2F86" w:rsidRPr="002621CB">
        <w:rPr>
          <w:rFonts w:ascii="Segoe UI" w:hAnsi="Segoe UI" w:cs="Segoe UI"/>
          <w:sz w:val="22"/>
          <w:szCs w:val="22"/>
        </w:rPr>
        <w:fldChar w:fldCharType="separate"/>
      </w:r>
      <w:r w:rsidR="0070175A">
        <w:rPr>
          <w:rFonts w:ascii="Segoe UI" w:hAnsi="Segoe UI" w:cs="Segoe UI"/>
          <w:sz w:val="22"/>
          <w:szCs w:val="22"/>
        </w:rPr>
        <w:t>14.3.3</w:t>
      </w:r>
      <w:r w:rsidR="009E2F86" w:rsidRPr="002621CB">
        <w:rPr>
          <w:rFonts w:ascii="Segoe UI" w:hAnsi="Segoe UI" w:cs="Segoe UI"/>
          <w:sz w:val="22"/>
          <w:szCs w:val="22"/>
        </w:rPr>
        <w:fldChar w:fldCharType="end"/>
      </w:r>
      <w:r w:rsidRPr="002621CB">
        <w:rPr>
          <w:rFonts w:ascii="Segoe UI" w:hAnsi="Segoe UI" w:cs="Segoe UI"/>
          <w:sz w:val="22"/>
          <w:szCs w:val="22"/>
        </w:rPr>
        <w:t xml:space="preserve"> této</w:t>
      </w:r>
      <w:r w:rsidRPr="00B75F8D">
        <w:rPr>
          <w:rFonts w:ascii="Segoe UI" w:hAnsi="Segoe UI" w:cs="Segoe UI"/>
          <w:sz w:val="22"/>
          <w:szCs w:val="22"/>
        </w:rPr>
        <w:t xml:space="preserve"> Smlouvy užívat toto autorské dílo k jakémukoliv účel</w:t>
      </w:r>
      <w:r w:rsidR="001125BD" w:rsidRPr="00B75F8D">
        <w:rPr>
          <w:rFonts w:ascii="Segoe UI" w:hAnsi="Segoe UI" w:cs="Segoe UI"/>
          <w:sz w:val="22"/>
          <w:szCs w:val="22"/>
        </w:rPr>
        <w:t>u</w:t>
      </w:r>
      <w:r w:rsidRPr="00B75F8D">
        <w:rPr>
          <w:rFonts w:ascii="Segoe UI" w:hAnsi="Segoe UI" w:cs="Segoe UI"/>
          <w:sz w:val="22"/>
          <w:szCs w:val="22"/>
        </w:rPr>
        <w:t xml:space="preserve"> a v rozsahu, v jakém uzná za nezbytné, vhodné či přiměřené. Pro vyloučení pochybností to znamená, že Objednatel je oprávněn užívat autorské dílo v  </w:t>
      </w:r>
      <w:r w:rsidR="0018613A" w:rsidRPr="00B75F8D">
        <w:rPr>
          <w:rFonts w:ascii="Segoe UI" w:hAnsi="Segoe UI" w:cs="Segoe UI"/>
          <w:sz w:val="22"/>
          <w:szCs w:val="22"/>
        </w:rPr>
        <w:t xml:space="preserve">potřebném </w:t>
      </w:r>
      <w:r w:rsidRPr="00B75F8D">
        <w:rPr>
          <w:rFonts w:ascii="Segoe UI" w:hAnsi="Segoe UI" w:cs="Segoe UI"/>
          <w:sz w:val="22"/>
          <w:szCs w:val="22"/>
        </w:rPr>
        <w:t xml:space="preserve">množstevním </w:t>
      </w:r>
      <w:r w:rsidR="0018613A" w:rsidRPr="00B75F8D">
        <w:rPr>
          <w:rFonts w:ascii="Segoe UI" w:hAnsi="Segoe UI" w:cs="Segoe UI"/>
          <w:sz w:val="22"/>
          <w:szCs w:val="22"/>
        </w:rPr>
        <w:t>rozsahu definovaném Přílohou č. 1 této Smlouvy,</w:t>
      </w:r>
      <w:r w:rsidRPr="00B75F8D">
        <w:rPr>
          <w:rFonts w:ascii="Segoe UI" w:hAnsi="Segoe UI" w:cs="Segoe UI"/>
          <w:sz w:val="22"/>
          <w:szCs w:val="22"/>
        </w:rPr>
        <w:t xml:space="preserve"> </w:t>
      </w:r>
      <w:r w:rsidR="0018613A" w:rsidRPr="00B75F8D">
        <w:rPr>
          <w:rFonts w:ascii="Segoe UI" w:hAnsi="Segoe UI" w:cs="Segoe UI"/>
          <w:sz w:val="22"/>
          <w:szCs w:val="22"/>
        </w:rPr>
        <w:t>v</w:t>
      </w:r>
      <w:r w:rsidR="002621CB">
        <w:rPr>
          <w:rFonts w:ascii="Segoe UI" w:hAnsi="Segoe UI" w:cs="Segoe UI"/>
          <w:sz w:val="22"/>
          <w:szCs w:val="22"/>
          <w:lang w:val="cs-CZ"/>
        </w:rPr>
        <w:t> </w:t>
      </w:r>
      <w:r w:rsidRPr="00B75F8D">
        <w:rPr>
          <w:rFonts w:ascii="Segoe UI" w:hAnsi="Segoe UI" w:cs="Segoe UI"/>
          <w:sz w:val="22"/>
          <w:szCs w:val="22"/>
        </w:rPr>
        <w:t>územním rozsahu</w:t>
      </w:r>
      <w:r w:rsidR="00AC3372" w:rsidRPr="00B75F8D">
        <w:rPr>
          <w:rFonts w:ascii="Segoe UI" w:hAnsi="Segoe UI" w:cs="Segoe UI"/>
          <w:sz w:val="22"/>
          <w:szCs w:val="22"/>
        </w:rPr>
        <w:t xml:space="preserve"> </w:t>
      </w:r>
      <w:r w:rsidR="0018613A" w:rsidRPr="00B75F8D">
        <w:rPr>
          <w:rFonts w:ascii="Segoe UI" w:hAnsi="Segoe UI" w:cs="Segoe UI"/>
          <w:sz w:val="22"/>
          <w:szCs w:val="22"/>
        </w:rPr>
        <w:t xml:space="preserve">pro </w:t>
      </w:r>
      <w:r w:rsidR="00233DBC">
        <w:rPr>
          <w:rFonts w:ascii="Segoe UI" w:hAnsi="Segoe UI" w:cs="Segoe UI"/>
          <w:sz w:val="22"/>
          <w:szCs w:val="22"/>
          <w:lang w:val="cs-CZ"/>
        </w:rPr>
        <w:t xml:space="preserve">Evropskou unii, Švýcarsko </w:t>
      </w:r>
      <w:r w:rsidR="003A740A">
        <w:rPr>
          <w:rFonts w:ascii="Segoe UI" w:hAnsi="Segoe UI" w:cs="Segoe UI"/>
          <w:sz w:val="22"/>
          <w:szCs w:val="22"/>
          <w:lang w:val="cs-CZ"/>
        </w:rPr>
        <w:t>a</w:t>
      </w:r>
      <w:r w:rsidR="00233DBC">
        <w:rPr>
          <w:rFonts w:ascii="Segoe UI" w:hAnsi="Segoe UI" w:cs="Segoe UI"/>
          <w:sz w:val="22"/>
          <w:szCs w:val="22"/>
          <w:lang w:val="cs-CZ"/>
        </w:rPr>
        <w:t xml:space="preserve"> Norsko</w:t>
      </w:r>
      <w:r w:rsidR="0018613A" w:rsidRPr="00B75F8D">
        <w:rPr>
          <w:rFonts w:ascii="Segoe UI" w:hAnsi="Segoe UI" w:cs="Segoe UI"/>
          <w:sz w:val="22"/>
          <w:szCs w:val="22"/>
        </w:rPr>
        <w:t xml:space="preserve"> a to </w:t>
      </w:r>
      <w:r w:rsidR="00AC3372" w:rsidRPr="00B75F8D">
        <w:rPr>
          <w:rFonts w:ascii="Segoe UI" w:hAnsi="Segoe UI" w:cs="Segoe UI"/>
          <w:sz w:val="22"/>
          <w:szCs w:val="22"/>
        </w:rPr>
        <w:t>nejméně po dobu trvání této Smlouvy a po jejím skončení až do uplynutí 1 kalendářního roku po roku, ve kterém skončila účinnost této Smlouvy</w:t>
      </w:r>
      <w:r w:rsidRPr="00B75F8D">
        <w:rPr>
          <w:rFonts w:ascii="Segoe UI" w:hAnsi="Segoe UI" w:cs="Segoe UI"/>
          <w:sz w:val="22"/>
          <w:szCs w:val="22"/>
        </w:rPr>
        <w:t>, a to všemi v úvahu přicházejícími způsoby.</w:t>
      </w:r>
      <w:bookmarkEnd w:id="169"/>
      <w:r w:rsidRPr="00B75F8D">
        <w:rPr>
          <w:rFonts w:ascii="Segoe UI" w:hAnsi="Segoe UI" w:cs="Segoe UI"/>
          <w:sz w:val="22"/>
          <w:szCs w:val="22"/>
        </w:rPr>
        <w:t xml:space="preserve"> </w:t>
      </w:r>
      <w:bookmarkEnd w:id="170"/>
      <w:r w:rsidRPr="00B75F8D">
        <w:rPr>
          <w:rFonts w:ascii="Segoe UI" w:hAnsi="Segoe UI" w:cs="Segoe UI"/>
          <w:sz w:val="22"/>
          <w:szCs w:val="22"/>
        </w:rPr>
        <w:t xml:space="preserve">Licence k autorskému dílu je poskytována jako </w:t>
      </w:r>
      <w:r w:rsidR="003E353E" w:rsidRPr="00B75F8D">
        <w:rPr>
          <w:rFonts w:ascii="Segoe UI" w:hAnsi="Segoe UI" w:cs="Segoe UI"/>
          <w:sz w:val="22"/>
          <w:szCs w:val="22"/>
        </w:rPr>
        <w:t>neomezená ne</w:t>
      </w:r>
      <w:r w:rsidRPr="00B75F8D">
        <w:rPr>
          <w:rFonts w:ascii="Segoe UI" w:hAnsi="Segoe UI" w:cs="Segoe UI"/>
          <w:sz w:val="22"/>
          <w:szCs w:val="22"/>
        </w:rPr>
        <w:t>výhradní. Objednatel není povinen licenci využít</w:t>
      </w:r>
      <w:r w:rsidR="00C11FD5" w:rsidRPr="00B75F8D">
        <w:rPr>
          <w:rFonts w:ascii="Segoe UI" w:hAnsi="Segoe UI" w:cs="Segoe UI"/>
          <w:sz w:val="22"/>
          <w:szCs w:val="22"/>
        </w:rPr>
        <w:t xml:space="preserve"> a to ani zčásti</w:t>
      </w:r>
      <w:r w:rsidRPr="00B75F8D">
        <w:rPr>
          <w:rFonts w:ascii="Segoe UI" w:hAnsi="Segoe UI" w:cs="Segoe UI"/>
          <w:sz w:val="22"/>
          <w:szCs w:val="22"/>
        </w:rPr>
        <w:t>.</w:t>
      </w:r>
      <w:bookmarkEnd w:id="171"/>
    </w:p>
    <w:p w14:paraId="03449FDF"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r w:rsidRPr="00B75F8D">
        <w:rPr>
          <w:rFonts w:ascii="Segoe UI" w:hAnsi="Segoe UI" w:cs="Segoe UI"/>
          <w:sz w:val="22"/>
          <w:szCs w:val="22"/>
        </w:rPr>
        <w:t xml:space="preserve">V případě počítačových programů se licence vztahuje ve stejném rozsahu i na případné další verze </w:t>
      </w:r>
      <w:r w:rsidR="008453D3" w:rsidRPr="00B75F8D">
        <w:rPr>
          <w:rFonts w:ascii="Segoe UI" w:hAnsi="Segoe UI" w:cs="Segoe UI"/>
          <w:sz w:val="22"/>
          <w:szCs w:val="22"/>
        </w:rPr>
        <w:t xml:space="preserve">počítačových programů </w:t>
      </w:r>
      <w:r w:rsidRPr="00B75F8D">
        <w:rPr>
          <w:rFonts w:ascii="Segoe UI" w:hAnsi="Segoe UI" w:cs="Segoe UI"/>
          <w:sz w:val="22"/>
          <w:szCs w:val="22"/>
        </w:rPr>
        <w:t>upraven</w:t>
      </w:r>
      <w:r w:rsidR="0018613A" w:rsidRPr="00B75F8D">
        <w:rPr>
          <w:rFonts w:ascii="Segoe UI" w:hAnsi="Segoe UI" w:cs="Segoe UI"/>
          <w:sz w:val="22"/>
          <w:szCs w:val="22"/>
        </w:rPr>
        <w:t>ých</w:t>
      </w:r>
      <w:r w:rsidRPr="00B75F8D">
        <w:rPr>
          <w:rFonts w:ascii="Segoe UI" w:hAnsi="Segoe UI" w:cs="Segoe UI"/>
          <w:sz w:val="22"/>
          <w:szCs w:val="22"/>
        </w:rPr>
        <w:t xml:space="preserve"> na základě této Smlouvy.</w:t>
      </w:r>
    </w:p>
    <w:p w14:paraId="7AB5F185" w14:textId="7C9F0E81" w:rsidR="002C3C07" w:rsidRDefault="00902894" w:rsidP="003C0E81">
      <w:pPr>
        <w:pStyle w:val="RLTextlnkuslovan"/>
        <w:numPr>
          <w:ilvl w:val="2"/>
          <w:numId w:val="1"/>
        </w:numPr>
        <w:spacing w:before="120" w:line="276" w:lineRule="auto"/>
        <w:rPr>
          <w:ins w:id="172" w:author="Autor"/>
          <w:rFonts w:ascii="Segoe UI" w:hAnsi="Segoe UI" w:cs="Segoe UI"/>
          <w:sz w:val="22"/>
          <w:szCs w:val="22"/>
        </w:rPr>
      </w:pPr>
      <w:bookmarkStart w:id="173" w:name="_Ref311707587"/>
      <w:r w:rsidRPr="00B75F8D">
        <w:rPr>
          <w:rFonts w:ascii="Segoe UI" w:hAnsi="Segoe UI" w:cs="Segoe UI"/>
          <w:sz w:val="22"/>
          <w:szCs w:val="22"/>
        </w:rPr>
        <w:t>Poskytovatel</w:t>
      </w:r>
      <w:r w:rsidR="002C3C07" w:rsidRPr="00B75F8D">
        <w:rPr>
          <w:rFonts w:ascii="Segoe UI" w:hAnsi="Segoe UI" w:cs="Segoe UI"/>
          <w:sz w:val="22"/>
          <w:szCs w:val="22"/>
        </w:rPr>
        <w:t xml:space="preserve"> touto Smlouvou poskytuje Objednateli licenci k autorským dílům </w:t>
      </w:r>
      <w:r w:rsidR="002C3C07" w:rsidRPr="002621CB">
        <w:rPr>
          <w:rFonts w:ascii="Segoe UI" w:hAnsi="Segoe UI" w:cs="Segoe UI"/>
          <w:sz w:val="22"/>
          <w:szCs w:val="22"/>
        </w:rPr>
        <w:t>dle odst.</w:t>
      </w:r>
      <w:r w:rsidR="00943DFB" w:rsidRPr="002621CB">
        <w:rPr>
          <w:rFonts w:ascii="Segoe UI" w:hAnsi="Segoe UI" w:cs="Segoe UI"/>
          <w:sz w:val="22"/>
          <w:szCs w:val="22"/>
          <w:lang w:val="cs-CZ"/>
        </w:rPr>
        <w:t xml:space="preserve"> </w:t>
      </w:r>
      <w:r w:rsidR="002621CB" w:rsidRPr="002621CB">
        <w:rPr>
          <w:rFonts w:ascii="Segoe UI" w:hAnsi="Segoe UI" w:cs="Segoe UI"/>
          <w:sz w:val="22"/>
          <w:szCs w:val="22"/>
          <w:lang w:val="cs-CZ"/>
        </w:rPr>
        <w:t>14</w:t>
      </w:r>
      <w:r w:rsidR="00943DFB" w:rsidRPr="002621CB">
        <w:rPr>
          <w:rFonts w:ascii="Segoe UI" w:hAnsi="Segoe UI" w:cs="Segoe UI"/>
          <w:sz w:val="22"/>
          <w:szCs w:val="22"/>
          <w:lang w:val="cs-CZ"/>
        </w:rPr>
        <w:t>.3.1.</w:t>
      </w:r>
      <w:r w:rsidR="002C3C07" w:rsidRPr="002621CB">
        <w:rPr>
          <w:rFonts w:ascii="Segoe UI" w:hAnsi="Segoe UI" w:cs="Segoe UI"/>
          <w:sz w:val="22"/>
          <w:szCs w:val="22"/>
        </w:rPr>
        <w:t xml:space="preserve"> této Smlouvy</w:t>
      </w:r>
      <w:r w:rsidR="002C3C07" w:rsidRPr="00B75F8D">
        <w:rPr>
          <w:rFonts w:ascii="Segoe UI" w:hAnsi="Segoe UI" w:cs="Segoe UI"/>
          <w:sz w:val="22"/>
          <w:szCs w:val="22"/>
        </w:rPr>
        <w:t>, přičemž účinnost této licence nastává okamžikem akceptace součásti D</w:t>
      </w:r>
      <w:r w:rsidR="00AC3372" w:rsidRPr="00B75F8D">
        <w:rPr>
          <w:rFonts w:ascii="Segoe UI" w:hAnsi="Segoe UI" w:cs="Segoe UI"/>
          <w:sz w:val="22"/>
          <w:szCs w:val="22"/>
        </w:rPr>
        <w:t xml:space="preserve">odávky </w:t>
      </w:r>
      <w:r w:rsidR="008453D3" w:rsidRPr="00B75F8D">
        <w:rPr>
          <w:rFonts w:ascii="Segoe UI" w:hAnsi="Segoe UI" w:cs="Segoe UI"/>
          <w:sz w:val="22"/>
          <w:szCs w:val="22"/>
        </w:rPr>
        <w:t>či výsledku Služeb</w:t>
      </w:r>
      <w:r w:rsidR="00C11FD5" w:rsidRPr="00B75F8D">
        <w:rPr>
          <w:rFonts w:ascii="Segoe UI" w:hAnsi="Segoe UI" w:cs="Segoe UI"/>
          <w:sz w:val="22"/>
          <w:szCs w:val="22"/>
        </w:rPr>
        <w:t xml:space="preserve"> podpory provozu</w:t>
      </w:r>
      <w:r w:rsidR="002C3C07" w:rsidRPr="00B75F8D">
        <w:rPr>
          <w:rFonts w:ascii="Segoe UI" w:hAnsi="Segoe UI" w:cs="Segoe UI"/>
          <w:sz w:val="22"/>
          <w:szCs w:val="22"/>
        </w:rPr>
        <w:t>, která příslušné autorské dílo obsahuje; do té doby je Objednatel oprávněn autorské dílo užít v rozsahu a způsobem nezbytným k provedení akceptace příslušné součásti D</w:t>
      </w:r>
      <w:r w:rsidR="00AC3372" w:rsidRPr="00B75F8D">
        <w:rPr>
          <w:rFonts w:ascii="Segoe UI" w:hAnsi="Segoe UI" w:cs="Segoe UI"/>
          <w:sz w:val="22"/>
          <w:szCs w:val="22"/>
        </w:rPr>
        <w:t xml:space="preserve">odávky </w:t>
      </w:r>
      <w:r w:rsidR="00D26908" w:rsidRPr="00B75F8D">
        <w:rPr>
          <w:rFonts w:ascii="Segoe UI" w:hAnsi="Segoe UI" w:cs="Segoe UI"/>
          <w:sz w:val="22"/>
          <w:szCs w:val="22"/>
        </w:rPr>
        <w:t>či výsledku Služeb</w:t>
      </w:r>
      <w:r w:rsidR="00C11FD5" w:rsidRPr="00B75F8D">
        <w:rPr>
          <w:rFonts w:ascii="Segoe UI" w:hAnsi="Segoe UI" w:cs="Segoe UI"/>
          <w:sz w:val="22"/>
          <w:szCs w:val="22"/>
        </w:rPr>
        <w:t xml:space="preserve"> podpory provozu</w:t>
      </w:r>
      <w:r w:rsidR="002C3C07" w:rsidRPr="00B75F8D">
        <w:rPr>
          <w:rFonts w:ascii="Segoe UI" w:hAnsi="Segoe UI" w:cs="Segoe UI"/>
          <w:sz w:val="22"/>
          <w:szCs w:val="22"/>
        </w:rPr>
        <w:t>.</w:t>
      </w:r>
      <w:bookmarkEnd w:id="173"/>
    </w:p>
    <w:p w14:paraId="0D6208E3" w14:textId="5499744D" w:rsidR="00A81CAB" w:rsidRPr="00BF0412" w:rsidRDefault="00A81CAB" w:rsidP="00A81CAB">
      <w:pPr>
        <w:pStyle w:val="RLTextlnkuslovan"/>
        <w:numPr>
          <w:ilvl w:val="2"/>
          <w:numId w:val="1"/>
        </w:numPr>
        <w:spacing w:before="120" w:line="276" w:lineRule="auto"/>
        <w:rPr>
          <w:ins w:id="174" w:author="Autor"/>
          <w:rFonts w:ascii="Segoe UI" w:hAnsi="Segoe UI" w:cs="Segoe UI"/>
          <w:sz w:val="22"/>
          <w:szCs w:val="22"/>
        </w:rPr>
      </w:pPr>
      <w:ins w:id="175" w:author="Autor">
        <w:r w:rsidRPr="003E2025">
          <w:rPr>
            <w:rFonts w:ascii="Segoe UI" w:hAnsi="Segoe UI" w:cs="Segoe UI"/>
            <w:sz w:val="22"/>
            <w:szCs w:val="22"/>
          </w:rPr>
          <w:t>Součástí plnění Dodávky může být tzv. proprietární software, u kterého Poskytovatel nemůže Objednateli poskytnout oprávnění dle</w:t>
        </w:r>
        <w:r w:rsidR="00252A81">
          <w:rPr>
            <w:rFonts w:ascii="Segoe UI" w:hAnsi="Segoe UI" w:cs="Segoe UI"/>
            <w:sz w:val="22"/>
            <w:szCs w:val="22"/>
            <w:lang w:val="cs-CZ"/>
          </w:rPr>
          <w:t xml:space="preserve"> bodu</w:t>
        </w:r>
        <w:r w:rsidRPr="003E2025">
          <w:rPr>
            <w:rFonts w:ascii="Segoe UI" w:hAnsi="Segoe UI" w:cs="Segoe UI"/>
            <w:sz w:val="22"/>
            <w:szCs w:val="22"/>
          </w:rPr>
          <w:t xml:space="preserve"> 14.3.1</w:t>
        </w:r>
        <w:r w:rsidR="00252A81">
          <w:rPr>
            <w:rFonts w:ascii="Segoe UI" w:hAnsi="Segoe UI" w:cs="Segoe UI"/>
            <w:sz w:val="22"/>
            <w:szCs w:val="22"/>
            <w:lang w:val="cs-CZ"/>
          </w:rPr>
          <w:t xml:space="preserve"> Smlouvy</w:t>
        </w:r>
        <w:r w:rsidRPr="003E2025">
          <w:rPr>
            <w:rFonts w:ascii="Segoe UI" w:hAnsi="Segoe UI" w:cs="Segoe UI"/>
            <w:sz w:val="22"/>
            <w:szCs w:val="22"/>
          </w:rPr>
          <w:t xml:space="preserve"> </w:t>
        </w:r>
        <w:r>
          <w:rPr>
            <w:rFonts w:ascii="Segoe UI" w:hAnsi="Segoe UI" w:cs="Segoe UI"/>
            <w:sz w:val="22"/>
            <w:szCs w:val="22"/>
          </w:rPr>
          <w:t xml:space="preserve">nebo právo poskytnout podlicenci dle </w:t>
        </w:r>
        <w:r w:rsidR="00252A81">
          <w:rPr>
            <w:rFonts w:ascii="Segoe UI" w:hAnsi="Segoe UI" w:cs="Segoe UI"/>
            <w:sz w:val="22"/>
            <w:szCs w:val="22"/>
            <w:lang w:val="cs-CZ"/>
          </w:rPr>
          <w:t>bodu</w:t>
        </w:r>
        <w:r>
          <w:rPr>
            <w:rFonts w:ascii="Segoe UI" w:hAnsi="Segoe UI" w:cs="Segoe UI"/>
            <w:sz w:val="22"/>
            <w:szCs w:val="22"/>
          </w:rPr>
          <w:t xml:space="preserve"> 14.3.8 </w:t>
        </w:r>
        <w:r w:rsidRPr="003E2025">
          <w:rPr>
            <w:rFonts w:ascii="Segoe UI" w:hAnsi="Segoe UI" w:cs="Segoe UI"/>
            <w:sz w:val="22"/>
            <w:szCs w:val="22"/>
          </w:rPr>
          <w:t xml:space="preserve"> Smlouvy nebo to po něm nelze spravedlivě požadovat, a to pouze v případě, že (i) se jedná o software renomovaných výrobců, jenž je na trhu běžně dostupný nebo (ii) se jedná o software, který ve vztahu k Dodávce má marginální význam, je oddělitelný a nahraditelný bez vynakládání podstatných prostředků ze strany Objednatele. V takovém případě postačí, aby Objednatel nabyl k takovému proprietárnímu software nevýhradní oprávnění užít jej minimálně pro používání v rámci Infrastruktury k účelu, pro který byla dodána Poskytovatelem dle této Smlouvy, nejméně do uplynutí 1 kalendářního roku po roku, ve kterém skončila účinnost této Smlouvy, na území České republiky a v množstevním rozsahu definovaném Přílohou č. 1 této Smlouvy. Poskytovatel je povinen zdokumentovat veškeré využití takového </w:t>
        </w:r>
        <w:r w:rsidRPr="003E2025">
          <w:rPr>
            <w:rFonts w:ascii="Segoe UI" w:hAnsi="Segoe UI" w:cs="Segoe UI"/>
            <w:sz w:val="22"/>
            <w:szCs w:val="22"/>
          </w:rPr>
          <w:lastRenderedPageBreak/>
          <w:t>proprietárního software v rámci Dodávky a předložit Objednateli ucelený přehled využitého proprietárního software, jeho licenčních podmínek a</w:t>
        </w:r>
        <w:r>
          <w:rPr>
            <w:rFonts w:ascii="Segoe UI" w:hAnsi="Segoe UI" w:cs="Segoe UI"/>
            <w:sz w:val="22"/>
            <w:szCs w:val="22"/>
            <w:lang w:val="cs-CZ"/>
          </w:rPr>
          <w:t> </w:t>
        </w:r>
        <w:r w:rsidRPr="003E2025">
          <w:rPr>
            <w:rFonts w:ascii="Segoe UI" w:hAnsi="Segoe UI" w:cs="Segoe UI"/>
            <w:sz w:val="22"/>
            <w:szCs w:val="22"/>
          </w:rPr>
          <w:t>alternativních dodavatelů</w:t>
        </w:r>
        <w:r>
          <w:rPr>
            <w:rFonts w:ascii="Segoe UI" w:hAnsi="Segoe UI" w:cs="Segoe UI"/>
          </w:rPr>
          <w:t>.</w:t>
        </w:r>
      </w:ins>
    </w:p>
    <w:p w14:paraId="7CFC630B" w14:textId="1228C585" w:rsidR="00A81CAB" w:rsidRPr="00B75F8D" w:rsidRDefault="00252A81" w:rsidP="003C0E81">
      <w:pPr>
        <w:pStyle w:val="RLTextlnkuslovan"/>
        <w:numPr>
          <w:ilvl w:val="2"/>
          <w:numId w:val="1"/>
        </w:numPr>
        <w:spacing w:before="120" w:line="276" w:lineRule="auto"/>
        <w:rPr>
          <w:rFonts w:ascii="Segoe UI" w:hAnsi="Segoe UI" w:cs="Segoe UI"/>
          <w:sz w:val="22"/>
          <w:szCs w:val="22"/>
        </w:rPr>
      </w:pPr>
      <w:bookmarkStart w:id="176" w:name="_Ref416786970"/>
      <w:ins w:id="177" w:author="Autor">
        <w:r w:rsidRPr="003E2025">
          <w:rPr>
            <w:rFonts w:ascii="Segoe UI" w:hAnsi="Segoe UI" w:cs="Segoe UI"/>
            <w:sz w:val="22"/>
            <w:szCs w:val="22"/>
          </w:rPr>
          <w:t xml:space="preserve">Je-li součástí Dodávky tzv. open source software, u kterého Poskytovatel nemůže Objednateli poskytnout oprávnění dle </w:t>
        </w:r>
        <w:r>
          <w:rPr>
            <w:rFonts w:ascii="Segoe UI" w:hAnsi="Segoe UI" w:cs="Segoe UI"/>
            <w:sz w:val="22"/>
            <w:szCs w:val="22"/>
            <w:lang w:val="cs-CZ"/>
          </w:rPr>
          <w:t>bodu</w:t>
        </w:r>
        <w:r w:rsidRPr="003E2025">
          <w:rPr>
            <w:rFonts w:ascii="Segoe UI" w:hAnsi="Segoe UI" w:cs="Segoe UI"/>
            <w:sz w:val="22"/>
            <w:szCs w:val="22"/>
          </w:rPr>
          <w:t xml:space="preserve"> 14.3.1</w:t>
        </w:r>
        <w:r>
          <w:rPr>
            <w:rFonts w:ascii="Segoe UI" w:hAnsi="Segoe UI" w:cs="Segoe UI"/>
            <w:sz w:val="22"/>
            <w:szCs w:val="22"/>
            <w:lang w:val="cs-CZ"/>
          </w:rPr>
          <w:t xml:space="preserve"> Smlouvy</w:t>
        </w:r>
        <w:r w:rsidRPr="003E2025">
          <w:rPr>
            <w:rFonts w:ascii="Segoe UI" w:hAnsi="Segoe UI" w:cs="Segoe UI"/>
            <w:sz w:val="22"/>
            <w:szCs w:val="22"/>
          </w:rPr>
          <w:t xml:space="preserve"> </w:t>
        </w:r>
        <w:r>
          <w:rPr>
            <w:rFonts w:ascii="Segoe UI" w:hAnsi="Segoe UI" w:cs="Segoe UI"/>
            <w:sz w:val="22"/>
            <w:szCs w:val="22"/>
          </w:rPr>
          <w:t xml:space="preserve">nebo právo poskytnout podlicenci dle </w:t>
        </w:r>
        <w:r>
          <w:rPr>
            <w:rFonts w:ascii="Segoe UI" w:hAnsi="Segoe UI" w:cs="Segoe UI"/>
            <w:sz w:val="22"/>
            <w:szCs w:val="22"/>
            <w:lang w:val="cs-CZ"/>
          </w:rPr>
          <w:t>bodu</w:t>
        </w:r>
        <w:r>
          <w:rPr>
            <w:rFonts w:ascii="Segoe UI" w:hAnsi="Segoe UI" w:cs="Segoe UI"/>
            <w:sz w:val="22"/>
            <w:szCs w:val="22"/>
          </w:rPr>
          <w:t xml:space="preserve"> 14.3.8</w:t>
        </w:r>
        <w:r w:rsidRPr="003E2025">
          <w:rPr>
            <w:rFonts w:ascii="Segoe UI" w:hAnsi="Segoe UI" w:cs="Segoe UI"/>
            <w:sz w:val="22"/>
            <w:szCs w:val="22"/>
          </w:rPr>
          <w:t xml:space="preserve"> Smlouvy nebo to po něm nelze spravedlivě požadovat, je Poskytovatel povinen zajistit, aby se jednalo o open source software, který je veřejnosti poskytován zdarma, včetně úplné původní uživatelské, provozní a</w:t>
        </w:r>
        <w:r>
          <w:rPr>
            <w:rFonts w:ascii="Segoe UI" w:hAnsi="Segoe UI" w:cs="Segoe UI"/>
            <w:sz w:val="22"/>
            <w:szCs w:val="22"/>
            <w:lang w:val="cs-CZ"/>
          </w:rPr>
          <w:t> </w:t>
        </w:r>
        <w:r w:rsidRPr="003E2025">
          <w:rPr>
            <w:rFonts w:ascii="Segoe UI" w:hAnsi="Segoe UI" w:cs="Segoe UI"/>
            <w:sz w:val="22"/>
            <w:szCs w:val="22"/>
          </w:rPr>
          <w:t>administrátorské dokumentace a práva takový software měnit a</w:t>
        </w:r>
        <w:r>
          <w:rPr>
            <w:rFonts w:ascii="Segoe UI" w:hAnsi="Segoe UI" w:cs="Segoe UI"/>
            <w:sz w:val="22"/>
            <w:szCs w:val="22"/>
            <w:lang w:val="cs-CZ"/>
          </w:rPr>
          <w:t> </w:t>
        </w:r>
        <w:r w:rsidRPr="003E2025">
          <w:rPr>
            <w:rFonts w:ascii="Segoe UI" w:hAnsi="Segoe UI" w:cs="Segoe UI"/>
            <w:sz w:val="22"/>
            <w:szCs w:val="22"/>
          </w:rPr>
          <w:t>současně je</w:t>
        </w:r>
        <w:bookmarkEnd w:id="176"/>
        <w:r w:rsidRPr="003E2025">
          <w:rPr>
            <w:rFonts w:ascii="Segoe UI" w:hAnsi="Segoe UI" w:cs="Segoe UI"/>
            <w:sz w:val="22"/>
            <w:szCs w:val="22"/>
          </w:rPr>
          <w:t xml:space="preserve"> povinen zajistit, že právo Objednatele takový open source software užít (např. licence) a způsob jeho použití nesmí kontaminovat zdrojový kód jakékoliv části Dodávky, které jsou počítačovým programem, povinností jejich zveřejnění jakékoliv třetí straně</w:t>
        </w:r>
        <w:r w:rsidRPr="00BD167A">
          <w:rPr>
            <w:rFonts w:ascii="Segoe UI" w:hAnsi="Segoe UI" w:cs="Segoe UI"/>
            <w:sz w:val="22"/>
            <w:szCs w:val="22"/>
          </w:rPr>
          <w:t>.</w:t>
        </w:r>
      </w:ins>
    </w:p>
    <w:p w14:paraId="30FF6E69"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r w:rsidRPr="00B75F8D">
        <w:rPr>
          <w:rFonts w:ascii="Segoe UI" w:hAnsi="Segoe UI" w:cs="Segoe UI"/>
          <w:sz w:val="22"/>
          <w:szCs w:val="22"/>
        </w:rPr>
        <w:t xml:space="preserve">Udělení licence nelze ze strany </w:t>
      </w:r>
      <w:r w:rsidR="00902894" w:rsidRPr="00B75F8D">
        <w:rPr>
          <w:rFonts w:ascii="Segoe UI" w:hAnsi="Segoe UI" w:cs="Segoe UI"/>
          <w:sz w:val="22"/>
          <w:szCs w:val="22"/>
        </w:rPr>
        <w:t>Poskytovatel</w:t>
      </w:r>
      <w:r w:rsidRPr="00B75F8D">
        <w:rPr>
          <w:rFonts w:ascii="Segoe UI" w:hAnsi="Segoe UI" w:cs="Segoe UI"/>
          <w:sz w:val="22"/>
          <w:szCs w:val="22"/>
        </w:rPr>
        <w:t>e vypovědět a její účinnost trvá i po skončení účinnosti této Smlouvy, nedohodnou-li se Smluvní strany výslovně jinak.</w:t>
      </w:r>
    </w:p>
    <w:p w14:paraId="523B7CB3" w14:textId="77777777" w:rsidR="002C3C07" w:rsidRPr="00B75F8D" w:rsidRDefault="002C3C07" w:rsidP="003C0E81">
      <w:pPr>
        <w:pStyle w:val="RLTextlnkuslovan"/>
        <w:numPr>
          <w:ilvl w:val="2"/>
          <w:numId w:val="1"/>
        </w:numPr>
        <w:spacing w:before="120" w:line="276" w:lineRule="auto"/>
        <w:rPr>
          <w:rFonts w:ascii="Segoe UI" w:hAnsi="Segoe UI" w:cs="Segoe UI"/>
          <w:sz w:val="22"/>
          <w:szCs w:val="22"/>
        </w:rPr>
      </w:pPr>
      <w:bookmarkStart w:id="178" w:name="_Ref224699397"/>
      <w:r w:rsidRPr="00B75F8D">
        <w:rPr>
          <w:rFonts w:ascii="Segoe UI" w:hAnsi="Segoe UI" w:cs="Segoe UI"/>
          <w:sz w:val="22"/>
          <w:szCs w:val="22"/>
        </w:rPr>
        <w:t xml:space="preserve">Smluvní strany výslovně prohlašují, že pokud při poskytování plnění dle této Smlouvy vznikne činností </w:t>
      </w:r>
      <w:r w:rsidR="00902894" w:rsidRPr="00B75F8D">
        <w:rPr>
          <w:rFonts w:ascii="Segoe UI" w:hAnsi="Segoe UI" w:cs="Segoe UI"/>
          <w:sz w:val="22"/>
          <w:szCs w:val="22"/>
        </w:rPr>
        <w:t>Poskytovatel</w:t>
      </w:r>
      <w:r w:rsidRPr="00B75F8D">
        <w:rPr>
          <w:rFonts w:ascii="Segoe UI" w:hAnsi="Segoe UI" w:cs="Segoe UI"/>
          <w:sz w:val="22"/>
          <w:szCs w:val="22"/>
        </w:rPr>
        <w:t xml:space="preserve">e a Objednatele dílo spoluautorů a nedohodnou-li se smluvní strany výslovně jinak, bude se mít za to, že je Objednatel oprávněn vykonávat majetková autorská práva k dílu spoluautorů tak, jako by byl jejich výlučným vykonavatelem a že </w:t>
      </w:r>
      <w:r w:rsidR="00902894" w:rsidRPr="00B75F8D">
        <w:rPr>
          <w:rFonts w:ascii="Segoe UI" w:hAnsi="Segoe UI" w:cs="Segoe UI"/>
          <w:sz w:val="22"/>
          <w:szCs w:val="22"/>
        </w:rPr>
        <w:t>Poskytovatel</w:t>
      </w:r>
      <w:r w:rsidRPr="00B75F8D">
        <w:rPr>
          <w:rFonts w:ascii="Segoe UI" w:hAnsi="Segoe UI" w:cs="Segoe UI"/>
          <w:sz w:val="22"/>
          <w:szCs w:val="22"/>
        </w:rPr>
        <w:t xml:space="preserve"> udělil Objednateli souhlas k jakékoliv změně nebo jinému zásah</w:t>
      </w:r>
      <w:r w:rsidR="007D49EF" w:rsidRPr="00B75F8D">
        <w:rPr>
          <w:rFonts w:ascii="Segoe UI" w:hAnsi="Segoe UI" w:cs="Segoe UI"/>
          <w:sz w:val="22"/>
          <w:szCs w:val="22"/>
        </w:rPr>
        <w:t>u do díla spoluautorů. Cena Dodávky</w:t>
      </w:r>
      <w:r w:rsidRPr="00B75F8D">
        <w:rPr>
          <w:rFonts w:ascii="Segoe UI" w:hAnsi="Segoe UI" w:cs="Segoe UI"/>
          <w:sz w:val="22"/>
          <w:szCs w:val="22"/>
        </w:rPr>
        <w:t xml:space="preserve"> </w:t>
      </w:r>
      <w:r w:rsidR="00FB29ED" w:rsidRPr="00B75F8D">
        <w:rPr>
          <w:rFonts w:ascii="Segoe UI" w:hAnsi="Segoe UI" w:cs="Segoe UI"/>
          <w:sz w:val="22"/>
          <w:szCs w:val="22"/>
        </w:rPr>
        <w:t xml:space="preserve">a Služeb </w:t>
      </w:r>
      <w:r w:rsidR="00C11FD5" w:rsidRPr="00B75F8D">
        <w:rPr>
          <w:rFonts w:ascii="Segoe UI" w:hAnsi="Segoe UI" w:cs="Segoe UI"/>
          <w:sz w:val="22"/>
          <w:szCs w:val="22"/>
        </w:rPr>
        <w:t xml:space="preserve">podpory </w:t>
      </w:r>
      <w:r w:rsidR="00C11FD5" w:rsidRPr="002621CB">
        <w:rPr>
          <w:rFonts w:ascii="Segoe UI" w:hAnsi="Segoe UI" w:cs="Segoe UI"/>
          <w:sz w:val="22"/>
          <w:szCs w:val="22"/>
        </w:rPr>
        <w:t xml:space="preserve">provozu </w:t>
      </w:r>
      <w:r w:rsidRPr="002621CB">
        <w:rPr>
          <w:rFonts w:ascii="Segoe UI" w:hAnsi="Segoe UI" w:cs="Segoe UI"/>
          <w:sz w:val="22"/>
          <w:szCs w:val="22"/>
        </w:rPr>
        <w:t xml:space="preserve">dle </w:t>
      </w:r>
      <w:r w:rsidR="00FB29ED" w:rsidRPr="002621CB">
        <w:rPr>
          <w:rFonts w:ascii="Segoe UI" w:hAnsi="Segoe UI" w:cs="Segoe UI"/>
          <w:sz w:val="22"/>
          <w:szCs w:val="22"/>
        </w:rPr>
        <w:t>čl</w:t>
      </w:r>
      <w:r w:rsidRPr="002621CB">
        <w:rPr>
          <w:rFonts w:ascii="Segoe UI" w:hAnsi="Segoe UI" w:cs="Segoe UI"/>
          <w:sz w:val="22"/>
          <w:szCs w:val="22"/>
        </w:rPr>
        <w:t xml:space="preserve">. </w:t>
      </w:r>
      <w:r w:rsidR="009E2F86" w:rsidRPr="002621CB">
        <w:rPr>
          <w:rFonts w:ascii="Segoe UI" w:hAnsi="Segoe UI" w:cs="Segoe UI"/>
          <w:sz w:val="22"/>
          <w:szCs w:val="22"/>
        </w:rPr>
        <w:fldChar w:fldCharType="begin"/>
      </w:r>
      <w:r w:rsidR="00FB29ED" w:rsidRPr="002621CB">
        <w:rPr>
          <w:rFonts w:ascii="Segoe UI" w:hAnsi="Segoe UI" w:cs="Segoe UI"/>
          <w:sz w:val="22"/>
          <w:szCs w:val="22"/>
        </w:rPr>
        <w:instrText xml:space="preserve"> REF _Ref395773580 \r \h </w:instrText>
      </w:r>
      <w:r w:rsidR="00880DC2" w:rsidRPr="002621CB">
        <w:rPr>
          <w:rFonts w:ascii="Segoe UI" w:hAnsi="Segoe UI" w:cs="Segoe UI"/>
          <w:sz w:val="22"/>
          <w:szCs w:val="22"/>
        </w:rPr>
        <w:instrText xml:space="preserve"> \* MERGEFORMAT </w:instrText>
      </w:r>
      <w:r w:rsidR="009E2F86" w:rsidRPr="002621CB">
        <w:rPr>
          <w:rFonts w:ascii="Segoe UI" w:hAnsi="Segoe UI" w:cs="Segoe UI"/>
          <w:sz w:val="22"/>
          <w:szCs w:val="22"/>
        </w:rPr>
      </w:r>
      <w:r w:rsidR="009E2F86" w:rsidRPr="002621CB">
        <w:rPr>
          <w:rFonts w:ascii="Segoe UI" w:hAnsi="Segoe UI" w:cs="Segoe UI"/>
          <w:sz w:val="22"/>
          <w:szCs w:val="22"/>
        </w:rPr>
        <w:fldChar w:fldCharType="separate"/>
      </w:r>
      <w:r w:rsidR="0070175A">
        <w:rPr>
          <w:rFonts w:ascii="Segoe UI" w:hAnsi="Segoe UI" w:cs="Segoe UI"/>
          <w:sz w:val="22"/>
          <w:szCs w:val="22"/>
        </w:rPr>
        <w:t>13</w:t>
      </w:r>
      <w:r w:rsidR="009E2F86" w:rsidRPr="002621CB">
        <w:rPr>
          <w:rFonts w:ascii="Segoe UI" w:hAnsi="Segoe UI" w:cs="Segoe UI"/>
          <w:sz w:val="22"/>
          <w:szCs w:val="22"/>
        </w:rPr>
        <w:fldChar w:fldCharType="end"/>
      </w:r>
      <w:r w:rsidRPr="002621CB">
        <w:rPr>
          <w:rFonts w:ascii="Segoe UI" w:hAnsi="Segoe UI" w:cs="Segoe UI"/>
          <w:sz w:val="22"/>
          <w:szCs w:val="22"/>
        </w:rPr>
        <w:t xml:space="preserve"> této</w:t>
      </w:r>
      <w:r w:rsidRPr="00B75F8D">
        <w:rPr>
          <w:rFonts w:ascii="Segoe UI" w:hAnsi="Segoe UI" w:cs="Segoe UI"/>
          <w:sz w:val="22"/>
          <w:szCs w:val="22"/>
        </w:rPr>
        <w:t xml:space="preserve"> Smlouvy je stanovena se zohledněním tohoto ustanovení a </w:t>
      </w:r>
      <w:r w:rsidR="00902894" w:rsidRPr="00B75F8D">
        <w:rPr>
          <w:rFonts w:ascii="Segoe UI" w:hAnsi="Segoe UI" w:cs="Segoe UI"/>
          <w:sz w:val="22"/>
          <w:szCs w:val="22"/>
        </w:rPr>
        <w:t>Poskytovatel</w:t>
      </w:r>
      <w:r w:rsidRPr="00B75F8D">
        <w:rPr>
          <w:rFonts w:ascii="Segoe UI" w:hAnsi="Segoe UI" w:cs="Segoe UI"/>
          <w:sz w:val="22"/>
          <w:szCs w:val="22"/>
        </w:rPr>
        <w:t xml:space="preserve">i nevzniknou v případě vytvoření díla spoluautorů žádné nové nároky na odměnu. </w:t>
      </w:r>
    </w:p>
    <w:p w14:paraId="4F2BAE9A" w14:textId="77777777" w:rsidR="002C3C07" w:rsidRPr="00B75F8D" w:rsidRDefault="00902894" w:rsidP="003C0E81">
      <w:pPr>
        <w:pStyle w:val="RLTextlnkuslovan"/>
        <w:numPr>
          <w:ilvl w:val="2"/>
          <w:numId w:val="1"/>
        </w:numPr>
        <w:spacing w:before="120" w:line="276" w:lineRule="auto"/>
        <w:rPr>
          <w:rFonts w:ascii="Segoe UI" w:hAnsi="Segoe UI" w:cs="Segoe UI"/>
          <w:sz w:val="22"/>
          <w:szCs w:val="22"/>
        </w:rPr>
      </w:pPr>
      <w:bookmarkStart w:id="179" w:name="_Ref395774036"/>
      <w:r w:rsidRPr="00B75F8D">
        <w:rPr>
          <w:rFonts w:ascii="Segoe UI" w:hAnsi="Segoe UI" w:cs="Segoe UI"/>
          <w:sz w:val="22"/>
          <w:szCs w:val="22"/>
        </w:rPr>
        <w:t>Poskytovatel</w:t>
      </w:r>
      <w:r w:rsidR="002C3C07" w:rsidRPr="00B75F8D">
        <w:rPr>
          <w:rFonts w:ascii="Segoe UI" w:hAnsi="Segoe UI" w:cs="Segoe UI"/>
          <w:sz w:val="22"/>
          <w:szCs w:val="22"/>
        </w:rPr>
        <w:t xml:space="preserve"> je povinen postupovat tak, aby udělení licence k autorskému dílu dle této Smlouvy včetně oprávnění udělit podlicenci </w:t>
      </w:r>
      <w:r w:rsidR="009641DB" w:rsidRPr="00B75F8D">
        <w:rPr>
          <w:rFonts w:ascii="Segoe UI" w:hAnsi="Segoe UI" w:cs="Segoe UI"/>
          <w:sz w:val="22"/>
          <w:szCs w:val="22"/>
        </w:rPr>
        <w:t xml:space="preserve">a souvisejících oprávnění </w:t>
      </w:r>
      <w:r w:rsidR="002C3C07" w:rsidRPr="00B75F8D">
        <w:rPr>
          <w:rFonts w:ascii="Segoe UI" w:hAnsi="Segoe UI" w:cs="Segoe UI"/>
          <w:sz w:val="22"/>
          <w:szCs w:val="22"/>
        </w:rPr>
        <w:t>zabezpečil, a to bez újmy na právech třetích osob.</w:t>
      </w:r>
      <w:bookmarkEnd w:id="179"/>
      <w:r w:rsidR="002C3C07" w:rsidRPr="00B75F8D">
        <w:rPr>
          <w:rFonts w:ascii="Segoe UI" w:hAnsi="Segoe UI" w:cs="Segoe UI"/>
          <w:sz w:val="22"/>
          <w:szCs w:val="22"/>
        </w:rPr>
        <w:t xml:space="preserve"> </w:t>
      </w:r>
    </w:p>
    <w:p w14:paraId="59D62009" w14:textId="77777777" w:rsidR="001113FC" w:rsidRPr="00B75F8D" w:rsidRDefault="001113FC" w:rsidP="003C0E81">
      <w:pPr>
        <w:pStyle w:val="RLTextlnkuslovan"/>
        <w:numPr>
          <w:ilvl w:val="2"/>
          <w:numId w:val="1"/>
        </w:numPr>
        <w:spacing w:before="120" w:line="276" w:lineRule="auto"/>
        <w:rPr>
          <w:rFonts w:ascii="Segoe UI" w:hAnsi="Segoe UI" w:cs="Segoe UI"/>
          <w:sz w:val="22"/>
          <w:szCs w:val="22"/>
        </w:rPr>
      </w:pPr>
      <w:r w:rsidRPr="00B75F8D">
        <w:rPr>
          <w:rFonts w:ascii="Segoe UI" w:hAnsi="Segoe UI" w:cs="Segoe UI"/>
          <w:sz w:val="22"/>
          <w:szCs w:val="22"/>
        </w:rPr>
        <w:t xml:space="preserve">Jestliže jsou s užitím </w:t>
      </w:r>
      <w:r w:rsidR="00A004BF" w:rsidRPr="00B75F8D">
        <w:rPr>
          <w:rFonts w:ascii="Segoe UI" w:hAnsi="Segoe UI" w:cs="Segoe UI"/>
          <w:sz w:val="22"/>
          <w:szCs w:val="22"/>
        </w:rPr>
        <w:t>s</w:t>
      </w:r>
      <w:r w:rsidR="00AC3372" w:rsidRPr="00B75F8D">
        <w:rPr>
          <w:rFonts w:ascii="Segoe UI" w:hAnsi="Segoe UI" w:cs="Segoe UI"/>
          <w:sz w:val="22"/>
          <w:szCs w:val="22"/>
        </w:rPr>
        <w:t>ystémového</w:t>
      </w:r>
      <w:r w:rsidRPr="00B75F8D">
        <w:rPr>
          <w:rFonts w:ascii="Segoe UI" w:hAnsi="Segoe UI" w:cs="Segoe UI"/>
          <w:sz w:val="22"/>
          <w:szCs w:val="22"/>
        </w:rPr>
        <w:t xml:space="preserve"> softwar</w:t>
      </w:r>
      <w:r w:rsidR="0043618A" w:rsidRPr="00B75F8D">
        <w:rPr>
          <w:rFonts w:ascii="Segoe UI" w:hAnsi="Segoe UI" w:cs="Segoe UI"/>
          <w:sz w:val="22"/>
          <w:szCs w:val="22"/>
        </w:rPr>
        <w:t>e</w:t>
      </w:r>
      <w:r w:rsidRPr="00B75F8D">
        <w:rPr>
          <w:rFonts w:ascii="Segoe UI" w:hAnsi="Segoe UI" w:cs="Segoe UI"/>
          <w:sz w:val="22"/>
          <w:szCs w:val="22"/>
        </w:rPr>
        <w:t xml:space="preserve">, </w:t>
      </w:r>
      <w:r w:rsidR="00706B07" w:rsidRPr="00B75F8D">
        <w:rPr>
          <w:rFonts w:ascii="Segoe UI" w:hAnsi="Segoe UI" w:cs="Segoe UI"/>
          <w:sz w:val="22"/>
          <w:szCs w:val="22"/>
        </w:rPr>
        <w:t>s</w:t>
      </w:r>
      <w:r w:rsidRPr="00B75F8D">
        <w:rPr>
          <w:rFonts w:ascii="Segoe UI" w:hAnsi="Segoe UI" w:cs="Segoe UI"/>
          <w:sz w:val="22"/>
          <w:szCs w:val="22"/>
        </w:rPr>
        <w:t xml:space="preserve">lužeb podpory k němu, či jiných souvisejících plnění spojeny jednorázové či pravidelné poplatky, je </w:t>
      </w:r>
      <w:r w:rsidR="00902894" w:rsidRPr="00B75F8D">
        <w:rPr>
          <w:rFonts w:ascii="Segoe UI" w:hAnsi="Segoe UI" w:cs="Segoe UI"/>
          <w:sz w:val="22"/>
          <w:szCs w:val="22"/>
        </w:rPr>
        <w:t>Poskytovatel</w:t>
      </w:r>
      <w:r w:rsidRPr="00B75F8D">
        <w:rPr>
          <w:rFonts w:ascii="Segoe UI" w:hAnsi="Segoe UI" w:cs="Segoe UI"/>
          <w:sz w:val="22"/>
          <w:szCs w:val="22"/>
        </w:rPr>
        <w:t xml:space="preserve"> povinen v rámci ceny D</w:t>
      </w:r>
      <w:r w:rsidR="00AC3372" w:rsidRPr="00B75F8D">
        <w:rPr>
          <w:rFonts w:ascii="Segoe UI" w:hAnsi="Segoe UI" w:cs="Segoe UI"/>
          <w:sz w:val="22"/>
          <w:szCs w:val="22"/>
        </w:rPr>
        <w:t>odávky</w:t>
      </w:r>
      <w:r w:rsidRPr="00B75F8D">
        <w:rPr>
          <w:rFonts w:ascii="Segoe UI" w:hAnsi="Segoe UI" w:cs="Segoe UI"/>
          <w:sz w:val="22"/>
          <w:szCs w:val="22"/>
        </w:rPr>
        <w:t xml:space="preserve"> </w:t>
      </w:r>
      <w:r w:rsidR="003F59BD" w:rsidRPr="00B75F8D">
        <w:rPr>
          <w:rFonts w:ascii="Segoe UI" w:hAnsi="Segoe UI" w:cs="Segoe UI"/>
          <w:sz w:val="22"/>
          <w:szCs w:val="22"/>
        </w:rPr>
        <w:t xml:space="preserve">a Služeb </w:t>
      </w:r>
      <w:r w:rsidR="004A0E34" w:rsidRPr="00B75F8D">
        <w:rPr>
          <w:rFonts w:ascii="Segoe UI" w:hAnsi="Segoe UI" w:cs="Segoe UI"/>
          <w:sz w:val="22"/>
          <w:szCs w:val="22"/>
        </w:rPr>
        <w:t xml:space="preserve">podpory provozu </w:t>
      </w:r>
      <w:r w:rsidRPr="00B75F8D">
        <w:rPr>
          <w:rFonts w:ascii="Segoe UI" w:hAnsi="Segoe UI" w:cs="Segoe UI"/>
          <w:sz w:val="22"/>
          <w:szCs w:val="22"/>
        </w:rPr>
        <w:t xml:space="preserve">řádně uhradit všechny tyto poplatky za celou dobu trvání </w:t>
      </w:r>
      <w:r w:rsidR="00351C5E" w:rsidRPr="00B75F8D">
        <w:rPr>
          <w:rFonts w:ascii="Segoe UI" w:hAnsi="Segoe UI" w:cs="Segoe UI"/>
          <w:sz w:val="22"/>
          <w:szCs w:val="22"/>
        </w:rPr>
        <w:t>S</w:t>
      </w:r>
      <w:r w:rsidRPr="00B75F8D">
        <w:rPr>
          <w:rFonts w:ascii="Segoe UI" w:hAnsi="Segoe UI" w:cs="Segoe UI"/>
          <w:sz w:val="22"/>
          <w:szCs w:val="22"/>
        </w:rPr>
        <w:t xml:space="preserve">mlouvy </w:t>
      </w:r>
      <w:r w:rsidR="00351C5E" w:rsidRPr="00B75F8D">
        <w:rPr>
          <w:rFonts w:ascii="Segoe UI" w:hAnsi="Segoe UI" w:cs="Segoe UI"/>
          <w:sz w:val="22"/>
          <w:szCs w:val="22"/>
        </w:rPr>
        <w:t>a za období po jejím skončení až do uplynutí 1 kalendářního roku po roku, ve kterém skončila účinnost této Smlouvy</w:t>
      </w:r>
      <w:r w:rsidRPr="00B75F8D">
        <w:rPr>
          <w:rFonts w:ascii="Segoe UI" w:hAnsi="Segoe UI" w:cs="Segoe UI"/>
          <w:sz w:val="22"/>
          <w:szCs w:val="22"/>
        </w:rPr>
        <w:t>.</w:t>
      </w:r>
    </w:p>
    <w:p w14:paraId="0697EE29" w14:textId="77777777" w:rsidR="002C3C07" w:rsidRPr="00B75F8D" w:rsidRDefault="002C3C07" w:rsidP="003C0E81">
      <w:pPr>
        <w:pStyle w:val="RLTextlnkuslovan"/>
        <w:spacing w:before="120" w:line="276" w:lineRule="auto"/>
        <w:rPr>
          <w:rFonts w:ascii="Segoe UI" w:hAnsi="Segoe UI" w:cs="Segoe UI"/>
          <w:sz w:val="22"/>
          <w:szCs w:val="22"/>
        </w:rPr>
      </w:pPr>
      <w:r w:rsidRPr="00B75F8D">
        <w:rPr>
          <w:rFonts w:ascii="Segoe UI" w:hAnsi="Segoe UI" w:cs="Segoe UI"/>
          <w:sz w:val="22"/>
          <w:szCs w:val="22"/>
        </w:rPr>
        <w:t xml:space="preserve">Práva získaná v rámci plnění této Smlouvy přechází i na případného právního nástupce Objednatele. Případná změna v osobě </w:t>
      </w:r>
      <w:r w:rsidR="00902894" w:rsidRPr="00B75F8D">
        <w:rPr>
          <w:rFonts w:ascii="Segoe UI" w:hAnsi="Segoe UI" w:cs="Segoe UI"/>
          <w:sz w:val="22"/>
          <w:szCs w:val="22"/>
        </w:rPr>
        <w:t>Poskytovatel</w:t>
      </w:r>
      <w:r w:rsidRPr="00B75F8D">
        <w:rPr>
          <w:rFonts w:ascii="Segoe UI" w:hAnsi="Segoe UI" w:cs="Segoe UI"/>
          <w:sz w:val="22"/>
          <w:szCs w:val="22"/>
        </w:rPr>
        <w:t xml:space="preserve">e (např. právní </w:t>
      </w:r>
      <w:r w:rsidRPr="00B75F8D">
        <w:rPr>
          <w:rFonts w:ascii="Segoe UI" w:hAnsi="Segoe UI" w:cs="Segoe UI"/>
          <w:sz w:val="22"/>
          <w:szCs w:val="22"/>
        </w:rPr>
        <w:lastRenderedPageBreak/>
        <w:t xml:space="preserve">nástupnictví) nebude mít vliv na oprávnění udělená v rámci této Smlouvy </w:t>
      </w:r>
      <w:r w:rsidR="00902894" w:rsidRPr="00B75F8D">
        <w:rPr>
          <w:rFonts w:ascii="Segoe UI" w:hAnsi="Segoe UI" w:cs="Segoe UI"/>
          <w:sz w:val="22"/>
          <w:szCs w:val="22"/>
        </w:rPr>
        <w:t>Poskytovatel</w:t>
      </w:r>
      <w:r w:rsidRPr="00B75F8D">
        <w:rPr>
          <w:rFonts w:ascii="Segoe UI" w:hAnsi="Segoe UI" w:cs="Segoe UI"/>
          <w:sz w:val="22"/>
          <w:szCs w:val="22"/>
        </w:rPr>
        <w:t>em Objednateli.</w:t>
      </w:r>
    </w:p>
    <w:p w14:paraId="0D985C29" w14:textId="77777777" w:rsidR="002C3C07" w:rsidRPr="003C0E81" w:rsidRDefault="002C3C07" w:rsidP="003C0E81">
      <w:pPr>
        <w:pStyle w:val="RLTextlnkuslovan"/>
        <w:spacing w:before="120" w:line="276" w:lineRule="auto"/>
        <w:rPr>
          <w:rFonts w:ascii="Segoe UI" w:hAnsi="Segoe UI" w:cs="Segoe UI"/>
          <w:sz w:val="22"/>
          <w:szCs w:val="22"/>
        </w:rPr>
      </w:pPr>
      <w:r w:rsidRPr="00B75F8D">
        <w:rPr>
          <w:rFonts w:ascii="Segoe UI" w:hAnsi="Segoe UI" w:cs="Segoe UI"/>
          <w:sz w:val="22"/>
          <w:szCs w:val="22"/>
        </w:rPr>
        <w:t xml:space="preserve">Odměna za poskytnutí, zprostředkování nebo postoupení </w:t>
      </w:r>
      <w:r w:rsidR="0079421D" w:rsidRPr="00B75F8D">
        <w:rPr>
          <w:rFonts w:ascii="Segoe UI" w:hAnsi="Segoe UI" w:cs="Segoe UI"/>
          <w:sz w:val="22"/>
          <w:szCs w:val="22"/>
        </w:rPr>
        <w:t>l</w:t>
      </w:r>
      <w:r w:rsidRPr="00B75F8D">
        <w:rPr>
          <w:rFonts w:ascii="Segoe UI" w:hAnsi="Segoe UI" w:cs="Segoe UI"/>
          <w:sz w:val="22"/>
          <w:szCs w:val="22"/>
        </w:rPr>
        <w:t xml:space="preserve">icence k </w:t>
      </w:r>
      <w:r w:rsidR="0049497A" w:rsidRPr="00B75F8D">
        <w:rPr>
          <w:rFonts w:ascii="Segoe UI" w:hAnsi="Segoe UI" w:cs="Segoe UI"/>
          <w:sz w:val="22"/>
          <w:szCs w:val="22"/>
        </w:rPr>
        <w:t xml:space="preserve">autorským dílům </w:t>
      </w:r>
      <w:r w:rsidR="007D49EF" w:rsidRPr="00B75F8D">
        <w:rPr>
          <w:rFonts w:ascii="Segoe UI" w:hAnsi="Segoe UI" w:cs="Segoe UI"/>
          <w:sz w:val="22"/>
          <w:szCs w:val="22"/>
        </w:rPr>
        <w:t>je zahrnuta v ceně Dodávky</w:t>
      </w:r>
      <w:r w:rsidR="002C4FEC">
        <w:rPr>
          <w:rFonts w:ascii="Segoe UI" w:hAnsi="Segoe UI" w:cs="Segoe UI"/>
          <w:sz w:val="22"/>
          <w:szCs w:val="22"/>
          <w:lang w:val="cs-CZ"/>
        </w:rPr>
        <w:t>.</w:t>
      </w:r>
    </w:p>
    <w:p w14:paraId="29144C64" w14:textId="77777777" w:rsidR="00607561" w:rsidRPr="002C4FEC" w:rsidRDefault="00607561" w:rsidP="00607561">
      <w:pPr>
        <w:pStyle w:val="RLlneksmlouvy"/>
        <w:rPr>
          <w:rFonts w:ascii="Segoe UI" w:hAnsi="Segoe UI" w:cs="Segoe UI"/>
          <w:sz w:val="22"/>
          <w:szCs w:val="22"/>
        </w:rPr>
      </w:pPr>
      <w:bookmarkStart w:id="180" w:name="_Ref367556406"/>
      <w:bookmarkEnd w:id="178"/>
      <w:r w:rsidRPr="002C4FEC">
        <w:rPr>
          <w:rFonts w:ascii="Segoe UI" w:hAnsi="Segoe UI" w:cs="Segoe UI"/>
          <w:sz w:val="22"/>
          <w:szCs w:val="22"/>
        </w:rPr>
        <w:t>ZÁRUKA</w:t>
      </w:r>
      <w:bookmarkEnd w:id="161"/>
      <w:bookmarkEnd w:id="162"/>
      <w:bookmarkEnd w:id="163"/>
      <w:bookmarkEnd w:id="180"/>
      <w:r w:rsidR="005251BB" w:rsidRPr="002C4FEC">
        <w:rPr>
          <w:rFonts w:ascii="Segoe UI" w:hAnsi="Segoe UI" w:cs="Segoe UI"/>
          <w:sz w:val="22"/>
          <w:szCs w:val="22"/>
        </w:rPr>
        <w:t xml:space="preserve"> </w:t>
      </w:r>
    </w:p>
    <w:p w14:paraId="0AC35459" w14:textId="77777777" w:rsidR="002621CB" w:rsidRPr="003C0E81" w:rsidRDefault="002621CB" w:rsidP="00606672">
      <w:pPr>
        <w:pStyle w:val="RLTextlnkuslovan"/>
        <w:spacing w:before="120" w:line="276" w:lineRule="auto"/>
        <w:rPr>
          <w:rFonts w:ascii="Segoe UI" w:hAnsi="Segoe UI" w:cs="Segoe UI"/>
          <w:sz w:val="22"/>
          <w:szCs w:val="22"/>
        </w:rPr>
      </w:pPr>
      <w:r w:rsidRPr="003C0E81">
        <w:rPr>
          <w:rFonts w:ascii="Segoe UI" w:hAnsi="Segoe UI" w:cs="Segoe UI"/>
          <w:sz w:val="22"/>
          <w:szCs w:val="22"/>
          <w:lang w:val="cs-CZ"/>
        </w:rPr>
        <w:t>Poskytovatel</w:t>
      </w:r>
      <w:r w:rsidRPr="003C0E81">
        <w:rPr>
          <w:rFonts w:ascii="Segoe UI" w:hAnsi="Segoe UI" w:cs="Segoe UI"/>
          <w:sz w:val="22"/>
          <w:szCs w:val="22"/>
        </w:rPr>
        <w:t xml:space="preserve"> je povinen dodat veškeré zařízení originální</w:t>
      </w:r>
      <w:r w:rsidR="00233DBC">
        <w:rPr>
          <w:rFonts w:ascii="Segoe UI" w:hAnsi="Segoe UI" w:cs="Segoe UI"/>
          <w:sz w:val="22"/>
          <w:szCs w:val="22"/>
          <w:lang w:val="cs-CZ"/>
        </w:rPr>
        <w:t>,</w:t>
      </w:r>
      <w:r w:rsidRPr="003C0E81">
        <w:rPr>
          <w:rFonts w:ascii="Segoe UI" w:hAnsi="Segoe UI" w:cs="Segoe UI"/>
          <w:sz w:val="22"/>
          <w:szCs w:val="22"/>
        </w:rPr>
        <w:t xml:space="preserve"> s plnou zárukou výrobce nové (nerepasované)</w:t>
      </w:r>
      <w:r w:rsidR="00233DBC">
        <w:rPr>
          <w:rFonts w:ascii="Segoe UI" w:hAnsi="Segoe UI" w:cs="Segoe UI"/>
          <w:sz w:val="22"/>
          <w:szCs w:val="22"/>
          <w:lang w:val="cs-CZ"/>
        </w:rPr>
        <w:t>,</w:t>
      </w:r>
      <w:r w:rsidRPr="003C0E81">
        <w:rPr>
          <w:rFonts w:ascii="Segoe UI" w:hAnsi="Segoe UI" w:cs="Segoe UI"/>
          <w:sz w:val="22"/>
          <w:szCs w:val="22"/>
        </w:rPr>
        <w:t xml:space="preserve"> nepoužité</w:t>
      </w:r>
      <w:r w:rsidR="00233DBC">
        <w:rPr>
          <w:rFonts w:ascii="Segoe UI" w:hAnsi="Segoe UI" w:cs="Segoe UI"/>
          <w:sz w:val="22"/>
          <w:szCs w:val="22"/>
          <w:lang w:val="cs-CZ"/>
        </w:rPr>
        <w:t xml:space="preserve"> a určené výrobcem pro český trh</w:t>
      </w:r>
      <w:r w:rsidRPr="003C0E81">
        <w:rPr>
          <w:rFonts w:ascii="Segoe UI" w:hAnsi="Segoe UI" w:cs="Segoe UI"/>
          <w:sz w:val="22"/>
          <w:szCs w:val="22"/>
        </w:rPr>
        <w:t>. Rovněž všechny případné náhradní díly, které budou měněny v rámci záruky či Služeb podpory</w:t>
      </w:r>
      <w:r w:rsidRPr="003C0E81">
        <w:rPr>
          <w:rFonts w:ascii="Segoe UI" w:hAnsi="Segoe UI" w:cs="Segoe UI"/>
          <w:sz w:val="22"/>
          <w:szCs w:val="22"/>
          <w:lang w:val="cs-CZ"/>
        </w:rPr>
        <w:t xml:space="preserve"> rozvoje</w:t>
      </w:r>
      <w:r w:rsidRPr="003C0E81">
        <w:rPr>
          <w:rFonts w:ascii="Segoe UI" w:hAnsi="Segoe UI" w:cs="Segoe UI"/>
          <w:sz w:val="22"/>
          <w:szCs w:val="22"/>
        </w:rPr>
        <w:t xml:space="preserve"> dle Smlouvy, musí být nové, nepoužité, originální a s plnou zárukou výrobce</w:t>
      </w:r>
      <w:r w:rsidR="00233DBC">
        <w:rPr>
          <w:rFonts w:ascii="Segoe UI" w:hAnsi="Segoe UI" w:cs="Segoe UI"/>
          <w:sz w:val="22"/>
          <w:szCs w:val="22"/>
          <w:lang w:val="cs-CZ"/>
        </w:rPr>
        <w:t xml:space="preserve"> a určené výrobcem pro český trh</w:t>
      </w:r>
      <w:r w:rsidRPr="003C0E81">
        <w:rPr>
          <w:rFonts w:ascii="Segoe UI" w:hAnsi="Segoe UI" w:cs="Segoe UI"/>
          <w:sz w:val="22"/>
          <w:szCs w:val="22"/>
        </w:rPr>
        <w:t>, nebude-li dohodnuto jinak.</w:t>
      </w:r>
    </w:p>
    <w:p w14:paraId="0287A0C5" w14:textId="77777777" w:rsidR="00607561" w:rsidRPr="002C4FEC" w:rsidRDefault="00902894"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Poskytovatel</w:t>
      </w:r>
      <w:r w:rsidR="00607561" w:rsidRPr="002C4FEC">
        <w:rPr>
          <w:rFonts w:ascii="Segoe UI" w:hAnsi="Segoe UI" w:cs="Segoe UI"/>
          <w:sz w:val="22"/>
          <w:szCs w:val="22"/>
        </w:rPr>
        <w:t xml:space="preserve"> poskytuje záruku, že každá část D</w:t>
      </w:r>
      <w:r w:rsidR="00AC3372" w:rsidRPr="002C4FEC">
        <w:rPr>
          <w:rFonts w:ascii="Segoe UI" w:hAnsi="Segoe UI" w:cs="Segoe UI"/>
          <w:sz w:val="22"/>
          <w:szCs w:val="22"/>
        </w:rPr>
        <w:t xml:space="preserve">odávky </w:t>
      </w:r>
      <w:r w:rsidR="00607561" w:rsidRPr="002C4FEC">
        <w:rPr>
          <w:rFonts w:ascii="Segoe UI" w:hAnsi="Segoe UI" w:cs="Segoe UI"/>
          <w:sz w:val="22"/>
          <w:szCs w:val="22"/>
        </w:rPr>
        <w:t>má ke dni její akceptace funkční vlastnosti stanovené </w:t>
      </w:r>
      <w:r w:rsidR="005A5FAC" w:rsidRPr="002C4FEC">
        <w:rPr>
          <w:rFonts w:ascii="Segoe UI" w:hAnsi="Segoe UI" w:cs="Segoe UI"/>
          <w:sz w:val="22"/>
          <w:szCs w:val="22"/>
        </w:rPr>
        <w:t xml:space="preserve">touto Smlouvou, </w:t>
      </w:r>
      <w:r w:rsidR="00702320" w:rsidRPr="002C4FEC">
        <w:rPr>
          <w:rFonts w:ascii="Segoe UI" w:hAnsi="Segoe UI" w:cs="Segoe UI"/>
          <w:sz w:val="22"/>
          <w:szCs w:val="22"/>
        </w:rPr>
        <w:t>a je způsobilá k</w:t>
      </w:r>
      <w:r w:rsidR="00F64F94">
        <w:rPr>
          <w:rFonts w:ascii="Segoe UI" w:hAnsi="Segoe UI" w:cs="Segoe UI"/>
          <w:sz w:val="22"/>
          <w:szCs w:val="22"/>
          <w:lang w:val="cs-CZ"/>
        </w:rPr>
        <w:t> </w:t>
      </w:r>
      <w:r w:rsidR="00702320" w:rsidRPr="002C4FEC">
        <w:rPr>
          <w:rFonts w:ascii="Segoe UI" w:hAnsi="Segoe UI" w:cs="Segoe UI"/>
          <w:sz w:val="22"/>
          <w:szCs w:val="22"/>
        </w:rPr>
        <w:t>použití pro účely stanovené v této Smlouvě nebo v souladu s touto Smlouvou</w:t>
      </w:r>
      <w:r w:rsidR="005A5FAC" w:rsidRPr="002C4FEC">
        <w:rPr>
          <w:rFonts w:ascii="Segoe UI" w:hAnsi="Segoe UI" w:cs="Segoe UI"/>
          <w:sz w:val="22"/>
          <w:szCs w:val="22"/>
        </w:rPr>
        <w:t>.</w:t>
      </w:r>
    </w:p>
    <w:p w14:paraId="282F4F27" w14:textId="77777777" w:rsidR="00607561" w:rsidRPr="002C4FEC" w:rsidRDefault="00902894"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Poskytovatel</w:t>
      </w:r>
      <w:r w:rsidR="00607561" w:rsidRPr="002C4FEC">
        <w:rPr>
          <w:rFonts w:ascii="Segoe UI" w:hAnsi="Segoe UI" w:cs="Segoe UI"/>
          <w:sz w:val="22"/>
          <w:szCs w:val="22"/>
        </w:rPr>
        <w:t xml:space="preserve"> poskytuje záruku za jakost každé jednotlivé části </w:t>
      </w:r>
      <w:r w:rsidR="00A2353E" w:rsidRPr="002C4FEC">
        <w:rPr>
          <w:rFonts w:ascii="Segoe UI" w:hAnsi="Segoe UI" w:cs="Segoe UI"/>
          <w:sz w:val="22"/>
          <w:szCs w:val="22"/>
        </w:rPr>
        <w:t xml:space="preserve">Dodávky </w:t>
      </w:r>
      <w:r w:rsidR="00233DBC">
        <w:rPr>
          <w:rFonts w:ascii="Segoe UI" w:hAnsi="Segoe UI" w:cs="Segoe UI"/>
          <w:sz w:val="22"/>
          <w:szCs w:val="22"/>
          <w:lang w:val="cs-CZ"/>
        </w:rPr>
        <w:t xml:space="preserve">a Dodávky jako celek </w:t>
      </w:r>
      <w:r w:rsidR="00607561" w:rsidRPr="002C4FEC">
        <w:rPr>
          <w:rFonts w:ascii="Segoe UI" w:hAnsi="Segoe UI" w:cs="Segoe UI"/>
          <w:sz w:val="22"/>
          <w:szCs w:val="22"/>
        </w:rPr>
        <w:t>od okamžiku jej</w:t>
      </w:r>
      <w:r w:rsidR="00EB201B" w:rsidRPr="002C4FEC">
        <w:rPr>
          <w:rFonts w:ascii="Segoe UI" w:hAnsi="Segoe UI" w:cs="Segoe UI"/>
          <w:sz w:val="22"/>
          <w:szCs w:val="22"/>
        </w:rPr>
        <w:t>í</w:t>
      </w:r>
      <w:r w:rsidR="00154821" w:rsidRPr="002C4FEC">
        <w:rPr>
          <w:rFonts w:ascii="Segoe UI" w:hAnsi="Segoe UI" w:cs="Segoe UI"/>
          <w:sz w:val="22"/>
          <w:szCs w:val="22"/>
        </w:rPr>
        <w:t xml:space="preserve"> akceptace po dobu </w:t>
      </w:r>
      <w:r w:rsidR="000351C7" w:rsidRPr="002C4FEC">
        <w:rPr>
          <w:rFonts w:ascii="Segoe UI" w:hAnsi="Segoe UI" w:cs="Segoe UI"/>
          <w:sz w:val="22"/>
          <w:szCs w:val="22"/>
          <w:lang w:val="cs-CZ"/>
        </w:rPr>
        <w:t>60</w:t>
      </w:r>
      <w:r w:rsidR="00607561" w:rsidRPr="002C4FEC">
        <w:rPr>
          <w:rFonts w:ascii="Segoe UI" w:hAnsi="Segoe UI" w:cs="Segoe UI"/>
          <w:sz w:val="22"/>
          <w:szCs w:val="22"/>
        </w:rPr>
        <w:t xml:space="preserve"> měsíců od akceptace </w:t>
      </w:r>
      <w:r w:rsidR="00A2353E" w:rsidRPr="002C4FEC">
        <w:rPr>
          <w:rFonts w:ascii="Segoe UI" w:hAnsi="Segoe UI" w:cs="Segoe UI"/>
          <w:sz w:val="22"/>
          <w:szCs w:val="22"/>
        </w:rPr>
        <w:t>Dodávky</w:t>
      </w:r>
      <w:r w:rsidR="00EB201B" w:rsidRPr="002C4FEC">
        <w:rPr>
          <w:rFonts w:ascii="Segoe UI" w:hAnsi="Segoe UI" w:cs="Segoe UI"/>
          <w:sz w:val="22"/>
          <w:szCs w:val="22"/>
        </w:rPr>
        <w:t xml:space="preserve"> jako celku</w:t>
      </w:r>
      <w:r w:rsidR="00607561" w:rsidRPr="002C4FEC">
        <w:rPr>
          <w:rFonts w:ascii="Segoe UI" w:hAnsi="Segoe UI" w:cs="Segoe UI"/>
          <w:sz w:val="22"/>
          <w:szCs w:val="22"/>
        </w:rPr>
        <w:t>.</w:t>
      </w:r>
      <w:r w:rsidR="002616BA">
        <w:rPr>
          <w:rFonts w:ascii="Segoe UI" w:hAnsi="Segoe UI" w:cs="Segoe UI"/>
          <w:sz w:val="22"/>
          <w:szCs w:val="22"/>
          <w:lang w:val="cs-CZ"/>
        </w:rPr>
        <w:t xml:space="preserve"> Za jakost jsou brány funkční vlastnosti stejné nebo vyšší jako při akceptaci Dodávky.</w:t>
      </w:r>
    </w:p>
    <w:p w14:paraId="39FC5DBE" w14:textId="77777777" w:rsidR="003C41FB" w:rsidRDefault="003C41FB" w:rsidP="00606672">
      <w:pPr>
        <w:pStyle w:val="RLTextlnkuslovan"/>
        <w:spacing w:before="120" w:line="276" w:lineRule="auto"/>
        <w:rPr>
          <w:rFonts w:ascii="Segoe UI" w:hAnsi="Segoe UI" w:cs="Segoe UI"/>
          <w:sz w:val="22"/>
          <w:szCs w:val="22"/>
        </w:rPr>
      </w:pPr>
      <w:bookmarkStart w:id="181" w:name="_Ref370399361"/>
      <w:r w:rsidRPr="00F64F94">
        <w:rPr>
          <w:rFonts w:ascii="Segoe UI" w:hAnsi="Segoe UI" w:cs="Segoe UI"/>
          <w:sz w:val="22"/>
          <w:szCs w:val="22"/>
        </w:rPr>
        <w:t>Po dobu poskytování Služeb podpory</w:t>
      </w:r>
      <w:r w:rsidR="00D5488D" w:rsidRPr="00F64F94">
        <w:rPr>
          <w:rFonts w:ascii="Segoe UI" w:hAnsi="Segoe UI" w:cs="Segoe UI"/>
          <w:sz w:val="22"/>
          <w:szCs w:val="22"/>
        </w:rPr>
        <w:t xml:space="preserve"> provozu</w:t>
      </w:r>
      <w:r w:rsidRPr="00F64F94">
        <w:rPr>
          <w:rFonts w:ascii="Segoe UI" w:hAnsi="Segoe UI" w:cs="Segoe UI"/>
          <w:sz w:val="22"/>
          <w:szCs w:val="22"/>
        </w:rPr>
        <w:t xml:space="preserve"> budou veškeré záruční i</w:t>
      </w:r>
      <w:r w:rsidR="00F64F94">
        <w:rPr>
          <w:rFonts w:ascii="Segoe UI" w:hAnsi="Segoe UI" w:cs="Segoe UI"/>
          <w:sz w:val="22"/>
          <w:szCs w:val="22"/>
          <w:lang w:val="cs-CZ"/>
        </w:rPr>
        <w:t> </w:t>
      </w:r>
      <w:r w:rsidRPr="00F64F94">
        <w:rPr>
          <w:rFonts w:ascii="Segoe UI" w:hAnsi="Segoe UI" w:cs="Segoe UI"/>
          <w:sz w:val="22"/>
          <w:szCs w:val="22"/>
        </w:rPr>
        <w:t xml:space="preserve">mimozáruční vady </w:t>
      </w:r>
      <w:r w:rsidR="002C4FEC" w:rsidRPr="00F64F94">
        <w:rPr>
          <w:rFonts w:ascii="Segoe UI" w:hAnsi="Segoe UI" w:cs="Segoe UI"/>
          <w:sz w:val="22"/>
          <w:szCs w:val="22"/>
          <w:lang w:val="cs-CZ"/>
        </w:rPr>
        <w:t>I</w:t>
      </w:r>
      <w:r w:rsidR="00A2353E" w:rsidRPr="00F64F94">
        <w:rPr>
          <w:rFonts w:ascii="Segoe UI" w:hAnsi="Segoe UI" w:cs="Segoe UI"/>
          <w:sz w:val="22"/>
          <w:szCs w:val="22"/>
        </w:rPr>
        <w:t>nfrastruktury</w:t>
      </w:r>
      <w:r w:rsidRPr="00F64F94">
        <w:rPr>
          <w:rFonts w:ascii="Segoe UI" w:hAnsi="Segoe UI" w:cs="Segoe UI"/>
          <w:sz w:val="22"/>
          <w:szCs w:val="22"/>
        </w:rPr>
        <w:t xml:space="preserve"> řešeny </w:t>
      </w:r>
      <w:r w:rsidR="008453D3" w:rsidRPr="00F64F94">
        <w:rPr>
          <w:rFonts w:ascii="Segoe UI" w:hAnsi="Segoe UI" w:cs="Segoe UI"/>
          <w:sz w:val="22"/>
          <w:szCs w:val="22"/>
        </w:rPr>
        <w:t xml:space="preserve">plněním </w:t>
      </w:r>
      <w:r w:rsidR="00902894" w:rsidRPr="00F64F94">
        <w:rPr>
          <w:rFonts w:ascii="Segoe UI" w:hAnsi="Segoe UI" w:cs="Segoe UI"/>
          <w:sz w:val="22"/>
          <w:szCs w:val="22"/>
        </w:rPr>
        <w:t>Poskytovatel</w:t>
      </w:r>
      <w:r w:rsidR="008453D3" w:rsidRPr="00F64F94">
        <w:rPr>
          <w:rFonts w:ascii="Segoe UI" w:hAnsi="Segoe UI" w:cs="Segoe UI"/>
          <w:sz w:val="22"/>
          <w:szCs w:val="22"/>
        </w:rPr>
        <w:t>e poskytovan</w:t>
      </w:r>
      <w:r w:rsidR="00824BF7" w:rsidRPr="00F64F94">
        <w:rPr>
          <w:rFonts w:ascii="Segoe UI" w:hAnsi="Segoe UI" w:cs="Segoe UI"/>
          <w:sz w:val="22"/>
          <w:szCs w:val="22"/>
        </w:rPr>
        <w:t>ý</w:t>
      </w:r>
      <w:r w:rsidR="008453D3" w:rsidRPr="00F64F94">
        <w:rPr>
          <w:rFonts w:ascii="Segoe UI" w:hAnsi="Segoe UI" w:cs="Segoe UI"/>
          <w:sz w:val="22"/>
          <w:szCs w:val="22"/>
        </w:rPr>
        <w:t xml:space="preserve">m </w:t>
      </w:r>
      <w:r w:rsidRPr="00F64F94">
        <w:rPr>
          <w:rFonts w:ascii="Segoe UI" w:hAnsi="Segoe UI" w:cs="Segoe UI"/>
          <w:sz w:val="22"/>
          <w:szCs w:val="22"/>
        </w:rPr>
        <w:t xml:space="preserve">v rámci těchto </w:t>
      </w:r>
      <w:r w:rsidR="00ED2719" w:rsidRPr="00F64F94">
        <w:rPr>
          <w:rFonts w:ascii="Segoe UI" w:hAnsi="Segoe UI" w:cs="Segoe UI"/>
          <w:sz w:val="22"/>
          <w:szCs w:val="22"/>
        </w:rPr>
        <w:t>Služeb podpory</w:t>
      </w:r>
      <w:r w:rsidRPr="00F64F94">
        <w:rPr>
          <w:rFonts w:ascii="Segoe UI" w:hAnsi="Segoe UI" w:cs="Segoe UI"/>
          <w:sz w:val="22"/>
          <w:szCs w:val="22"/>
        </w:rPr>
        <w:t xml:space="preserve"> </w:t>
      </w:r>
      <w:r w:rsidR="00D5488D" w:rsidRPr="00F64F94">
        <w:rPr>
          <w:rFonts w:ascii="Segoe UI" w:hAnsi="Segoe UI" w:cs="Segoe UI"/>
          <w:sz w:val="22"/>
          <w:szCs w:val="22"/>
        </w:rPr>
        <w:t xml:space="preserve">provozu </w:t>
      </w:r>
      <w:r w:rsidRPr="00F64F94">
        <w:rPr>
          <w:rFonts w:ascii="Segoe UI" w:hAnsi="Segoe UI" w:cs="Segoe UI"/>
          <w:sz w:val="22"/>
          <w:szCs w:val="22"/>
        </w:rPr>
        <w:t>a následující ustanovení odst.</w:t>
      </w:r>
      <w:r w:rsidR="0069448E">
        <w:rPr>
          <w:rFonts w:ascii="Segoe UI" w:hAnsi="Segoe UI" w:cs="Segoe UI"/>
          <w:sz w:val="22"/>
          <w:szCs w:val="22"/>
          <w:lang w:val="cs-CZ"/>
        </w:rPr>
        <w:t xml:space="preserve"> 15.6</w:t>
      </w:r>
      <w:r w:rsidR="00A41F24" w:rsidRPr="00F64F94">
        <w:rPr>
          <w:rFonts w:ascii="Segoe UI" w:hAnsi="Segoe UI" w:cs="Segoe UI"/>
          <w:sz w:val="22"/>
          <w:szCs w:val="22"/>
        </w:rPr>
        <w:t xml:space="preserve">, </w:t>
      </w:r>
      <w:r w:rsidRPr="00F64F94">
        <w:rPr>
          <w:rFonts w:ascii="Segoe UI" w:hAnsi="Segoe UI" w:cs="Segoe UI"/>
          <w:sz w:val="22"/>
          <w:szCs w:val="22"/>
        </w:rPr>
        <w:t xml:space="preserve">odst. </w:t>
      </w:r>
      <w:r w:rsidR="009E2F86" w:rsidRPr="00F64F94">
        <w:rPr>
          <w:rFonts w:ascii="Segoe UI" w:hAnsi="Segoe UI" w:cs="Segoe UI"/>
          <w:sz w:val="22"/>
          <w:szCs w:val="22"/>
        </w:rPr>
        <w:fldChar w:fldCharType="begin"/>
      </w:r>
      <w:r w:rsidRPr="00F64F94">
        <w:rPr>
          <w:rFonts w:ascii="Segoe UI" w:hAnsi="Segoe UI" w:cs="Segoe UI"/>
          <w:sz w:val="22"/>
          <w:szCs w:val="22"/>
        </w:rPr>
        <w:instrText xml:space="preserve"> REF _Ref367572893 \r \h </w:instrText>
      </w:r>
      <w:r w:rsidR="00FF479E" w:rsidRPr="00F64F94">
        <w:rPr>
          <w:rFonts w:ascii="Segoe UI" w:hAnsi="Segoe UI" w:cs="Segoe UI"/>
          <w:sz w:val="22"/>
          <w:szCs w:val="22"/>
        </w:rPr>
        <w:instrText xml:space="preserve"> \* MERGEFORMAT </w:instrText>
      </w:r>
      <w:r w:rsidR="009E2F86" w:rsidRPr="00F64F94">
        <w:rPr>
          <w:rFonts w:ascii="Segoe UI" w:hAnsi="Segoe UI" w:cs="Segoe UI"/>
          <w:sz w:val="22"/>
          <w:szCs w:val="22"/>
        </w:rPr>
      </w:r>
      <w:r w:rsidR="009E2F86" w:rsidRPr="00F64F94">
        <w:rPr>
          <w:rFonts w:ascii="Segoe UI" w:hAnsi="Segoe UI" w:cs="Segoe UI"/>
          <w:sz w:val="22"/>
          <w:szCs w:val="22"/>
        </w:rPr>
        <w:fldChar w:fldCharType="separate"/>
      </w:r>
      <w:r w:rsidR="0070175A">
        <w:rPr>
          <w:rFonts w:ascii="Segoe UI" w:hAnsi="Segoe UI" w:cs="Segoe UI"/>
          <w:sz w:val="22"/>
          <w:szCs w:val="22"/>
        </w:rPr>
        <w:t>20.2.1</w:t>
      </w:r>
      <w:r w:rsidR="009E2F86" w:rsidRPr="00F64F94">
        <w:rPr>
          <w:rFonts w:ascii="Segoe UI" w:hAnsi="Segoe UI" w:cs="Segoe UI"/>
          <w:sz w:val="22"/>
          <w:szCs w:val="22"/>
        </w:rPr>
        <w:fldChar w:fldCharType="end"/>
      </w:r>
      <w:r w:rsidR="00845E90">
        <w:rPr>
          <w:rFonts w:ascii="Segoe UI" w:hAnsi="Segoe UI" w:cs="Segoe UI"/>
          <w:sz w:val="22"/>
          <w:szCs w:val="22"/>
          <w:lang w:val="cs-CZ"/>
        </w:rPr>
        <w:t xml:space="preserve">, </w:t>
      </w:r>
      <w:r w:rsidRPr="00F64F94">
        <w:rPr>
          <w:rFonts w:ascii="Segoe UI" w:hAnsi="Segoe UI" w:cs="Segoe UI"/>
          <w:sz w:val="22"/>
          <w:szCs w:val="22"/>
        </w:rPr>
        <w:t xml:space="preserve">odst. </w:t>
      </w:r>
      <w:r w:rsidR="009E2F86" w:rsidRPr="00F64F94">
        <w:rPr>
          <w:rFonts w:ascii="Segoe UI" w:hAnsi="Segoe UI" w:cs="Segoe UI"/>
          <w:sz w:val="22"/>
          <w:szCs w:val="22"/>
        </w:rPr>
        <w:fldChar w:fldCharType="begin"/>
      </w:r>
      <w:r w:rsidRPr="00F64F94">
        <w:rPr>
          <w:rFonts w:ascii="Segoe UI" w:hAnsi="Segoe UI" w:cs="Segoe UI"/>
          <w:sz w:val="22"/>
          <w:szCs w:val="22"/>
        </w:rPr>
        <w:instrText xml:space="preserve"> REF _Ref367572894 \r \h </w:instrText>
      </w:r>
      <w:r w:rsidR="00FF479E" w:rsidRPr="00F64F94">
        <w:rPr>
          <w:rFonts w:ascii="Segoe UI" w:hAnsi="Segoe UI" w:cs="Segoe UI"/>
          <w:sz w:val="22"/>
          <w:szCs w:val="22"/>
        </w:rPr>
        <w:instrText xml:space="preserve"> \* MERGEFORMAT </w:instrText>
      </w:r>
      <w:r w:rsidR="009E2F86" w:rsidRPr="00F64F94">
        <w:rPr>
          <w:rFonts w:ascii="Segoe UI" w:hAnsi="Segoe UI" w:cs="Segoe UI"/>
          <w:sz w:val="22"/>
          <w:szCs w:val="22"/>
        </w:rPr>
      </w:r>
      <w:r w:rsidR="009E2F86" w:rsidRPr="00F64F94">
        <w:rPr>
          <w:rFonts w:ascii="Segoe UI" w:hAnsi="Segoe UI" w:cs="Segoe UI"/>
          <w:sz w:val="22"/>
          <w:szCs w:val="22"/>
        </w:rPr>
        <w:fldChar w:fldCharType="separate"/>
      </w:r>
      <w:r w:rsidR="0070175A">
        <w:rPr>
          <w:rFonts w:ascii="Segoe UI" w:hAnsi="Segoe UI" w:cs="Segoe UI"/>
          <w:sz w:val="22"/>
          <w:szCs w:val="22"/>
        </w:rPr>
        <w:t>20.2.2</w:t>
      </w:r>
      <w:r w:rsidR="009E2F86" w:rsidRPr="00F64F94">
        <w:rPr>
          <w:rFonts w:ascii="Segoe UI" w:hAnsi="Segoe UI" w:cs="Segoe UI"/>
          <w:sz w:val="22"/>
          <w:szCs w:val="22"/>
        </w:rPr>
        <w:fldChar w:fldCharType="end"/>
      </w:r>
      <w:r w:rsidR="00845E90">
        <w:rPr>
          <w:rFonts w:ascii="Segoe UI" w:hAnsi="Segoe UI" w:cs="Segoe UI"/>
          <w:sz w:val="22"/>
          <w:szCs w:val="22"/>
          <w:lang w:val="cs-CZ"/>
        </w:rPr>
        <w:t xml:space="preserve"> a odst. 20.2.3 této Smlouvy </w:t>
      </w:r>
      <w:r w:rsidRPr="00F64F94">
        <w:rPr>
          <w:rFonts w:ascii="Segoe UI" w:hAnsi="Segoe UI" w:cs="Segoe UI"/>
          <w:sz w:val="22"/>
          <w:szCs w:val="22"/>
        </w:rPr>
        <w:t>se po tuto dobu nepoužijí.</w:t>
      </w:r>
      <w:r w:rsidR="008453D3" w:rsidRPr="00F64F94">
        <w:rPr>
          <w:rFonts w:ascii="Segoe UI" w:hAnsi="Segoe UI" w:cs="Segoe UI"/>
          <w:sz w:val="22"/>
          <w:szCs w:val="22"/>
        </w:rPr>
        <w:t xml:space="preserve"> Tím není dotčeno použití uvedených ustanovení po skončení poskytování Služeb podpory</w:t>
      </w:r>
      <w:r w:rsidR="00D5488D" w:rsidRPr="00F64F94">
        <w:rPr>
          <w:rFonts w:ascii="Segoe UI" w:hAnsi="Segoe UI" w:cs="Segoe UI"/>
          <w:sz w:val="22"/>
          <w:szCs w:val="22"/>
        </w:rPr>
        <w:t xml:space="preserve"> provozu</w:t>
      </w:r>
      <w:r w:rsidR="008453D3" w:rsidRPr="00F64F94">
        <w:rPr>
          <w:rFonts w:ascii="Segoe UI" w:hAnsi="Segoe UI" w:cs="Segoe UI"/>
          <w:sz w:val="22"/>
          <w:szCs w:val="22"/>
        </w:rPr>
        <w:t>.</w:t>
      </w:r>
      <w:bookmarkEnd w:id="181"/>
      <w:r w:rsidR="00D9766D" w:rsidRPr="00F64F94">
        <w:rPr>
          <w:rFonts w:ascii="Segoe UI" w:hAnsi="Segoe UI" w:cs="Segoe UI"/>
          <w:sz w:val="22"/>
          <w:szCs w:val="22"/>
        </w:rPr>
        <w:t xml:space="preserve"> Toto ustanovení se dále žádným způsobem nedotýká práv Objednatele z vadného plnění.</w:t>
      </w:r>
    </w:p>
    <w:p w14:paraId="21A512F3" w14:textId="77777777" w:rsidR="002616BA" w:rsidRPr="002616BA" w:rsidRDefault="002616BA" w:rsidP="00606672">
      <w:pPr>
        <w:pStyle w:val="RLTextlnkuslovan"/>
        <w:spacing w:before="120" w:line="276" w:lineRule="auto"/>
        <w:rPr>
          <w:rFonts w:ascii="Segoe UI" w:hAnsi="Segoe UI" w:cs="Segoe UI"/>
          <w:sz w:val="22"/>
          <w:szCs w:val="22"/>
        </w:rPr>
      </w:pPr>
      <w:r>
        <w:rPr>
          <w:rFonts w:ascii="Segoe UI" w:hAnsi="Segoe UI" w:cs="Segoe UI"/>
          <w:sz w:val="22"/>
          <w:szCs w:val="22"/>
          <w:lang w:val="cs-CZ"/>
        </w:rPr>
        <w:t xml:space="preserve">Záruka na každý jednotlivý díl/kus Dodávky nebo náhradního dílu potřebnému k obnovení funkčnosti v rámci Služeb podpory provozu je </w:t>
      </w:r>
      <w:r w:rsidRPr="0069448E">
        <w:rPr>
          <w:rFonts w:ascii="Segoe UI" w:hAnsi="Segoe UI" w:cs="Segoe UI"/>
          <w:sz w:val="22"/>
          <w:szCs w:val="22"/>
          <w:lang w:val="cs-CZ"/>
        </w:rPr>
        <w:t>minimálně 36 měsíců bez</w:t>
      </w:r>
      <w:r>
        <w:rPr>
          <w:rFonts w:ascii="Segoe UI" w:hAnsi="Segoe UI" w:cs="Segoe UI"/>
          <w:sz w:val="22"/>
          <w:szCs w:val="22"/>
          <w:lang w:val="cs-CZ"/>
        </w:rPr>
        <w:t xml:space="preserve"> ohledu na platnost Smlouvy. Spotřební zboží má záruku 6 měsíců. Pokud je nějaká část Díla definována jako spotřební zboží, musí to být uvedeno v Prováděcí dokumentaci.</w:t>
      </w:r>
    </w:p>
    <w:p w14:paraId="54D4AE59" w14:textId="77777777" w:rsidR="00607561" w:rsidRPr="0070175A" w:rsidRDefault="00607561" w:rsidP="00606672">
      <w:pPr>
        <w:pStyle w:val="RLTextlnkuslovan"/>
        <w:spacing w:before="120" w:line="276" w:lineRule="auto"/>
        <w:rPr>
          <w:rFonts w:ascii="Segoe UI" w:hAnsi="Segoe UI" w:cs="Segoe UI"/>
          <w:sz w:val="22"/>
          <w:szCs w:val="22"/>
        </w:rPr>
      </w:pPr>
      <w:bookmarkStart w:id="182" w:name="_Ref224695341"/>
      <w:bookmarkStart w:id="183" w:name="_Hlk524433134"/>
      <w:r w:rsidRPr="0070175A">
        <w:rPr>
          <w:rFonts w:ascii="Segoe UI" w:hAnsi="Segoe UI" w:cs="Segoe UI"/>
          <w:sz w:val="22"/>
          <w:szCs w:val="22"/>
        </w:rPr>
        <w:t>Není-li v této Smlouvě nebo v souladu s touto Smlouvou stanoveno jinak:</w:t>
      </w:r>
      <w:bookmarkEnd w:id="182"/>
    </w:p>
    <w:p w14:paraId="7E315D67" w14:textId="77777777" w:rsidR="00607561" w:rsidRPr="0070175A" w:rsidRDefault="00902894"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Poskytovatel</w:t>
      </w:r>
      <w:r w:rsidR="00607561" w:rsidRPr="0070175A">
        <w:rPr>
          <w:rFonts w:ascii="Segoe UI" w:hAnsi="Segoe UI" w:cs="Segoe UI"/>
          <w:sz w:val="22"/>
          <w:szCs w:val="22"/>
        </w:rPr>
        <w:t xml:space="preserve"> zahájí řešení odstranění vady kategorie A, tj. vady, která zcela nebo podstatným způsobem znemožňuje užívání </w:t>
      </w:r>
      <w:r w:rsidR="002C4FEC" w:rsidRPr="0070175A">
        <w:rPr>
          <w:rFonts w:ascii="Segoe UI" w:hAnsi="Segoe UI" w:cs="Segoe UI"/>
          <w:sz w:val="22"/>
          <w:szCs w:val="22"/>
          <w:lang w:val="cs-CZ"/>
        </w:rPr>
        <w:t>I</w:t>
      </w:r>
      <w:r w:rsidR="00A2353E" w:rsidRPr="0070175A">
        <w:rPr>
          <w:rFonts w:ascii="Segoe UI" w:hAnsi="Segoe UI" w:cs="Segoe UI"/>
          <w:sz w:val="22"/>
          <w:szCs w:val="22"/>
        </w:rPr>
        <w:t>nfrastruktury</w:t>
      </w:r>
      <w:r w:rsidR="00607561" w:rsidRPr="0070175A">
        <w:rPr>
          <w:rFonts w:ascii="Segoe UI" w:hAnsi="Segoe UI" w:cs="Segoe UI"/>
          <w:sz w:val="22"/>
          <w:szCs w:val="22"/>
        </w:rPr>
        <w:t>, okamžitě po jejím nahlášení, s tím, že vadu do 8 hodin od jejího nahlášení odstraní nebo poskytne akceptovatelné náhradní řešení,</w:t>
      </w:r>
    </w:p>
    <w:p w14:paraId="46D926CA" w14:textId="77777777" w:rsidR="00607561" w:rsidRPr="0070175A" w:rsidRDefault="00902894"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Poskytovatel</w:t>
      </w:r>
      <w:r w:rsidR="00607561" w:rsidRPr="0070175A">
        <w:rPr>
          <w:rFonts w:ascii="Segoe UI" w:hAnsi="Segoe UI" w:cs="Segoe UI"/>
          <w:sz w:val="22"/>
          <w:szCs w:val="22"/>
        </w:rPr>
        <w:t xml:space="preserve"> zahájí řešení odstranění vady kategorie B, tj. vady, která nebrání užívání </w:t>
      </w:r>
      <w:r w:rsidR="002C4FEC" w:rsidRPr="0070175A">
        <w:rPr>
          <w:rFonts w:ascii="Segoe UI" w:hAnsi="Segoe UI" w:cs="Segoe UI"/>
          <w:sz w:val="22"/>
          <w:szCs w:val="22"/>
          <w:lang w:val="cs-CZ"/>
        </w:rPr>
        <w:t>I</w:t>
      </w:r>
      <w:r w:rsidR="00A2353E" w:rsidRPr="0070175A">
        <w:rPr>
          <w:rFonts w:ascii="Segoe UI" w:hAnsi="Segoe UI" w:cs="Segoe UI"/>
          <w:sz w:val="22"/>
          <w:szCs w:val="22"/>
        </w:rPr>
        <w:t>nfrastruktury</w:t>
      </w:r>
      <w:r w:rsidR="00607561" w:rsidRPr="0070175A">
        <w:rPr>
          <w:rFonts w:ascii="Segoe UI" w:hAnsi="Segoe UI" w:cs="Segoe UI"/>
          <w:sz w:val="22"/>
          <w:szCs w:val="22"/>
        </w:rPr>
        <w:t>, ale omezuje je</w:t>
      </w:r>
      <w:r w:rsidR="00A2353E" w:rsidRPr="0070175A">
        <w:rPr>
          <w:rFonts w:ascii="Segoe UI" w:hAnsi="Segoe UI" w:cs="Segoe UI"/>
          <w:sz w:val="22"/>
          <w:szCs w:val="22"/>
        </w:rPr>
        <w:t>jí</w:t>
      </w:r>
      <w:r w:rsidR="00607561" w:rsidRPr="0070175A">
        <w:rPr>
          <w:rFonts w:ascii="Segoe UI" w:hAnsi="Segoe UI" w:cs="Segoe UI"/>
          <w:sz w:val="22"/>
          <w:szCs w:val="22"/>
        </w:rPr>
        <w:t xml:space="preserve"> provoz, maximálně do </w:t>
      </w:r>
      <w:r w:rsidR="00285766" w:rsidRPr="0070175A">
        <w:rPr>
          <w:rFonts w:ascii="Segoe UI" w:hAnsi="Segoe UI" w:cs="Segoe UI"/>
          <w:sz w:val="22"/>
          <w:szCs w:val="22"/>
        </w:rPr>
        <w:t xml:space="preserve">4 </w:t>
      </w:r>
      <w:r w:rsidR="00607561" w:rsidRPr="0070175A">
        <w:rPr>
          <w:rFonts w:ascii="Segoe UI" w:hAnsi="Segoe UI" w:cs="Segoe UI"/>
          <w:sz w:val="22"/>
          <w:szCs w:val="22"/>
        </w:rPr>
        <w:lastRenderedPageBreak/>
        <w:t xml:space="preserve">hodin od jejího nahlášení s tím, že vadu do </w:t>
      </w:r>
      <w:r w:rsidR="00285766" w:rsidRPr="0070175A">
        <w:rPr>
          <w:rFonts w:ascii="Segoe UI" w:hAnsi="Segoe UI" w:cs="Segoe UI"/>
          <w:sz w:val="22"/>
          <w:szCs w:val="22"/>
        </w:rPr>
        <w:t>5</w:t>
      </w:r>
      <w:r w:rsidR="00607561" w:rsidRPr="0070175A">
        <w:rPr>
          <w:rFonts w:ascii="Segoe UI" w:hAnsi="Segoe UI" w:cs="Segoe UI"/>
          <w:sz w:val="22"/>
          <w:szCs w:val="22"/>
        </w:rPr>
        <w:t xml:space="preserve"> dnů od jejího nahlášení odstraní nebo poskytne akceptovatelné náhradní řešení,</w:t>
      </w:r>
    </w:p>
    <w:p w14:paraId="13B1DC4B" w14:textId="77777777" w:rsidR="00607561" w:rsidRPr="0070175A" w:rsidRDefault="00902894"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Poskytovatel</w:t>
      </w:r>
      <w:r w:rsidR="00607561" w:rsidRPr="0070175A">
        <w:rPr>
          <w:rFonts w:ascii="Segoe UI" w:hAnsi="Segoe UI" w:cs="Segoe UI"/>
          <w:sz w:val="22"/>
          <w:szCs w:val="22"/>
        </w:rPr>
        <w:t xml:space="preserve">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14:paraId="295CD29C" w14:textId="77777777" w:rsidR="000D7333" w:rsidRPr="0070175A" w:rsidRDefault="00607561"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náhradní řešení vady kategorie A se považuje za nahlášenou vadu kategorie B a náhradní řešení vady kategorie B se považuje za nahlášenou vadu kategorie C,</w:t>
      </w:r>
      <w:r w:rsidR="004E2098" w:rsidRPr="0070175A">
        <w:rPr>
          <w:rFonts w:ascii="Segoe UI" w:hAnsi="Segoe UI" w:cs="Segoe UI"/>
          <w:i/>
          <w:spacing w:val="8"/>
          <w:sz w:val="22"/>
          <w:szCs w:val="22"/>
        </w:rPr>
        <w:t xml:space="preserve"> </w:t>
      </w:r>
      <w:r w:rsidR="004E2098" w:rsidRPr="0070175A">
        <w:rPr>
          <w:rFonts w:ascii="Segoe UI" w:hAnsi="Segoe UI" w:cs="Segoe UI"/>
          <w:sz w:val="22"/>
          <w:szCs w:val="22"/>
        </w:rPr>
        <w:t xml:space="preserve">přičemž náhradní řešení vady je výjimečným postupem a </w:t>
      </w:r>
      <w:r w:rsidR="00902894" w:rsidRPr="0070175A">
        <w:rPr>
          <w:rFonts w:ascii="Segoe UI" w:hAnsi="Segoe UI" w:cs="Segoe UI"/>
          <w:sz w:val="22"/>
          <w:szCs w:val="22"/>
        </w:rPr>
        <w:t>Poskytovatel</w:t>
      </w:r>
      <w:r w:rsidR="004E2098" w:rsidRPr="0070175A">
        <w:rPr>
          <w:rFonts w:ascii="Segoe UI" w:hAnsi="Segoe UI" w:cs="Segoe UI"/>
          <w:sz w:val="22"/>
          <w:szCs w:val="22"/>
        </w:rPr>
        <w:t xml:space="preserve"> je povinen je Objednateli řádně písemně zdůvodnit</w:t>
      </w:r>
      <w:r w:rsidR="000D7333" w:rsidRPr="0070175A">
        <w:rPr>
          <w:rFonts w:ascii="Segoe UI" w:hAnsi="Segoe UI" w:cs="Segoe UI"/>
          <w:sz w:val="22"/>
          <w:szCs w:val="22"/>
        </w:rPr>
        <w:t>;</w:t>
      </w:r>
    </w:p>
    <w:p w14:paraId="69086856" w14:textId="77777777" w:rsidR="00607561" w:rsidRPr="0070175A" w:rsidRDefault="000D7333" w:rsidP="00606672">
      <w:pPr>
        <w:pStyle w:val="RLTextlnkuslovan"/>
        <w:numPr>
          <w:ilvl w:val="2"/>
          <w:numId w:val="1"/>
        </w:numPr>
        <w:spacing w:before="120" w:line="276" w:lineRule="auto"/>
        <w:rPr>
          <w:rFonts w:ascii="Segoe UI" w:hAnsi="Segoe UI" w:cs="Segoe UI"/>
          <w:sz w:val="22"/>
          <w:szCs w:val="22"/>
        </w:rPr>
      </w:pPr>
      <w:r w:rsidRPr="0070175A">
        <w:rPr>
          <w:rFonts w:ascii="Segoe UI" w:hAnsi="Segoe UI" w:cs="Segoe UI"/>
          <w:sz w:val="22"/>
          <w:szCs w:val="22"/>
        </w:rPr>
        <w:t>pokud Objednatel dodatečně</w:t>
      </w:r>
      <w:r w:rsidR="003A38BA" w:rsidRPr="0070175A">
        <w:rPr>
          <w:rFonts w:ascii="Segoe UI" w:hAnsi="Segoe UI" w:cs="Segoe UI"/>
          <w:sz w:val="22"/>
          <w:szCs w:val="22"/>
        </w:rPr>
        <w:t xml:space="preserve"> </w:t>
      </w:r>
      <w:r w:rsidRPr="0070175A">
        <w:rPr>
          <w:rFonts w:ascii="Segoe UI" w:hAnsi="Segoe UI" w:cs="Segoe UI"/>
          <w:sz w:val="22"/>
          <w:szCs w:val="22"/>
        </w:rPr>
        <w:t xml:space="preserve">dojde k závěru, že ve stanovené lhůtě poskytnuté náhradní řešení vady není akceptovatelné, oznámí tuto skutečnost </w:t>
      </w:r>
      <w:r w:rsidR="00902894" w:rsidRPr="0070175A">
        <w:rPr>
          <w:rFonts w:ascii="Segoe UI" w:hAnsi="Segoe UI" w:cs="Segoe UI"/>
          <w:sz w:val="22"/>
          <w:szCs w:val="22"/>
        </w:rPr>
        <w:t>Poskytovatel</w:t>
      </w:r>
      <w:r w:rsidRPr="0070175A">
        <w:rPr>
          <w:rFonts w:ascii="Segoe UI" w:hAnsi="Segoe UI" w:cs="Segoe UI"/>
          <w:sz w:val="22"/>
          <w:szCs w:val="22"/>
        </w:rPr>
        <w:t>i a vada se od tohoto okamžiku opět klasifikuje jako vada původní (vyšší) kategorie</w:t>
      </w:r>
      <w:r w:rsidR="000B2D63" w:rsidRPr="0070175A">
        <w:rPr>
          <w:rFonts w:ascii="Segoe UI" w:hAnsi="Segoe UI" w:cs="Segoe UI"/>
          <w:sz w:val="22"/>
          <w:szCs w:val="22"/>
        </w:rPr>
        <w:t xml:space="preserve"> s tím, že Poskytovatel je povinen tuto vadu odstranit v</w:t>
      </w:r>
      <w:r w:rsidR="008F279D" w:rsidRPr="0070175A">
        <w:rPr>
          <w:rFonts w:ascii="Segoe UI" w:hAnsi="Segoe UI" w:cs="Segoe UI"/>
          <w:sz w:val="22"/>
          <w:szCs w:val="22"/>
        </w:rPr>
        <w:t> původně stanovené</w:t>
      </w:r>
      <w:r w:rsidR="000B2D63" w:rsidRPr="0070175A">
        <w:rPr>
          <w:rFonts w:ascii="Segoe UI" w:hAnsi="Segoe UI" w:cs="Segoe UI"/>
          <w:sz w:val="22"/>
          <w:szCs w:val="22"/>
        </w:rPr>
        <w:t xml:space="preserve"> lhůtě</w:t>
      </w:r>
      <w:r w:rsidR="004E2098" w:rsidRPr="0070175A">
        <w:rPr>
          <w:rFonts w:ascii="Segoe UI" w:hAnsi="Segoe UI" w:cs="Segoe UI"/>
          <w:sz w:val="22"/>
          <w:szCs w:val="22"/>
        </w:rPr>
        <w:t>.</w:t>
      </w:r>
    </w:p>
    <w:bookmarkEnd w:id="183"/>
    <w:p w14:paraId="029797E4" w14:textId="77777777" w:rsidR="00607561" w:rsidRPr="002C4FEC" w:rsidRDefault="00607561" w:rsidP="00606672">
      <w:pPr>
        <w:pStyle w:val="RLTextlnkuslovan"/>
        <w:tabs>
          <w:tab w:val="num" w:pos="2211"/>
        </w:tabs>
        <w:spacing w:before="120" w:line="276" w:lineRule="auto"/>
        <w:rPr>
          <w:rFonts w:ascii="Segoe UI" w:hAnsi="Segoe UI" w:cs="Segoe UI"/>
          <w:sz w:val="22"/>
          <w:szCs w:val="22"/>
        </w:rPr>
      </w:pPr>
      <w:r w:rsidRPr="002C4FEC">
        <w:rPr>
          <w:rFonts w:ascii="Segoe UI" w:hAnsi="Segoe UI" w:cs="Segoe UI"/>
          <w:sz w:val="22"/>
          <w:szCs w:val="22"/>
        </w:rPr>
        <w:t xml:space="preserve">Objednatel je oprávněn vady </w:t>
      </w:r>
      <w:r w:rsidR="00A2353E" w:rsidRPr="002C4FEC">
        <w:rPr>
          <w:rFonts w:ascii="Segoe UI" w:hAnsi="Segoe UI" w:cs="Segoe UI"/>
          <w:sz w:val="22"/>
          <w:szCs w:val="22"/>
        </w:rPr>
        <w:t>Dodávk</w:t>
      </w:r>
      <w:r w:rsidR="006C1CAE" w:rsidRPr="002C4FEC">
        <w:rPr>
          <w:rFonts w:ascii="Segoe UI" w:hAnsi="Segoe UI" w:cs="Segoe UI"/>
          <w:sz w:val="22"/>
          <w:szCs w:val="22"/>
        </w:rPr>
        <w:t>y</w:t>
      </w:r>
      <w:r w:rsidR="00A2353E" w:rsidRPr="002C4FEC">
        <w:rPr>
          <w:rFonts w:ascii="Segoe UI" w:hAnsi="Segoe UI" w:cs="Segoe UI"/>
          <w:sz w:val="22"/>
          <w:szCs w:val="22"/>
        </w:rPr>
        <w:t xml:space="preserve"> </w:t>
      </w:r>
      <w:r w:rsidRPr="002C4FEC">
        <w:rPr>
          <w:rFonts w:ascii="Segoe UI" w:hAnsi="Segoe UI" w:cs="Segoe UI"/>
          <w:sz w:val="22"/>
          <w:szCs w:val="22"/>
        </w:rPr>
        <w:t xml:space="preserve">nahlásit </w:t>
      </w:r>
      <w:r w:rsidR="00902894" w:rsidRPr="002C4FEC">
        <w:rPr>
          <w:rFonts w:ascii="Segoe UI" w:hAnsi="Segoe UI" w:cs="Segoe UI"/>
          <w:sz w:val="22"/>
          <w:szCs w:val="22"/>
        </w:rPr>
        <w:t>Poskytovatel</w:t>
      </w:r>
      <w:r w:rsidRPr="002C4FEC">
        <w:rPr>
          <w:rFonts w:ascii="Segoe UI" w:hAnsi="Segoe UI" w:cs="Segoe UI"/>
          <w:sz w:val="22"/>
          <w:szCs w:val="22"/>
        </w:rPr>
        <w:t xml:space="preserve">i </w:t>
      </w:r>
      <w:r w:rsidR="0006496A" w:rsidRPr="002C4FEC">
        <w:rPr>
          <w:rFonts w:ascii="Segoe UI" w:hAnsi="Segoe UI" w:cs="Segoe UI"/>
          <w:sz w:val="22"/>
          <w:szCs w:val="22"/>
        </w:rPr>
        <w:t xml:space="preserve">kdykoli v průběhu záruční doby </w:t>
      </w:r>
      <w:r w:rsidRPr="002C4FEC">
        <w:rPr>
          <w:rFonts w:ascii="Segoe UI" w:hAnsi="Segoe UI" w:cs="Segoe UI"/>
          <w:sz w:val="22"/>
          <w:szCs w:val="22"/>
        </w:rPr>
        <w:t xml:space="preserve">bez </w:t>
      </w:r>
      <w:r w:rsidR="00B538AF" w:rsidRPr="002C4FEC">
        <w:rPr>
          <w:rFonts w:ascii="Segoe UI" w:hAnsi="Segoe UI" w:cs="Segoe UI"/>
          <w:sz w:val="22"/>
          <w:szCs w:val="22"/>
        </w:rPr>
        <w:t>ohledu</w:t>
      </w:r>
      <w:r w:rsidR="0006496A" w:rsidRPr="002C4FEC">
        <w:rPr>
          <w:rFonts w:ascii="Segoe UI" w:hAnsi="Segoe UI" w:cs="Segoe UI"/>
          <w:sz w:val="22"/>
          <w:szCs w:val="22"/>
        </w:rPr>
        <w:t xml:space="preserve"> na to, kdy je zjistil, aniž by tím </w:t>
      </w:r>
      <w:r w:rsidRPr="002C4FEC">
        <w:rPr>
          <w:rFonts w:ascii="Segoe UI" w:hAnsi="Segoe UI" w:cs="Segoe UI"/>
          <w:sz w:val="22"/>
          <w:szCs w:val="22"/>
        </w:rPr>
        <w:t>byl</w:t>
      </w:r>
      <w:r w:rsidR="0047399E" w:rsidRPr="002C4FEC">
        <w:rPr>
          <w:rFonts w:ascii="Segoe UI" w:hAnsi="Segoe UI" w:cs="Segoe UI"/>
          <w:sz w:val="22"/>
          <w:szCs w:val="22"/>
        </w:rPr>
        <w:t>a</w:t>
      </w:r>
      <w:r w:rsidRPr="002C4FEC">
        <w:rPr>
          <w:rFonts w:ascii="Segoe UI" w:hAnsi="Segoe UI" w:cs="Segoe UI"/>
          <w:sz w:val="22"/>
          <w:szCs w:val="22"/>
        </w:rPr>
        <w:t xml:space="preserve"> jeho práv</w:t>
      </w:r>
      <w:r w:rsidR="0047399E" w:rsidRPr="002C4FEC">
        <w:rPr>
          <w:rFonts w:ascii="Segoe UI" w:hAnsi="Segoe UI" w:cs="Segoe UI"/>
          <w:sz w:val="22"/>
          <w:szCs w:val="22"/>
        </w:rPr>
        <w:t>a</w:t>
      </w:r>
      <w:r w:rsidRPr="002C4FEC">
        <w:rPr>
          <w:rFonts w:ascii="Segoe UI" w:hAnsi="Segoe UI" w:cs="Segoe UI"/>
          <w:sz w:val="22"/>
          <w:szCs w:val="22"/>
        </w:rPr>
        <w:t xml:space="preserve"> z</w:t>
      </w:r>
      <w:r w:rsidR="0047399E" w:rsidRPr="002C4FEC">
        <w:rPr>
          <w:rFonts w:ascii="Segoe UI" w:hAnsi="Segoe UI" w:cs="Segoe UI"/>
          <w:sz w:val="22"/>
          <w:szCs w:val="22"/>
        </w:rPr>
        <w:t>e záruky či práva z vad</w:t>
      </w:r>
      <w:r w:rsidRPr="002C4FEC">
        <w:rPr>
          <w:rFonts w:ascii="Segoe UI" w:hAnsi="Segoe UI" w:cs="Segoe UI"/>
          <w:sz w:val="22"/>
          <w:szCs w:val="22"/>
        </w:rPr>
        <w:t xml:space="preserve"> jakkoli dotčen</w:t>
      </w:r>
      <w:r w:rsidR="0047399E" w:rsidRPr="002C4FEC">
        <w:rPr>
          <w:rFonts w:ascii="Segoe UI" w:hAnsi="Segoe UI" w:cs="Segoe UI"/>
          <w:sz w:val="22"/>
          <w:szCs w:val="22"/>
        </w:rPr>
        <w:t>a</w:t>
      </w:r>
      <w:r w:rsidRPr="002C4FEC">
        <w:rPr>
          <w:rFonts w:ascii="Segoe UI" w:hAnsi="Segoe UI" w:cs="Segoe UI"/>
          <w:sz w:val="22"/>
          <w:szCs w:val="22"/>
        </w:rPr>
        <w:t>.</w:t>
      </w:r>
    </w:p>
    <w:p w14:paraId="0CAAC7D8" w14:textId="77777777" w:rsidR="00607561" w:rsidRPr="002C4FEC" w:rsidRDefault="00607561"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Doba od zjištění vady do jejího odstranění se do trvání záruční doby nezapočítává.</w:t>
      </w:r>
    </w:p>
    <w:p w14:paraId="0EC15DED" w14:textId="77777777" w:rsidR="00607561" w:rsidRPr="002C4FEC" w:rsidRDefault="00902894" w:rsidP="00606672">
      <w:pPr>
        <w:pStyle w:val="RLTextlnkuslovan"/>
        <w:spacing w:before="120" w:line="276" w:lineRule="auto"/>
        <w:rPr>
          <w:rFonts w:ascii="Segoe UI" w:hAnsi="Segoe UI" w:cs="Segoe UI"/>
          <w:sz w:val="22"/>
          <w:szCs w:val="22"/>
        </w:rPr>
      </w:pPr>
      <w:bookmarkStart w:id="184" w:name="_Ref202246719"/>
      <w:r w:rsidRPr="002C4FEC">
        <w:rPr>
          <w:rFonts w:ascii="Segoe UI" w:hAnsi="Segoe UI" w:cs="Segoe UI"/>
          <w:sz w:val="22"/>
          <w:szCs w:val="22"/>
        </w:rPr>
        <w:t>Poskytovatel</w:t>
      </w:r>
      <w:r w:rsidR="00607561" w:rsidRPr="002C4FEC">
        <w:rPr>
          <w:rFonts w:ascii="Segoe UI" w:hAnsi="Segoe UI" w:cs="Segoe UI"/>
          <w:sz w:val="22"/>
          <w:szCs w:val="22"/>
        </w:rPr>
        <w:t xml:space="preserve"> prohlašuje, že veškeré jeho plnění dodané podle této Smlouvy bude prosté právních vad a zavazuje se odškodnit v plné výši Objednatele v</w:t>
      </w:r>
      <w:r w:rsidR="00F64F94">
        <w:rPr>
          <w:rFonts w:ascii="Segoe UI" w:hAnsi="Segoe UI" w:cs="Segoe UI"/>
          <w:sz w:val="22"/>
          <w:szCs w:val="22"/>
          <w:lang w:val="cs-CZ"/>
        </w:rPr>
        <w:t> </w:t>
      </w:r>
      <w:r w:rsidR="00607561" w:rsidRPr="002C4FEC">
        <w:rPr>
          <w:rFonts w:ascii="Segoe UI" w:hAnsi="Segoe UI" w:cs="Segoe UI"/>
          <w:sz w:val="22"/>
          <w:szCs w:val="22"/>
        </w:rPr>
        <w:t>případě, že třetí osoba úspěšně uplatní autorskoprávní nebo jiný nárok plynoucí z právní vady poskytnutého plnění.</w:t>
      </w:r>
      <w:bookmarkEnd w:id="184"/>
      <w:r w:rsidR="00D810EF" w:rsidRPr="002C4FEC">
        <w:rPr>
          <w:rFonts w:ascii="Segoe UI" w:hAnsi="Segoe UI" w:cs="Segoe UI"/>
          <w:sz w:val="22"/>
          <w:szCs w:val="22"/>
        </w:rPr>
        <w:t xml:space="preserve"> </w:t>
      </w:r>
      <w:r w:rsidR="00D810EF" w:rsidRPr="002C4FEC">
        <w:rPr>
          <w:rFonts w:ascii="Segoe UI" w:hAnsi="Segoe UI" w:cs="Segoe UI"/>
          <w:sz w:val="22"/>
          <w:szCs w:val="22"/>
          <w:lang w:eastAsia="en-US"/>
        </w:rPr>
        <w:t xml:space="preserve">V případě, že by nárok třetí osoby vzniklý v souvislosti s plněním </w:t>
      </w:r>
      <w:r w:rsidRPr="002C4FEC">
        <w:rPr>
          <w:rFonts w:ascii="Segoe UI" w:hAnsi="Segoe UI" w:cs="Segoe UI"/>
          <w:sz w:val="22"/>
          <w:szCs w:val="22"/>
          <w:lang w:eastAsia="en-US"/>
        </w:rPr>
        <w:t>Poskytovatel</w:t>
      </w:r>
      <w:r w:rsidR="00D810EF" w:rsidRPr="002C4FEC">
        <w:rPr>
          <w:rFonts w:ascii="Segoe UI" w:hAnsi="Segoe UI" w:cs="Segoe UI"/>
          <w:sz w:val="22"/>
          <w:szCs w:val="22"/>
          <w:lang w:eastAsia="en-US"/>
        </w:rPr>
        <w:t xml:space="preserve">e podle této Smlouvy, bez ohledu na jeho oprávněnost, vedl k dočasnému či trvalému soudnímu zákazu či omezení užívání </w:t>
      </w:r>
      <w:r w:rsidR="002C4FEC">
        <w:rPr>
          <w:rFonts w:ascii="Segoe UI" w:hAnsi="Segoe UI" w:cs="Segoe UI"/>
          <w:sz w:val="22"/>
          <w:szCs w:val="22"/>
          <w:lang w:val="cs-CZ" w:eastAsia="en-US"/>
        </w:rPr>
        <w:t>Dodávky</w:t>
      </w:r>
      <w:r w:rsidR="00CB26FE" w:rsidRPr="002C4FEC">
        <w:rPr>
          <w:rFonts w:ascii="Segoe UI" w:hAnsi="Segoe UI" w:cs="Segoe UI"/>
          <w:sz w:val="22"/>
          <w:szCs w:val="22"/>
          <w:lang w:eastAsia="en-US"/>
        </w:rPr>
        <w:t xml:space="preserve"> či je</w:t>
      </w:r>
      <w:r w:rsidR="002C4FEC">
        <w:rPr>
          <w:rFonts w:ascii="Segoe UI" w:hAnsi="Segoe UI" w:cs="Segoe UI"/>
          <w:sz w:val="22"/>
          <w:szCs w:val="22"/>
          <w:lang w:val="cs-CZ" w:eastAsia="en-US"/>
        </w:rPr>
        <w:t>jí</w:t>
      </w:r>
      <w:r w:rsidR="00D810EF" w:rsidRPr="002C4FEC">
        <w:rPr>
          <w:rFonts w:ascii="Segoe UI" w:hAnsi="Segoe UI" w:cs="Segoe UI"/>
          <w:sz w:val="22"/>
          <w:szCs w:val="22"/>
          <w:lang w:eastAsia="en-US"/>
        </w:rPr>
        <w:t xml:space="preserve"> části, zavazuje se </w:t>
      </w:r>
      <w:r w:rsidRPr="002C4FEC">
        <w:rPr>
          <w:rFonts w:ascii="Segoe UI" w:hAnsi="Segoe UI" w:cs="Segoe UI"/>
          <w:sz w:val="22"/>
          <w:szCs w:val="22"/>
          <w:lang w:eastAsia="en-US"/>
        </w:rPr>
        <w:t>Poskytovatel</w:t>
      </w:r>
      <w:r w:rsidR="00D810EF" w:rsidRPr="002C4FEC">
        <w:rPr>
          <w:rFonts w:ascii="Segoe UI" w:hAnsi="Segoe UI" w:cs="Segoe UI"/>
          <w:sz w:val="22"/>
          <w:szCs w:val="22"/>
          <w:lang w:eastAsia="en-US"/>
        </w:rPr>
        <w:t xml:space="preserve"> zajistit náhradní řešení a minimalizovat dopady takovéto situace, a to bez dopadu na cenu plnění sjednanou podle této Smlouvy, přičemž současně nebudou dotčeny ani nároky Objednatele na náhradu škody.</w:t>
      </w:r>
    </w:p>
    <w:p w14:paraId="2B3CF6E6" w14:textId="77777777" w:rsidR="002A2F96" w:rsidRDefault="00902894" w:rsidP="00606672">
      <w:pPr>
        <w:pStyle w:val="RLTextlnkuslovan"/>
        <w:spacing w:before="120" w:line="276" w:lineRule="auto"/>
        <w:rPr>
          <w:rFonts w:ascii="Segoe UI" w:hAnsi="Segoe UI" w:cs="Segoe UI"/>
          <w:sz w:val="22"/>
          <w:szCs w:val="22"/>
        </w:rPr>
      </w:pPr>
      <w:r w:rsidRPr="002C4FEC">
        <w:rPr>
          <w:rFonts w:ascii="Segoe UI" w:hAnsi="Segoe UI" w:cs="Segoe UI"/>
          <w:sz w:val="22"/>
          <w:szCs w:val="22"/>
        </w:rPr>
        <w:t>Poskytovatel</w:t>
      </w:r>
      <w:r w:rsidR="002A2F96" w:rsidRPr="002C4FEC">
        <w:rPr>
          <w:rFonts w:ascii="Segoe UI" w:hAnsi="Segoe UI" w:cs="Segoe UI"/>
          <w:sz w:val="22"/>
          <w:szCs w:val="22"/>
        </w:rPr>
        <w:t xml:space="preserve"> prohlašuje, že je oprávněn vykonávat svým jménem a na svůj účet majetková práva autorů k autorským dílům, kter</w:t>
      </w:r>
      <w:r w:rsidR="002C3861" w:rsidRPr="002C4FEC">
        <w:rPr>
          <w:rFonts w:ascii="Segoe UI" w:hAnsi="Segoe UI" w:cs="Segoe UI"/>
          <w:sz w:val="22"/>
          <w:szCs w:val="22"/>
        </w:rPr>
        <w:t>á</w:t>
      </w:r>
      <w:r w:rsidR="002A2F96" w:rsidRPr="002C4FEC">
        <w:rPr>
          <w:rFonts w:ascii="Segoe UI" w:hAnsi="Segoe UI" w:cs="Segoe UI"/>
          <w:sz w:val="22"/>
          <w:szCs w:val="22"/>
        </w:rPr>
        <w:t xml:space="preserve"> budou součástí plnění podle této Smlouvy, resp. že má souhlas všech relevantních třetích osob k poskytnutí licence k autorským dílům podle </w:t>
      </w:r>
      <w:r w:rsidR="000D7333" w:rsidRPr="002C4FEC">
        <w:rPr>
          <w:rFonts w:ascii="Segoe UI" w:hAnsi="Segoe UI" w:cs="Segoe UI"/>
          <w:sz w:val="22"/>
          <w:szCs w:val="22"/>
        </w:rPr>
        <w:t xml:space="preserve">čl. </w:t>
      </w:r>
      <w:r w:rsidR="009E2F86" w:rsidRPr="002C4FEC">
        <w:rPr>
          <w:rFonts w:ascii="Segoe UI" w:hAnsi="Segoe UI" w:cs="Segoe UI"/>
          <w:sz w:val="22"/>
          <w:szCs w:val="22"/>
        </w:rPr>
        <w:fldChar w:fldCharType="begin"/>
      </w:r>
      <w:r w:rsidR="000D7333" w:rsidRPr="002C4FEC">
        <w:rPr>
          <w:rFonts w:ascii="Segoe UI" w:hAnsi="Segoe UI" w:cs="Segoe UI"/>
          <w:sz w:val="22"/>
          <w:szCs w:val="22"/>
        </w:rPr>
        <w:instrText xml:space="preserve"> REF _Ref314542799 \r \h </w:instrText>
      </w:r>
      <w:r w:rsidR="00FF479E" w:rsidRPr="002C4FEC">
        <w:rPr>
          <w:rFonts w:ascii="Segoe UI" w:hAnsi="Segoe UI" w:cs="Segoe UI"/>
          <w:sz w:val="22"/>
          <w:szCs w:val="22"/>
        </w:rPr>
        <w:instrText xml:space="preserve"> \* MERGEFORMAT </w:instrText>
      </w:r>
      <w:r w:rsidR="009E2F86" w:rsidRPr="002C4FEC">
        <w:rPr>
          <w:rFonts w:ascii="Segoe UI" w:hAnsi="Segoe UI" w:cs="Segoe UI"/>
          <w:sz w:val="22"/>
          <w:szCs w:val="22"/>
        </w:rPr>
      </w:r>
      <w:r w:rsidR="009E2F86" w:rsidRPr="002C4FEC">
        <w:rPr>
          <w:rFonts w:ascii="Segoe UI" w:hAnsi="Segoe UI" w:cs="Segoe UI"/>
          <w:sz w:val="22"/>
          <w:szCs w:val="22"/>
        </w:rPr>
        <w:fldChar w:fldCharType="separate"/>
      </w:r>
      <w:r w:rsidR="0070175A">
        <w:rPr>
          <w:rFonts w:ascii="Segoe UI" w:hAnsi="Segoe UI" w:cs="Segoe UI"/>
          <w:sz w:val="22"/>
          <w:szCs w:val="22"/>
        </w:rPr>
        <w:t>14</w:t>
      </w:r>
      <w:r w:rsidR="009E2F86" w:rsidRPr="002C4FEC">
        <w:rPr>
          <w:rFonts w:ascii="Segoe UI" w:hAnsi="Segoe UI" w:cs="Segoe UI"/>
          <w:sz w:val="22"/>
          <w:szCs w:val="22"/>
        </w:rPr>
        <w:fldChar w:fldCharType="end"/>
      </w:r>
      <w:r w:rsidR="000D7333" w:rsidRPr="002C4FEC">
        <w:rPr>
          <w:rFonts w:ascii="Segoe UI" w:hAnsi="Segoe UI" w:cs="Segoe UI"/>
          <w:sz w:val="22"/>
          <w:szCs w:val="22"/>
        </w:rPr>
        <w:t xml:space="preserve"> </w:t>
      </w:r>
      <w:r w:rsidR="002A2F96" w:rsidRPr="002C4FEC">
        <w:rPr>
          <w:rFonts w:ascii="Segoe UI" w:hAnsi="Segoe UI" w:cs="Segoe UI"/>
          <w:sz w:val="22"/>
          <w:szCs w:val="22"/>
        </w:rPr>
        <w:t>této Smlouvy; toto prohlášení zahrnuje i taková práva, která by vytvořením autorského díla teprve vznikla.</w:t>
      </w:r>
    </w:p>
    <w:p w14:paraId="5CD8ADC8" w14:textId="77777777" w:rsidR="002C1E41" w:rsidRPr="002C4FEC" w:rsidRDefault="002C1E41" w:rsidP="0077797C">
      <w:pPr>
        <w:pStyle w:val="RLlneksmlouvy"/>
        <w:rPr>
          <w:rFonts w:ascii="Segoe UI" w:hAnsi="Segoe UI" w:cs="Segoe UI"/>
          <w:sz w:val="22"/>
          <w:szCs w:val="22"/>
        </w:rPr>
      </w:pPr>
      <w:bookmarkStart w:id="185" w:name="_Ref195959157"/>
      <w:bookmarkStart w:id="186" w:name="_Toc212632755"/>
      <w:bookmarkStart w:id="187" w:name="_Toc295034738"/>
      <w:bookmarkStart w:id="188" w:name="_Ref298675240"/>
      <w:bookmarkStart w:id="189" w:name="_Ref367576435"/>
      <w:bookmarkStart w:id="190" w:name="_Ref202762701"/>
      <w:r w:rsidRPr="002C4FEC">
        <w:rPr>
          <w:rFonts w:ascii="Segoe UI" w:hAnsi="Segoe UI" w:cs="Segoe UI"/>
          <w:sz w:val="22"/>
          <w:szCs w:val="22"/>
        </w:rPr>
        <w:lastRenderedPageBreak/>
        <w:t>OPRÁVNĚNÉ OSOBY</w:t>
      </w:r>
      <w:bookmarkEnd w:id="185"/>
      <w:bookmarkEnd w:id="186"/>
      <w:bookmarkEnd w:id="187"/>
      <w:bookmarkEnd w:id="188"/>
      <w:bookmarkEnd w:id="189"/>
    </w:p>
    <w:p w14:paraId="7F8FBA24" w14:textId="77777777" w:rsidR="002C1E41" w:rsidRPr="00682CF3" w:rsidRDefault="002C1E41" w:rsidP="002C4FEC">
      <w:pPr>
        <w:pStyle w:val="RLTextlnkuslovan"/>
        <w:spacing w:before="120" w:line="276" w:lineRule="auto"/>
        <w:rPr>
          <w:rFonts w:ascii="Segoe UI" w:hAnsi="Segoe UI" w:cs="Segoe UI"/>
          <w:sz w:val="22"/>
          <w:szCs w:val="22"/>
        </w:rPr>
      </w:pPr>
      <w:r w:rsidRPr="002C4FEC">
        <w:rPr>
          <w:rFonts w:ascii="Segoe UI" w:hAnsi="Segoe UI" w:cs="Segoe UI"/>
          <w:sz w:val="22"/>
          <w:szCs w:val="22"/>
        </w:rPr>
        <w:t>Každá ze smluvních stran jmenuje oprávněnou osobu, popř. zástupce oprávněné osoby. Oprávněné osoby budou zastupovat smluvní stranu ve smluvních, obchodních a technických záležitostech souvisejících s plněním této Smlouvy.</w:t>
      </w:r>
      <w:r w:rsidR="00A72485" w:rsidRPr="002C4FEC">
        <w:rPr>
          <w:rFonts w:ascii="Segoe UI" w:hAnsi="Segoe UI" w:cs="Segoe UI"/>
          <w:sz w:val="22"/>
          <w:szCs w:val="22"/>
        </w:rPr>
        <w:t xml:space="preserve"> </w:t>
      </w:r>
      <w:r w:rsidR="00E57BBC" w:rsidRPr="002C4FEC">
        <w:rPr>
          <w:rFonts w:ascii="Segoe UI" w:hAnsi="Segoe UI" w:cs="Segoe UI"/>
          <w:sz w:val="22"/>
          <w:szCs w:val="22"/>
        </w:rPr>
        <w:t xml:space="preserve">Pro vyloučení </w:t>
      </w:r>
      <w:r w:rsidR="00E57BBC" w:rsidRPr="00682CF3">
        <w:rPr>
          <w:rFonts w:ascii="Segoe UI" w:hAnsi="Segoe UI" w:cs="Segoe UI"/>
          <w:sz w:val="22"/>
          <w:szCs w:val="22"/>
        </w:rPr>
        <w:t>pochybností se smluvní strany dohodly, že:</w:t>
      </w:r>
    </w:p>
    <w:p w14:paraId="47E4EF90" w14:textId="77777777" w:rsidR="004D7B82" w:rsidRPr="00682CF3" w:rsidRDefault="00E57BBC" w:rsidP="002C4FEC">
      <w:pPr>
        <w:pStyle w:val="RLTextlnkuslovan"/>
        <w:numPr>
          <w:ilvl w:val="2"/>
          <w:numId w:val="1"/>
        </w:numPr>
        <w:spacing w:before="120" w:line="276" w:lineRule="auto"/>
        <w:rPr>
          <w:rFonts w:ascii="Segoe UI" w:hAnsi="Segoe UI" w:cs="Segoe UI"/>
          <w:sz w:val="22"/>
          <w:szCs w:val="22"/>
        </w:rPr>
      </w:pPr>
      <w:r w:rsidRPr="00682CF3">
        <w:rPr>
          <w:rFonts w:ascii="Segoe UI" w:hAnsi="Segoe UI" w:cs="Segoe UI"/>
          <w:sz w:val="22"/>
          <w:szCs w:val="22"/>
        </w:rPr>
        <w:t xml:space="preserve">osoby oprávněné jednat v záležitostech smluvních jsou oprávněny vést s druhou smluvní stranou jednání obchodního charakteru a měnit či rušit tuto Smlouvu </w:t>
      </w:r>
      <w:r w:rsidR="00353A67" w:rsidRPr="00682CF3">
        <w:rPr>
          <w:rFonts w:ascii="Segoe UI" w:hAnsi="Segoe UI" w:cs="Segoe UI"/>
          <w:sz w:val="22"/>
          <w:szCs w:val="22"/>
        </w:rPr>
        <w:t>a</w:t>
      </w:r>
      <w:r w:rsidRPr="00682CF3">
        <w:rPr>
          <w:rFonts w:ascii="Segoe UI" w:hAnsi="Segoe UI" w:cs="Segoe UI"/>
          <w:sz w:val="22"/>
          <w:szCs w:val="22"/>
        </w:rPr>
        <w:t xml:space="preserve"> uzavírat k ní dodatky dle odst. </w:t>
      </w:r>
      <w:r w:rsidR="009E2F86" w:rsidRPr="00682CF3">
        <w:rPr>
          <w:rFonts w:ascii="Segoe UI" w:hAnsi="Segoe UI" w:cs="Segoe UI"/>
          <w:sz w:val="22"/>
          <w:szCs w:val="22"/>
        </w:rPr>
        <w:fldChar w:fldCharType="begin"/>
      </w:r>
      <w:r w:rsidRPr="00682CF3">
        <w:rPr>
          <w:rFonts w:ascii="Segoe UI" w:hAnsi="Segoe UI" w:cs="Segoe UI"/>
          <w:sz w:val="22"/>
          <w:szCs w:val="22"/>
        </w:rPr>
        <w:instrText xml:space="preserve"> REF _Ref304891672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23.1</w:t>
      </w:r>
      <w:r w:rsidR="009E2F86" w:rsidRPr="00682CF3">
        <w:rPr>
          <w:rFonts w:ascii="Segoe UI" w:hAnsi="Segoe UI" w:cs="Segoe UI"/>
          <w:sz w:val="22"/>
          <w:szCs w:val="22"/>
        </w:rPr>
        <w:fldChar w:fldCharType="end"/>
      </w:r>
      <w:r w:rsidR="0042685B" w:rsidRPr="00682CF3">
        <w:rPr>
          <w:rFonts w:ascii="Segoe UI" w:hAnsi="Segoe UI" w:cs="Segoe UI"/>
          <w:sz w:val="22"/>
          <w:szCs w:val="22"/>
        </w:rPr>
        <w:t xml:space="preserve"> této Smlouvy</w:t>
      </w:r>
      <w:r w:rsidR="004D7B82" w:rsidRPr="00682CF3">
        <w:rPr>
          <w:rFonts w:ascii="Segoe UI" w:hAnsi="Segoe UI" w:cs="Segoe UI"/>
          <w:sz w:val="22"/>
          <w:szCs w:val="22"/>
        </w:rPr>
        <w:t>;</w:t>
      </w:r>
    </w:p>
    <w:p w14:paraId="34C74426" w14:textId="77777777" w:rsidR="00E57BBC" w:rsidRPr="00682CF3" w:rsidRDefault="00E57BBC" w:rsidP="002C4FEC">
      <w:pPr>
        <w:pStyle w:val="RLTextlnkuslovan"/>
        <w:numPr>
          <w:ilvl w:val="2"/>
          <w:numId w:val="1"/>
        </w:numPr>
        <w:spacing w:before="120" w:line="276" w:lineRule="auto"/>
        <w:rPr>
          <w:rFonts w:ascii="Segoe UI" w:hAnsi="Segoe UI" w:cs="Segoe UI"/>
          <w:sz w:val="22"/>
          <w:szCs w:val="22"/>
        </w:rPr>
      </w:pPr>
      <w:bookmarkStart w:id="191" w:name="_Ref370110303"/>
      <w:r w:rsidRPr="00682CF3">
        <w:rPr>
          <w:rFonts w:ascii="Segoe UI" w:hAnsi="Segoe UI" w:cs="Segoe UI"/>
          <w:sz w:val="22"/>
          <w:szCs w:val="22"/>
        </w:rPr>
        <w:t>osoby oprávněné v záležitostech obchodních jsou oprávněny vést s</w:t>
      </w:r>
      <w:r w:rsidR="00682CF3">
        <w:rPr>
          <w:rFonts w:ascii="Segoe UI" w:hAnsi="Segoe UI" w:cs="Segoe UI"/>
          <w:sz w:val="22"/>
          <w:szCs w:val="22"/>
          <w:lang w:val="cs-CZ"/>
        </w:rPr>
        <w:t> </w:t>
      </w:r>
      <w:r w:rsidRPr="00682CF3">
        <w:rPr>
          <w:rFonts w:ascii="Segoe UI" w:hAnsi="Segoe UI" w:cs="Segoe UI"/>
          <w:sz w:val="22"/>
          <w:szCs w:val="22"/>
        </w:rPr>
        <w:t>druhou strano</w:t>
      </w:r>
      <w:r w:rsidR="006E4AD3" w:rsidRPr="00682CF3">
        <w:rPr>
          <w:rFonts w:ascii="Segoe UI" w:hAnsi="Segoe UI" w:cs="Segoe UI"/>
          <w:sz w:val="22"/>
          <w:szCs w:val="22"/>
        </w:rPr>
        <w:t>u jednání obchodního charakteru</w:t>
      </w:r>
      <w:r w:rsidR="004D7B82" w:rsidRPr="00682CF3">
        <w:rPr>
          <w:rFonts w:ascii="Segoe UI" w:hAnsi="Segoe UI" w:cs="Segoe UI"/>
          <w:sz w:val="22"/>
          <w:szCs w:val="22"/>
        </w:rPr>
        <w:t xml:space="preserve">, jednat v rámci změnového řízení dle čl. </w:t>
      </w:r>
      <w:r w:rsidR="009E2F86" w:rsidRPr="00682CF3">
        <w:rPr>
          <w:rFonts w:ascii="Segoe UI" w:hAnsi="Segoe UI" w:cs="Segoe UI"/>
          <w:sz w:val="22"/>
          <w:szCs w:val="22"/>
        </w:rPr>
        <w:fldChar w:fldCharType="begin"/>
      </w:r>
      <w:r w:rsidR="00283C48" w:rsidRPr="00682CF3">
        <w:rPr>
          <w:rFonts w:ascii="Segoe UI" w:hAnsi="Segoe UI" w:cs="Segoe UI"/>
          <w:sz w:val="22"/>
          <w:szCs w:val="22"/>
        </w:rPr>
        <w:instrText xml:space="preserve"> REF _Ref405908840 \r \h </w:instrText>
      </w:r>
      <w:r w:rsidR="002B4BE4"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10</w:t>
      </w:r>
      <w:r w:rsidR="009E2F86" w:rsidRPr="00682CF3">
        <w:rPr>
          <w:rFonts w:ascii="Segoe UI" w:hAnsi="Segoe UI" w:cs="Segoe UI"/>
          <w:sz w:val="22"/>
          <w:szCs w:val="22"/>
        </w:rPr>
        <w:fldChar w:fldCharType="end"/>
      </w:r>
      <w:r w:rsidR="004D7B82" w:rsidRPr="00682CF3">
        <w:rPr>
          <w:rFonts w:ascii="Segoe UI" w:hAnsi="Segoe UI" w:cs="Segoe UI"/>
          <w:sz w:val="22"/>
          <w:szCs w:val="22"/>
        </w:rPr>
        <w:t xml:space="preserve"> této Smlouvy, jednat v rámci akceptačních procedur při předávání a převzetí plnění dle čl. </w:t>
      </w:r>
      <w:r w:rsidR="009E2F86" w:rsidRPr="00682CF3">
        <w:rPr>
          <w:rFonts w:ascii="Segoe UI" w:hAnsi="Segoe UI" w:cs="Segoe UI"/>
          <w:sz w:val="22"/>
          <w:szCs w:val="22"/>
        </w:rPr>
        <w:fldChar w:fldCharType="begin"/>
      </w:r>
      <w:r w:rsidR="004D7B82" w:rsidRPr="00682CF3">
        <w:rPr>
          <w:rFonts w:ascii="Segoe UI" w:hAnsi="Segoe UI" w:cs="Segoe UI"/>
          <w:sz w:val="22"/>
          <w:szCs w:val="22"/>
        </w:rPr>
        <w:instrText xml:space="preserve"> REF _Ref313890711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11</w:t>
      </w:r>
      <w:r w:rsidR="009E2F86" w:rsidRPr="00682CF3">
        <w:rPr>
          <w:rFonts w:ascii="Segoe UI" w:hAnsi="Segoe UI" w:cs="Segoe UI"/>
          <w:sz w:val="22"/>
          <w:szCs w:val="22"/>
        </w:rPr>
        <w:fldChar w:fldCharType="end"/>
      </w:r>
      <w:r w:rsidR="004D7B82" w:rsidRPr="00682CF3">
        <w:rPr>
          <w:rFonts w:ascii="Segoe UI" w:hAnsi="Segoe UI" w:cs="Segoe UI"/>
          <w:sz w:val="22"/>
          <w:szCs w:val="22"/>
        </w:rPr>
        <w:t xml:space="preserve"> Smlouvy, zejména </w:t>
      </w:r>
      <w:r w:rsidR="006E4AD3" w:rsidRPr="00682CF3">
        <w:rPr>
          <w:rFonts w:ascii="Segoe UI" w:hAnsi="Segoe UI" w:cs="Segoe UI"/>
          <w:sz w:val="22"/>
          <w:szCs w:val="22"/>
        </w:rPr>
        <w:t>podepisovat příslušné akceptační</w:t>
      </w:r>
      <w:r w:rsidR="0042685B" w:rsidRPr="00682CF3">
        <w:rPr>
          <w:rFonts w:ascii="Segoe UI" w:hAnsi="Segoe UI" w:cs="Segoe UI"/>
          <w:sz w:val="22"/>
          <w:szCs w:val="22"/>
        </w:rPr>
        <w:t>,</w:t>
      </w:r>
      <w:r w:rsidR="006E4AD3" w:rsidRPr="00682CF3">
        <w:rPr>
          <w:rFonts w:ascii="Segoe UI" w:hAnsi="Segoe UI" w:cs="Segoe UI"/>
          <w:sz w:val="22"/>
          <w:szCs w:val="22"/>
        </w:rPr>
        <w:t xml:space="preserve"> předávací </w:t>
      </w:r>
      <w:r w:rsidR="0042685B" w:rsidRPr="00682CF3">
        <w:rPr>
          <w:rFonts w:ascii="Segoe UI" w:hAnsi="Segoe UI" w:cs="Segoe UI"/>
          <w:sz w:val="22"/>
          <w:szCs w:val="22"/>
        </w:rPr>
        <w:t xml:space="preserve">či jiné </w:t>
      </w:r>
      <w:r w:rsidR="006E4AD3" w:rsidRPr="00682CF3">
        <w:rPr>
          <w:rFonts w:ascii="Segoe UI" w:hAnsi="Segoe UI" w:cs="Segoe UI"/>
          <w:sz w:val="22"/>
          <w:szCs w:val="22"/>
        </w:rPr>
        <w:t>protokoly dle této Smlouvy</w:t>
      </w:r>
      <w:r w:rsidR="004D7B82" w:rsidRPr="00682CF3">
        <w:rPr>
          <w:rFonts w:ascii="Segoe UI" w:hAnsi="Segoe UI" w:cs="Segoe UI"/>
          <w:sz w:val="22"/>
          <w:szCs w:val="22"/>
        </w:rPr>
        <w:t>; osoby oprávněné v záležitostech obchodních</w:t>
      </w:r>
      <w:r w:rsidR="006E4AD3" w:rsidRPr="00682CF3">
        <w:rPr>
          <w:rFonts w:ascii="Segoe UI" w:hAnsi="Segoe UI" w:cs="Segoe UI"/>
          <w:sz w:val="22"/>
          <w:szCs w:val="22"/>
        </w:rPr>
        <w:t xml:space="preserve"> </w:t>
      </w:r>
      <w:r w:rsidRPr="00682CF3">
        <w:rPr>
          <w:rFonts w:ascii="Segoe UI" w:hAnsi="Segoe UI" w:cs="Segoe UI"/>
          <w:sz w:val="22"/>
          <w:szCs w:val="22"/>
        </w:rPr>
        <w:t xml:space="preserve">však </w:t>
      </w:r>
      <w:r w:rsidR="004D7B82" w:rsidRPr="00682CF3">
        <w:rPr>
          <w:rFonts w:ascii="Segoe UI" w:hAnsi="Segoe UI" w:cs="Segoe UI"/>
          <w:sz w:val="22"/>
          <w:szCs w:val="22"/>
        </w:rPr>
        <w:t xml:space="preserve">nejsou </w:t>
      </w:r>
      <w:r w:rsidRPr="00682CF3">
        <w:rPr>
          <w:rFonts w:ascii="Segoe UI" w:hAnsi="Segoe UI" w:cs="Segoe UI"/>
          <w:sz w:val="22"/>
          <w:szCs w:val="22"/>
        </w:rPr>
        <w:t xml:space="preserve">oprávněny tuto Smlouvu měnit či rušit ani k ní uzavírat dodatky dle odst. </w:t>
      </w:r>
      <w:r w:rsidR="009E2F86" w:rsidRPr="00682CF3">
        <w:rPr>
          <w:rFonts w:ascii="Segoe UI" w:hAnsi="Segoe UI" w:cs="Segoe UI"/>
          <w:sz w:val="22"/>
          <w:szCs w:val="22"/>
        </w:rPr>
        <w:fldChar w:fldCharType="begin"/>
      </w:r>
      <w:r w:rsidRPr="00682CF3">
        <w:rPr>
          <w:rFonts w:ascii="Segoe UI" w:hAnsi="Segoe UI" w:cs="Segoe UI"/>
          <w:sz w:val="22"/>
          <w:szCs w:val="22"/>
        </w:rPr>
        <w:instrText xml:space="preserve"> REF _Ref304891672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23.1</w:t>
      </w:r>
      <w:r w:rsidR="009E2F86" w:rsidRPr="00682CF3">
        <w:rPr>
          <w:rFonts w:ascii="Segoe UI" w:hAnsi="Segoe UI" w:cs="Segoe UI"/>
          <w:sz w:val="22"/>
          <w:szCs w:val="22"/>
        </w:rPr>
        <w:fldChar w:fldCharType="end"/>
      </w:r>
      <w:r w:rsidR="0042685B" w:rsidRPr="00682CF3">
        <w:rPr>
          <w:rFonts w:ascii="Segoe UI" w:hAnsi="Segoe UI" w:cs="Segoe UI"/>
          <w:sz w:val="22"/>
          <w:szCs w:val="22"/>
        </w:rPr>
        <w:t xml:space="preserve"> této Smlouvy</w:t>
      </w:r>
      <w:bookmarkEnd w:id="191"/>
      <w:r w:rsidR="00407443" w:rsidRPr="00682CF3">
        <w:rPr>
          <w:rFonts w:ascii="Segoe UI" w:hAnsi="Segoe UI" w:cs="Segoe UI"/>
          <w:sz w:val="22"/>
          <w:szCs w:val="22"/>
        </w:rPr>
        <w:t>;</w:t>
      </w:r>
    </w:p>
    <w:p w14:paraId="5B8E41AA" w14:textId="77777777" w:rsidR="002C1E41" w:rsidRPr="00682CF3" w:rsidRDefault="00E57BBC" w:rsidP="002C4FEC">
      <w:pPr>
        <w:pStyle w:val="RLTextlnkuslovan"/>
        <w:numPr>
          <w:ilvl w:val="2"/>
          <w:numId w:val="1"/>
        </w:numPr>
        <w:spacing w:before="120" w:line="276" w:lineRule="auto"/>
        <w:rPr>
          <w:rFonts w:ascii="Segoe UI" w:hAnsi="Segoe UI" w:cs="Segoe UI"/>
          <w:sz w:val="22"/>
          <w:szCs w:val="22"/>
        </w:rPr>
      </w:pPr>
      <w:bookmarkStart w:id="192" w:name="_Ref370110305"/>
      <w:r w:rsidRPr="00682CF3">
        <w:rPr>
          <w:rFonts w:ascii="Segoe UI" w:hAnsi="Segoe UI" w:cs="Segoe UI"/>
          <w:sz w:val="22"/>
          <w:szCs w:val="22"/>
        </w:rPr>
        <w:t xml:space="preserve">osoby oprávněné jednat v záležitostech technických </w:t>
      </w:r>
      <w:r w:rsidR="00353A67" w:rsidRPr="00682CF3">
        <w:rPr>
          <w:rFonts w:ascii="Segoe UI" w:hAnsi="Segoe UI" w:cs="Segoe UI"/>
          <w:sz w:val="22"/>
          <w:szCs w:val="22"/>
        </w:rPr>
        <w:t>jsou oprávněny vést jednání technického charakteru</w:t>
      </w:r>
      <w:r w:rsidR="004D7B82" w:rsidRPr="00682CF3">
        <w:rPr>
          <w:rFonts w:ascii="Segoe UI" w:hAnsi="Segoe UI" w:cs="Segoe UI"/>
          <w:sz w:val="22"/>
          <w:szCs w:val="22"/>
        </w:rPr>
        <w:t>, poskytovat stanoviska v technických otázkách a jednat jménem stran v rámci reklamace vad a</w:t>
      </w:r>
      <w:r w:rsidR="00682CF3">
        <w:rPr>
          <w:rFonts w:ascii="Segoe UI" w:hAnsi="Segoe UI" w:cs="Segoe UI"/>
          <w:sz w:val="22"/>
          <w:szCs w:val="22"/>
          <w:lang w:val="cs-CZ"/>
        </w:rPr>
        <w:t> </w:t>
      </w:r>
      <w:r w:rsidR="004D7B82" w:rsidRPr="00682CF3">
        <w:rPr>
          <w:rFonts w:ascii="Segoe UI" w:hAnsi="Segoe UI" w:cs="Segoe UI"/>
          <w:sz w:val="22"/>
          <w:szCs w:val="22"/>
        </w:rPr>
        <w:t xml:space="preserve">při uplatňování záruky </w:t>
      </w:r>
      <w:r w:rsidR="00AE05D5" w:rsidRPr="00682CF3">
        <w:rPr>
          <w:rFonts w:ascii="Segoe UI" w:hAnsi="Segoe UI" w:cs="Segoe UI"/>
          <w:sz w:val="22"/>
          <w:szCs w:val="22"/>
        </w:rPr>
        <w:t xml:space="preserve">podle čl. </w:t>
      </w:r>
      <w:r w:rsidR="00AE05D5" w:rsidRPr="00682CF3">
        <w:rPr>
          <w:rFonts w:ascii="Segoe UI" w:hAnsi="Segoe UI" w:cs="Segoe UI"/>
          <w:sz w:val="22"/>
          <w:szCs w:val="22"/>
        </w:rPr>
        <w:fldChar w:fldCharType="begin"/>
      </w:r>
      <w:r w:rsidR="00AE05D5" w:rsidRPr="00682CF3">
        <w:rPr>
          <w:rFonts w:ascii="Segoe UI" w:hAnsi="Segoe UI" w:cs="Segoe UI"/>
          <w:sz w:val="22"/>
          <w:szCs w:val="22"/>
        </w:rPr>
        <w:instrText xml:space="preserve"> REF _Ref367556406 \r \h  \* MERGEFORMAT </w:instrText>
      </w:r>
      <w:r w:rsidR="00AE05D5" w:rsidRPr="00682CF3">
        <w:rPr>
          <w:rFonts w:ascii="Segoe UI" w:hAnsi="Segoe UI" w:cs="Segoe UI"/>
          <w:sz w:val="22"/>
          <w:szCs w:val="22"/>
        </w:rPr>
      </w:r>
      <w:r w:rsidR="00AE05D5" w:rsidRPr="00682CF3">
        <w:rPr>
          <w:rFonts w:ascii="Segoe UI" w:hAnsi="Segoe UI" w:cs="Segoe UI"/>
          <w:sz w:val="22"/>
          <w:szCs w:val="22"/>
        </w:rPr>
        <w:fldChar w:fldCharType="separate"/>
      </w:r>
      <w:r w:rsidR="0070175A">
        <w:rPr>
          <w:rFonts w:ascii="Segoe UI" w:hAnsi="Segoe UI" w:cs="Segoe UI"/>
          <w:sz w:val="22"/>
          <w:szCs w:val="22"/>
        </w:rPr>
        <w:t>15</w:t>
      </w:r>
      <w:r w:rsidR="00AE05D5" w:rsidRPr="00682CF3">
        <w:rPr>
          <w:rFonts w:ascii="Segoe UI" w:hAnsi="Segoe UI" w:cs="Segoe UI"/>
          <w:sz w:val="22"/>
          <w:szCs w:val="22"/>
        </w:rPr>
        <w:fldChar w:fldCharType="end"/>
      </w:r>
      <w:r w:rsidR="00AE05D5" w:rsidRPr="00682CF3">
        <w:rPr>
          <w:rFonts w:ascii="Segoe UI" w:hAnsi="Segoe UI" w:cs="Segoe UI"/>
          <w:sz w:val="22"/>
          <w:szCs w:val="22"/>
        </w:rPr>
        <w:t xml:space="preserve"> Smlouvy</w:t>
      </w:r>
      <w:r w:rsidR="00AE05D5">
        <w:rPr>
          <w:rFonts w:ascii="Segoe UI" w:hAnsi="Segoe UI" w:cs="Segoe UI"/>
          <w:sz w:val="22"/>
          <w:szCs w:val="22"/>
          <w:lang w:val="cs-CZ"/>
        </w:rPr>
        <w:t xml:space="preserve"> nebo hlášení vady</w:t>
      </w:r>
      <w:r w:rsidR="004D7B82" w:rsidRPr="00682CF3">
        <w:rPr>
          <w:rFonts w:ascii="Segoe UI" w:hAnsi="Segoe UI" w:cs="Segoe UI"/>
          <w:sz w:val="22"/>
          <w:szCs w:val="22"/>
        </w:rPr>
        <w:t xml:space="preserve">; tyto osoby rovněž nejsou oprávněny tuto Smlouvu měnit či rušit ani k ní uzavírat dodatky dle odst. </w:t>
      </w:r>
      <w:r w:rsidR="009E2F86" w:rsidRPr="00682CF3">
        <w:rPr>
          <w:rFonts w:ascii="Segoe UI" w:hAnsi="Segoe UI" w:cs="Segoe UI"/>
          <w:sz w:val="22"/>
          <w:szCs w:val="22"/>
        </w:rPr>
        <w:fldChar w:fldCharType="begin"/>
      </w:r>
      <w:r w:rsidR="004D7B82" w:rsidRPr="00682CF3">
        <w:rPr>
          <w:rFonts w:ascii="Segoe UI" w:hAnsi="Segoe UI" w:cs="Segoe UI"/>
          <w:sz w:val="22"/>
          <w:szCs w:val="22"/>
        </w:rPr>
        <w:instrText xml:space="preserve"> REF _Ref304891672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23.1</w:t>
      </w:r>
      <w:r w:rsidR="009E2F86" w:rsidRPr="00682CF3">
        <w:rPr>
          <w:rFonts w:ascii="Segoe UI" w:hAnsi="Segoe UI" w:cs="Segoe UI"/>
          <w:sz w:val="22"/>
          <w:szCs w:val="22"/>
        </w:rPr>
        <w:fldChar w:fldCharType="end"/>
      </w:r>
      <w:r w:rsidR="004D7B82" w:rsidRPr="00682CF3">
        <w:rPr>
          <w:rFonts w:ascii="Segoe UI" w:hAnsi="Segoe UI" w:cs="Segoe UI"/>
          <w:sz w:val="22"/>
          <w:szCs w:val="22"/>
        </w:rPr>
        <w:t xml:space="preserve"> této Smlouvy</w:t>
      </w:r>
      <w:r w:rsidR="00353A67" w:rsidRPr="00682CF3">
        <w:rPr>
          <w:rFonts w:ascii="Segoe UI" w:hAnsi="Segoe UI" w:cs="Segoe UI"/>
          <w:sz w:val="22"/>
          <w:szCs w:val="22"/>
        </w:rPr>
        <w:t>.</w:t>
      </w:r>
      <w:bookmarkEnd w:id="192"/>
      <w:r w:rsidR="00353A67" w:rsidRPr="00682CF3">
        <w:rPr>
          <w:rFonts w:ascii="Segoe UI" w:hAnsi="Segoe UI" w:cs="Segoe UI"/>
          <w:sz w:val="22"/>
          <w:szCs w:val="22"/>
        </w:rPr>
        <w:t xml:space="preserve"> </w:t>
      </w:r>
    </w:p>
    <w:p w14:paraId="7B7A0B1E" w14:textId="77777777" w:rsidR="002C1E41" w:rsidRPr="00682CF3" w:rsidRDefault="002C1E41" w:rsidP="002C4FEC">
      <w:pPr>
        <w:pStyle w:val="RLTextlnkuslovan"/>
        <w:spacing w:before="120" w:line="276" w:lineRule="auto"/>
        <w:rPr>
          <w:rFonts w:ascii="Segoe UI" w:hAnsi="Segoe UI" w:cs="Segoe UI"/>
          <w:sz w:val="22"/>
          <w:szCs w:val="22"/>
        </w:rPr>
      </w:pPr>
      <w:r w:rsidRPr="00682CF3">
        <w:rPr>
          <w:rFonts w:ascii="Segoe UI" w:hAnsi="Segoe UI" w:cs="Segoe UI"/>
          <w:sz w:val="22"/>
          <w:szCs w:val="22"/>
        </w:rPr>
        <w:t xml:space="preserve">Oprávněné osoby </w:t>
      </w:r>
      <w:r w:rsidR="00CF7D0A" w:rsidRPr="00682CF3">
        <w:rPr>
          <w:rFonts w:ascii="Segoe UI" w:hAnsi="Segoe UI" w:cs="Segoe UI"/>
          <w:sz w:val="22"/>
          <w:szCs w:val="22"/>
        </w:rPr>
        <w:t xml:space="preserve">dle odst. </w:t>
      </w:r>
      <w:r w:rsidR="009E2F86" w:rsidRPr="00682CF3">
        <w:rPr>
          <w:rFonts w:ascii="Segoe UI" w:hAnsi="Segoe UI" w:cs="Segoe UI"/>
          <w:sz w:val="22"/>
          <w:szCs w:val="22"/>
        </w:rPr>
        <w:fldChar w:fldCharType="begin"/>
      </w:r>
      <w:r w:rsidR="00CF7D0A" w:rsidRPr="00682CF3">
        <w:rPr>
          <w:rFonts w:ascii="Segoe UI" w:hAnsi="Segoe UI" w:cs="Segoe UI"/>
          <w:sz w:val="22"/>
          <w:szCs w:val="22"/>
        </w:rPr>
        <w:instrText xml:space="preserve"> REF _Ref370110303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16.1.2</w:t>
      </w:r>
      <w:r w:rsidR="009E2F86" w:rsidRPr="00682CF3">
        <w:rPr>
          <w:rFonts w:ascii="Segoe UI" w:hAnsi="Segoe UI" w:cs="Segoe UI"/>
          <w:sz w:val="22"/>
          <w:szCs w:val="22"/>
        </w:rPr>
        <w:fldChar w:fldCharType="end"/>
      </w:r>
      <w:r w:rsidR="00CF7D0A" w:rsidRPr="00682CF3">
        <w:rPr>
          <w:rFonts w:ascii="Segoe UI" w:hAnsi="Segoe UI" w:cs="Segoe UI"/>
          <w:sz w:val="22"/>
          <w:szCs w:val="22"/>
        </w:rPr>
        <w:t xml:space="preserve"> </w:t>
      </w:r>
      <w:r w:rsidRPr="00682CF3">
        <w:rPr>
          <w:rFonts w:ascii="Segoe UI" w:hAnsi="Segoe UI" w:cs="Segoe UI"/>
          <w:sz w:val="22"/>
          <w:szCs w:val="22"/>
        </w:rPr>
        <w:t xml:space="preserve">jsou oprávněny jménem </w:t>
      </w:r>
      <w:r w:rsidR="00956C86" w:rsidRPr="00682CF3">
        <w:rPr>
          <w:rFonts w:ascii="Segoe UI" w:hAnsi="Segoe UI" w:cs="Segoe UI"/>
          <w:sz w:val="22"/>
          <w:szCs w:val="22"/>
        </w:rPr>
        <w:t xml:space="preserve">smluvních </w:t>
      </w:r>
      <w:r w:rsidRPr="00682CF3">
        <w:rPr>
          <w:rFonts w:ascii="Segoe UI" w:hAnsi="Segoe UI" w:cs="Segoe UI"/>
          <w:sz w:val="22"/>
          <w:szCs w:val="22"/>
        </w:rPr>
        <w:t>stran provádět veškeré úkony v rámci akceptačních procedur dle této Smlouvy</w:t>
      </w:r>
      <w:r w:rsidR="00912A28" w:rsidRPr="00682CF3">
        <w:rPr>
          <w:rFonts w:ascii="Segoe UI" w:hAnsi="Segoe UI" w:cs="Segoe UI"/>
          <w:sz w:val="22"/>
          <w:szCs w:val="22"/>
        </w:rPr>
        <w:t xml:space="preserve"> </w:t>
      </w:r>
      <w:r w:rsidRPr="00682CF3">
        <w:rPr>
          <w:rFonts w:ascii="Segoe UI" w:hAnsi="Segoe UI" w:cs="Segoe UI"/>
          <w:sz w:val="22"/>
          <w:szCs w:val="22"/>
        </w:rPr>
        <w:t>a</w:t>
      </w:r>
      <w:r w:rsidR="00682CF3">
        <w:rPr>
          <w:rFonts w:ascii="Segoe UI" w:hAnsi="Segoe UI" w:cs="Segoe UI"/>
          <w:sz w:val="22"/>
          <w:szCs w:val="22"/>
          <w:lang w:val="cs-CZ"/>
        </w:rPr>
        <w:t> </w:t>
      </w:r>
      <w:r w:rsidRPr="00682CF3">
        <w:rPr>
          <w:rFonts w:ascii="Segoe UI" w:hAnsi="Segoe UI" w:cs="Segoe UI"/>
          <w:sz w:val="22"/>
          <w:szCs w:val="22"/>
        </w:rPr>
        <w:t>připravovat dodatky ke Smlouvě pro jejich písemné schválení osobám oprávněným zavazovat strany (statutárním orgánům), nebo jejich zplnomocněným zástupcům.</w:t>
      </w:r>
    </w:p>
    <w:p w14:paraId="1409817A" w14:textId="77777777" w:rsidR="002C1E41" w:rsidRPr="00682CF3" w:rsidRDefault="002C1E41" w:rsidP="002C4FEC">
      <w:pPr>
        <w:pStyle w:val="RLTextlnkuslovan"/>
        <w:spacing w:before="120" w:line="276" w:lineRule="auto"/>
        <w:rPr>
          <w:rFonts w:ascii="Segoe UI" w:hAnsi="Segoe UI" w:cs="Segoe UI"/>
          <w:sz w:val="22"/>
          <w:szCs w:val="22"/>
        </w:rPr>
      </w:pPr>
      <w:r w:rsidRPr="00682CF3">
        <w:rPr>
          <w:rFonts w:ascii="Segoe UI" w:hAnsi="Segoe UI" w:cs="Segoe UI"/>
          <w:sz w:val="22"/>
          <w:szCs w:val="22"/>
        </w:rPr>
        <w:t xml:space="preserve">Oprávněné osoby </w:t>
      </w:r>
      <w:r w:rsidR="00CF7D0A" w:rsidRPr="00682CF3">
        <w:rPr>
          <w:rFonts w:ascii="Segoe UI" w:hAnsi="Segoe UI" w:cs="Segoe UI"/>
          <w:sz w:val="22"/>
          <w:szCs w:val="22"/>
        </w:rPr>
        <w:t xml:space="preserve">dle odst. </w:t>
      </w:r>
      <w:r w:rsidR="009E2F86" w:rsidRPr="00682CF3">
        <w:rPr>
          <w:rFonts w:ascii="Segoe UI" w:hAnsi="Segoe UI" w:cs="Segoe UI"/>
          <w:sz w:val="22"/>
          <w:szCs w:val="22"/>
        </w:rPr>
        <w:fldChar w:fldCharType="begin"/>
      </w:r>
      <w:r w:rsidR="00CF7D0A" w:rsidRPr="00682CF3">
        <w:rPr>
          <w:rFonts w:ascii="Segoe UI" w:hAnsi="Segoe UI" w:cs="Segoe UI"/>
          <w:sz w:val="22"/>
          <w:szCs w:val="22"/>
        </w:rPr>
        <w:instrText xml:space="preserve"> REF _Ref370110303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16.1.2</w:t>
      </w:r>
      <w:r w:rsidR="009E2F86" w:rsidRPr="00682CF3">
        <w:rPr>
          <w:rFonts w:ascii="Segoe UI" w:hAnsi="Segoe UI" w:cs="Segoe UI"/>
          <w:sz w:val="22"/>
          <w:szCs w:val="22"/>
        </w:rPr>
        <w:fldChar w:fldCharType="end"/>
      </w:r>
      <w:r w:rsidR="00CF7D0A" w:rsidRPr="00682CF3">
        <w:rPr>
          <w:rFonts w:ascii="Segoe UI" w:hAnsi="Segoe UI" w:cs="Segoe UI"/>
          <w:sz w:val="22"/>
          <w:szCs w:val="22"/>
        </w:rPr>
        <w:t xml:space="preserve"> a </w:t>
      </w:r>
      <w:r w:rsidR="009E2F86" w:rsidRPr="00682CF3">
        <w:rPr>
          <w:rFonts w:ascii="Segoe UI" w:hAnsi="Segoe UI" w:cs="Segoe UI"/>
          <w:sz w:val="22"/>
          <w:szCs w:val="22"/>
        </w:rPr>
        <w:fldChar w:fldCharType="begin"/>
      </w:r>
      <w:r w:rsidR="00CF7D0A" w:rsidRPr="00682CF3">
        <w:rPr>
          <w:rFonts w:ascii="Segoe UI" w:hAnsi="Segoe UI" w:cs="Segoe UI"/>
          <w:sz w:val="22"/>
          <w:szCs w:val="22"/>
        </w:rPr>
        <w:instrText xml:space="preserve"> REF _Ref370110305 \r \h </w:instrText>
      </w:r>
      <w:r w:rsidR="00FF479E" w:rsidRPr="00682CF3">
        <w:rPr>
          <w:rFonts w:ascii="Segoe UI" w:hAnsi="Segoe UI" w:cs="Segoe UI"/>
          <w:sz w:val="22"/>
          <w:szCs w:val="22"/>
        </w:rPr>
        <w:instrText xml:space="preserve"> \* MERGEFORMAT </w:instrText>
      </w:r>
      <w:r w:rsidR="009E2F86" w:rsidRPr="00682CF3">
        <w:rPr>
          <w:rFonts w:ascii="Segoe UI" w:hAnsi="Segoe UI" w:cs="Segoe UI"/>
          <w:sz w:val="22"/>
          <w:szCs w:val="22"/>
        </w:rPr>
      </w:r>
      <w:r w:rsidR="009E2F86" w:rsidRPr="00682CF3">
        <w:rPr>
          <w:rFonts w:ascii="Segoe UI" w:hAnsi="Segoe UI" w:cs="Segoe UI"/>
          <w:sz w:val="22"/>
          <w:szCs w:val="22"/>
        </w:rPr>
        <w:fldChar w:fldCharType="separate"/>
      </w:r>
      <w:r w:rsidR="0070175A">
        <w:rPr>
          <w:rFonts w:ascii="Segoe UI" w:hAnsi="Segoe UI" w:cs="Segoe UI"/>
          <w:sz w:val="22"/>
          <w:szCs w:val="22"/>
        </w:rPr>
        <w:t>16.1.3</w:t>
      </w:r>
      <w:r w:rsidR="009E2F86" w:rsidRPr="00682CF3">
        <w:rPr>
          <w:rFonts w:ascii="Segoe UI" w:hAnsi="Segoe UI" w:cs="Segoe UI"/>
          <w:sz w:val="22"/>
          <w:szCs w:val="22"/>
        </w:rPr>
        <w:fldChar w:fldCharType="end"/>
      </w:r>
      <w:r w:rsidR="00CF7D0A" w:rsidRPr="00682CF3">
        <w:rPr>
          <w:rFonts w:ascii="Segoe UI" w:hAnsi="Segoe UI" w:cs="Segoe UI"/>
          <w:sz w:val="22"/>
          <w:szCs w:val="22"/>
        </w:rPr>
        <w:t xml:space="preserve"> </w:t>
      </w:r>
      <w:r w:rsidRPr="00682CF3">
        <w:rPr>
          <w:rFonts w:ascii="Segoe UI" w:hAnsi="Segoe UI" w:cs="Segoe UI"/>
          <w:sz w:val="22"/>
          <w:szCs w:val="22"/>
        </w:rPr>
        <w:t>nejsou zmocněny k jednání, jež by mělo za přímý následek změnu této Smlouvy nebo jejího předmětu.</w:t>
      </w:r>
    </w:p>
    <w:p w14:paraId="4BB8D74C" w14:textId="77777777" w:rsidR="002C1E41" w:rsidRPr="00682CF3" w:rsidRDefault="002C1E41" w:rsidP="002C4FEC">
      <w:pPr>
        <w:pStyle w:val="RLTextlnkuslovan"/>
        <w:spacing w:before="120" w:line="276" w:lineRule="auto"/>
        <w:rPr>
          <w:rFonts w:ascii="Segoe UI" w:hAnsi="Segoe UI" w:cs="Segoe UI"/>
          <w:sz w:val="22"/>
          <w:szCs w:val="22"/>
        </w:rPr>
      </w:pPr>
      <w:r w:rsidRPr="00682CF3">
        <w:rPr>
          <w:rFonts w:ascii="Segoe UI" w:hAnsi="Segoe UI" w:cs="Segoe UI"/>
          <w:sz w:val="22"/>
          <w:szCs w:val="22"/>
        </w:rPr>
        <w:t xml:space="preserve">Jména oprávněných osob jsou uvedena v </w:t>
      </w:r>
      <w:r w:rsidR="00E57BBC" w:rsidRPr="00682CF3">
        <w:rPr>
          <w:rFonts w:ascii="Segoe UI" w:hAnsi="Segoe UI" w:cs="Segoe UI"/>
          <w:sz w:val="22"/>
          <w:szCs w:val="22"/>
        </w:rPr>
        <w:t>Příloze</w:t>
      </w:r>
      <w:bookmarkStart w:id="193" w:name="_Hlt311709105"/>
      <w:r w:rsidR="00E57BBC" w:rsidRPr="00682CF3">
        <w:rPr>
          <w:rFonts w:ascii="Segoe UI" w:hAnsi="Segoe UI" w:cs="Segoe UI"/>
          <w:sz w:val="22"/>
          <w:szCs w:val="22"/>
        </w:rPr>
        <w:t xml:space="preserve"> </w:t>
      </w:r>
      <w:bookmarkStart w:id="194" w:name="_Hlt311722637"/>
      <w:bookmarkEnd w:id="193"/>
      <w:r w:rsidR="00E57BBC" w:rsidRPr="00682CF3">
        <w:rPr>
          <w:rFonts w:ascii="Segoe UI" w:hAnsi="Segoe UI" w:cs="Segoe UI"/>
          <w:sz w:val="22"/>
          <w:szCs w:val="22"/>
        </w:rPr>
        <w:t>č</w:t>
      </w:r>
      <w:bookmarkEnd w:id="194"/>
      <w:r w:rsidR="00E12C61" w:rsidRPr="00682CF3">
        <w:rPr>
          <w:rFonts w:ascii="Segoe UI" w:hAnsi="Segoe UI" w:cs="Segoe UI"/>
          <w:sz w:val="22"/>
          <w:szCs w:val="22"/>
        </w:rPr>
        <w:t xml:space="preserve">. </w:t>
      </w:r>
      <w:r w:rsidR="0069448E">
        <w:rPr>
          <w:rFonts w:ascii="Segoe UI" w:hAnsi="Segoe UI" w:cs="Segoe UI"/>
          <w:sz w:val="22"/>
          <w:szCs w:val="22"/>
          <w:lang w:val="cs-CZ"/>
        </w:rPr>
        <w:t>6</w:t>
      </w:r>
      <w:r w:rsidRPr="00682CF3">
        <w:rPr>
          <w:rFonts w:ascii="Segoe UI" w:hAnsi="Segoe UI" w:cs="Segoe UI"/>
          <w:sz w:val="22"/>
          <w:szCs w:val="22"/>
        </w:rPr>
        <w:t xml:space="preserve"> této Smlouvy a jejich role stanoví tato Smlouva.</w:t>
      </w:r>
    </w:p>
    <w:p w14:paraId="0D285E5F" w14:textId="77777777" w:rsidR="002C1E41" w:rsidRPr="00682CF3" w:rsidRDefault="002C1E41" w:rsidP="002C4FEC">
      <w:pPr>
        <w:pStyle w:val="RLTextlnkuslovan"/>
        <w:spacing w:before="120" w:line="276" w:lineRule="auto"/>
        <w:rPr>
          <w:rFonts w:ascii="Segoe UI" w:hAnsi="Segoe UI" w:cs="Segoe UI"/>
        </w:rPr>
      </w:pPr>
      <w:r w:rsidRPr="00682CF3">
        <w:rPr>
          <w:rFonts w:ascii="Segoe UI" w:hAnsi="Segoe UI" w:cs="Segoe UI"/>
          <w:sz w:val="22"/>
          <w:szCs w:val="22"/>
        </w:rPr>
        <w:t>Smluvní strany jsou oprávněny změnit oprávněné osoby, jsou však povinny na takovou změnu druhou smluvní stranu písemně upozornit.</w:t>
      </w:r>
      <w:r w:rsidR="00AE05D5">
        <w:rPr>
          <w:rFonts w:ascii="Segoe UI" w:hAnsi="Segoe UI" w:cs="Segoe UI"/>
          <w:sz w:val="22"/>
          <w:szCs w:val="22"/>
          <w:lang w:val="cs-CZ"/>
        </w:rPr>
        <w:t xml:space="preserve"> Změna oprávněné osoby je platná dnem doložitelného doručení písemnosti druhé straně</w:t>
      </w:r>
      <w:r w:rsidRPr="00682CF3">
        <w:rPr>
          <w:rFonts w:ascii="Segoe UI" w:hAnsi="Segoe UI" w:cs="Segoe UI"/>
          <w:sz w:val="22"/>
          <w:szCs w:val="22"/>
        </w:rPr>
        <w:t xml:space="preserve"> Zmocnění zástupce oprávněné osoby musí být písemné s uvedením rozsahu zmocnění.</w:t>
      </w:r>
    </w:p>
    <w:p w14:paraId="60B91B3B" w14:textId="77777777" w:rsidR="002C1E41" w:rsidRPr="00476351" w:rsidRDefault="002C1E41" w:rsidP="0077797C">
      <w:pPr>
        <w:pStyle w:val="RLlneksmlouvy"/>
        <w:rPr>
          <w:rFonts w:ascii="Segoe UI" w:hAnsi="Segoe UI" w:cs="Segoe UI"/>
          <w:sz w:val="22"/>
          <w:szCs w:val="22"/>
        </w:rPr>
      </w:pPr>
      <w:bookmarkStart w:id="195" w:name="_Ref202766041"/>
      <w:bookmarkStart w:id="196" w:name="_Toc212632756"/>
      <w:bookmarkStart w:id="197" w:name="_Toc295034739"/>
      <w:r w:rsidRPr="00476351">
        <w:rPr>
          <w:rFonts w:ascii="Segoe UI" w:hAnsi="Segoe UI" w:cs="Segoe UI"/>
          <w:sz w:val="22"/>
          <w:szCs w:val="22"/>
        </w:rPr>
        <w:lastRenderedPageBreak/>
        <w:t>OCHRANA INFORMACÍ</w:t>
      </w:r>
      <w:bookmarkEnd w:id="195"/>
      <w:bookmarkEnd w:id="196"/>
      <w:bookmarkEnd w:id="197"/>
    </w:p>
    <w:p w14:paraId="38569388"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Smluvní strany jsou si vědomy toho, že v rámci plnění závazků z této Smlouvy:</w:t>
      </w:r>
    </w:p>
    <w:p w14:paraId="6C668DDD"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 xml:space="preserve">mohou </w:t>
      </w:r>
      <w:r w:rsidR="00E30634" w:rsidRPr="00476351">
        <w:rPr>
          <w:rFonts w:ascii="Segoe UI" w:hAnsi="Segoe UI" w:cs="Segoe UI"/>
          <w:sz w:val="22"/>
          <w:szCs w:val="22"/>
        </w:rPr>
        <w:t xml:space="preserve">si </w:t>
      </w:r>
      <w:r w:rsidRPr="00476351">
        <w:rPr>
          <w:rFonts w:ascii="Segoe UI" w:hAnsi="Segoe UI" w:cs="Segoe UI"/>
          <w:sz w:val="22"/>
          <w:szCs w:val="22"/>
        </w:rPr>
        <w:t xml:space="preserve">vzájemně vědomě nebo opominutím poskytnout informace, které budou považovány za </w:t>
      </w:r>
      <w:r w:rsidR="001E39DB">
        <w:rPr>
          <w:rFonts w:ascii="Segoe UI" w:hAnsi="Segoe UI" w:cs="Segoe UI"/>
          <w:sz w:val="22"/>
          <w:szCs w:val="22"/>
          <w:lang w:val="cs-CZ"/>
        </w:rPr>
        <w:t>interní</w:t>
      </w:r>
      <w:r w:rsidRPr="00476351">
        <w:rPr>
          <w:rFonts w:ascii="Segoe UI" w:hAnsi="Segoe UI" w:cs="Segoe UI"/>
          <w:sz w:val="22"/>
          <w:szCs w:val="22"/>
        </w:rPr>
        <w:t xml:space="preserve"> (dále jen „</w:t>
      </w:r>
      <w:r w:rsidR="001E39DB">
        <w:rPr>
          <w:rStyle w:val="RLProhlensmluvnchstranChar"/>
          <w:rFonts w:ascii="Segoe UI" w:hAnsi="Segoe UI" w:cs="Segoe UI"/>
          <w:sz w:val="22"/>
          <w:szCs w:val="22"/>
          <w:lang w:val="cs-CZ"/>
        </w:rPr>
        <w:t>interní</w:t>
      </w:r>
      <w:r w:rsidRPr="00476351">
        <w:rPr>
          <w:rStyle w:val="RLProhlensmluvnchstranChar"/>
          <w:rFonts w:ascii="Segoe UI" w:hAnsi="Segoe UI" w:cs="Segoe UI"/>
          <w:sz w:val="22"/>
          <w:szCs w:val="22"/>
        </w:rPr>
        <w:t xml:space="preserve"> informace</w:t>
      </w:r>
      <w:r w:rsidRPr="00476351">
        <w:rPr>
          <w:rFonts w:ascii="Segoe UI" w:hAnsi="Segoe UI" w:cs="Segoe UI"/>
          <w:sz w:val="22"/>
          <w:szCs w:val="22"/>
        </w:rPr>
        <w:t>“),</w:t>
      </w:r>
    </w:p>
    <w:p w14:paraId="355D3FBC"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mohou jejich zaměstnanci a osoby v obdobném postavení získat vědomou činností druhé strany nebo i jejím opominutím přístup k</w:t>
      </w:r>
      <w:r w:rsidR="005A4E81">
        <w:rPr>
          <w:rFonts w:ascii="Segoe UI" w:hAnsi="Segoe UI" w:cs="Segoe UI"/>
          <w:sz w:val="22"/>
          <w:szCs w:val="22"/>
          <w:lang w:val="cs-CZ"/>
        </w:rPr>
        <w:t> </w:t>
      </w:r>
      <w:r w:rsidR="001E39DB">
        <w:rPr>
          <w:rFonts w:ascii="Segoe UI" w:hAnsi="Segoe UI" w:cs="Segoe UI"/>
          <w:sz w:val="22"/>
          <w:szCs w:val="22"/>
          <w:lang w:val="cs-CZ"/>
        </w:rPr>
        <w:t>interním</w:t>
      </w:r>
      <w:r w:rsidRPr="00476351">
        <w:rPr>
          <w:rFonts w:ascii="Segoe UI" w:hAnsi="Segoe UI" w:cs="Segoe UI"/>
          <w:sz w:val="22"/>
          <w:szCs w:val="22"/>
        </w:rPr>
        <w:t xml:space="preserve"> informacím druhé strany.</w:t>
      </w:r>
    </w:p>
    <w:p w14:paraId="5562F13A"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bookmarkStart w:id="198" w:name="_Ref202765128"/>
      <w:r w:rsidRPr="00476351">
        <w:rPr>
          <w:rFonts w:ascii="Segoe UI" w:hAnsi="Segoe UI" w:cs="Segoe UI"/>
          <w:sz w:val="22"/>
          <w:szCs w:val="22"/>
          <w:lang w:eastAsia="en-US"/>
        </w:rPr>
        <w:t xml:space="preserve">Smluvní strany se zavazují, že žádná z nich nezpřístupní třetí osobě </w:t>
      </w:r>
      <w:r w:rsidR="001E39DB">
        <w:rPr>
          <w:rFonts w:ascii="Segoe UI" w:hAnsi="Segoe UI" w:cs="Segoe UI"/>
          <w:sz w:val="22"/>
          <w:szCs w:val="22"/>
          <w:lang w:val="cs-CZ" w:eastAsia="en-US"/>
        </w:rPr>
        <w:t>interní</w:t>
      </w:r>
      <w:r w:rsidRPr="00476351">
        <w:rPr>
          <w:rFonts w:ascii="Segoe UI" w:hAnsi="Segoe UI" w:cs="Segoe UI"/>
          <w:sz w:val="22"/>
          <w:szCs w:val="22"/>
          <w:lang w:eastAsia="en-US"/>
        </w:rPr>
        <w:t xml:space="preserve"> informace, které při plnění této Smlouvy získala od druhé smluvní strany.</w:t>
      </w:r>
      <w:bookmarkEnd w:id="198"/>
      <w:r w:rsidRPr="00476351">
        <w:rPr>
          <w:rFonts w:ascii="Segoe UI" w:hAnsi="Segoe UI" w:cs="Segoe UI"/>
          <w:sz w:val="22"/>
          <w:szCs w:val="22"/>
          <w:lang w:eastAsia="en-US"/>
        </w:rPr>
        <w:t xml:space="preserve"> </w:t>
      </w:r>
    </w:p>
    <w:p w14:paraId="4FCD276B"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bookmarkStart w:id="199" w:name="_Ref225082917"/>
      <w:r w:rsidRPr="00476351">
        <w:rPr>
          <w:rFonts w:ascii="Segoe UI" w:hAnsi="Segoe UI" w:cs="Segoe UI"/>
          <w:sz w:val="22"/>
          <w:szCs w:val="22"/>
          <w:lang w:eastAsia="en-US"/>
        </w:rPr>
        <w:t xml:space="preserve">Za třetí </w:t>
      </w:r>
      <w:r w:rsidRPr="005A4E81">
        <w:rPr>
          <w:rFonts w:ascii="Segoe UI" w:hAnsi="Segoe UI" w:cs="Segoe UI"/>
          <w:sz w:val="22"/>
          <w:szCs w:val="22"/>
          <w:lang w:eastAsia="en-US"/>
        </w:rPr>
        <w:t xml:space="preserve">osoby podle odst. </w:t>
      </w:r>
      <w:r w:rsidR="009E2F86" w:rsidRPr="005A4E81">
        <w:rPr>
          <w:rFonts w:ascii="Segoe UI" w:hAnsi="Segoe UI" w:cs="Segoe UI"/>
          <w:sz w:val="22"/>
          <w:szCs w:val="22"/>
        </w:rPr>
        <w:fldChar w:fldCharType="begin"/>
      </w:r>
      <w:r w:rsidR="00B978DF" w:rsidRPr="005A4E81">
        <w:rPr>
          <w:rFonts w:ascii="Segoe UI" w:hAnsi="Segoe UI" w:cs="Segoe UI"/>
          <w:sz w:val="22"/>
          <w:szCs w:val="22"/>
        </w:rPr>
        <w:instrText xml:space="preserve"> REF _Ref202765128 \r \h  \* MERGEFORMAT </w:instrText>
      </w:r>
      <w:r w:rsidR="009E2F86" w:rsidRPr="005A4E81">
        <w:rPr>
          <w:rFonts w:ascii="Segoe UI" w:hAnsi="Segoe UI" w:cs="Segoe UI"/>
          <w:sz w:val="22"/>
          <w:szCs w:val="22"/>
        </w:rPr>
      </w:r>
      <w:r w:rsidR="009E2F86" w:rsidRPr="005A4E81">
        <w:rPr>
          <w:rFonts w:ascii="Segoe UI" w:hAnsi="Segoe UI" w:cs="Segoe UI"/>
          <w:sz w:val="22"/>
          <w:szCs w:val="22"/>
        </w:rPr>
        <w:fldChar w:fldCharType="separate"/>
      </w:r>
      <w:r w:rsidR="0070175A">
        <w:rPr>
          <w:rFonts w:ascii="Segoe UI" w:hAnsi="Segoe UI" w:cs="Segoe UI"/>
          <w:sz w:val="22"/>
          <w:szCs w:val="22"/>
          <w:lang w:eastAsia="en-US"/>
        </w:rPr>
        <w:t>17.2</w:t>
      </w:r>
      <w:r w:rsidR="009E2F86" w:rsidRPr="005A4E81">
        <w:rPr>
          <w:rFonts w:ascii="Segoe UI" w:hAnsi="Segoe UI" w:cs="Segoe UI"/>
          <w:sz w:val="22"/>
          <w:szCs w:val="22"/>
        </w:rPr>
        <w:fldChar w:fldCharType="end"/>
      </w:r>
      <w:r w:rsidRPr="005A4E81">
        <w:rPr>
          <w:rFonts w:ascii="Segoe UI" w:hAnsi="Segoe UI" w:cs="Segoe UI"/>
          <w:sz w:val="22"/>
          <w:szCs w:val="22"/>
          <w:lang w:eastAsia="en-US"/>
        </w:rPr>
        <w:t xml:space="preserve"> se nepovažují</w:t>
      </w:r>
      <w:r w:rsidRPr="00476351">
        <w:rPr>
          <w:rFonts w:ascii="Segoe UI" w:hAnsi="Segoe UI" w:cs="Segoe UI"/>
          <w:sz w:val="22"/>
          <w:szCs w:val="22"/>
          <w:lang w:eastAsia="en-US"/>
        </w:rPr>
        <w:t>:</w:t>
      </w:r>
      <w:bookmarkEnd w:id="199"/>
    </w:p>
    <w:p w14:paraId="0C6E1C8D"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bookmarkStart w:id="200" w:name="_Ref202766324"/>
      <w:r w:rsidRPr="00476351">
        <w:rPr>
          <w:rFonts w:ascii="Segoe UI" w:hAnsi="Segoe UI" w:cs="Segoe UI"/>
          <w:sz w:val="22"/>
          <w:szCs w:val="22"/>
          <w:lang w:eastAsia="en-US"/>
        </w:rPr>
        <w:t>zaměstnanci smluvních stran a osoby v obdobném postavení,</w:t>
      </w:r>
      <w:bookmarkEnd w:id="200"/>
      <w:r w:rsidRPr="00476351">
        <w:rPr>
          <w:rFonts w:ascii="Segoe UI" w:hAnsi="Segoe UI" w:cs="Segoe UI"/>
          <w:sz w:val="22"/>
          <w:szCs w:val="22"/>
          <w:lang w:eastAsia="en-US"/>
        </w:rPr>
        <w:t xml:space="preserve"> </w:t>
      </w:r>
    </w:p>
    <w:p w14:paraId="7749F72E" w14:textId="77777777" w:rsidR="002C1E41" w:rsidRPr="00476351" w:rsidRDefault="002C1E41" w:rsidP="00476351">
      <w:pPr>
        <w:pStyle w:val="RLTextlnkuslovan"/>
        <w:numPr>
          <w:ilvl w:val="2"/>
          <w:numId w:val="2"/>
        </w:numPr>
        <w:spacing w:before="120" w:line="276" w:lineRule="auto"/>
        <w:rPr>
          <w:rFonts w:ascii="Segoe UI" w:hAnsi="Segoe UI" w:cs="Segoe UI"/>
          <w:sz w:val="22"/>
          <w:szCs w:val="22"/>
        </w:rPr>
      </w:pPr>
      <w:bookmarkStart w:id="201" w:name="_Ref202766325"/>
      <w:r w:rsidRPr="00476351">
        <w:rPr>
          <w:rFonts w:ascii="Segoe UI" w:hAnsi="Segoe UI" w:cs="Segoe UI"/>
          <w:sz w:val="22"/>
          <w:szCs w:val="22"/>
          <w:lang w:eastAsia="en-US"/>
        </w:rPr>
        <w:t>orgány smluvních stran a jejich členové,</w:t>
      </w:r>
      <w:bookmarkEnd w:id="201"/>
      <w:r w:rsidRPr="00476351">
        <w:rPr>
          <w:rFonts w:ascii="Segoe UI" w:hAnsi="Segoe UI" w:cs="Segoe UI"/>
          <w:sz w:val="22"/>
          <w:szCs w:val="22"/>
          <w:lang w:eastAsia="en-US"/>
        </w:rPr>
        <w:t xml:space="preserve"> </w:t>
      </w:r>
    </w:p>
    <w:p w14:paraId="6B9C951F"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bookmarkStart w:id="202" w:name="_Ref202766329"/>
      <w:r w:rsidRPr="00476351">
        <w:rPr>
          <w:rFonts w:ascii="Segoe UI" w:hAnsi="Segoe UI" w:cs="Segoe UI"/>
          <w:sz w:val="22"/>
          <w:szCs w:val="22"/>
        </w:rPr>
        <w:t>ve vztahu k </w:t>
      </w:r>
      <w:r w:rsidR="009134AA">
        <w:rPr>
          <w:rFonts w:ascii="Segoe UI" w:hAnsi="Segoe UI" w:cs="Segoe UI"/>
          <w:sz w:val="22"/>
          <w:szCs w:val="22"/>
          <w:lang w:val="cs-CZ"/>
        </w:rPr>
        <w:t>interním</w:t>
      </w:r>
      <w:r w:rsidRPr="00476351">
        <w:rPr>
          <w:rFonts w:ascii="Segoe UI" w:hAnsi="Segoe UI" w:cs="Segoe UI"/>
          <w:sz w:val="22"/>
          <w:szCs w:val="22"/>
        </w:rPr>
        <w:t xml:space="preserve"> informacím Objednatele </w:t>
      </w:r>
      <w:r w:rsidR="00C20820" w:rsidRPr="00476351">
        <w:rPr>
          <w:rFonts w:ascii="Segoe UI" w:hAnsi="Segoe UI" w:cs="Segoe UI"/>
          <w:sz w:val="22"/>
          <w:szCs w:val="22"/>
          <w:lang w:val="cs-CZ"/>
        </w:rPr>
        <w:t>pod</w:t>
      </w:r>
      <w:r w:rsidRPr="00476351">
        <w:rPr>
          <w:rFonts w:ascii="Segoe UI" w:hAnsi="Segoe UI" w:cs="Segoe UI"/>
          <w:sz w:val="22"/>
          <w:szCs w:val="22"/>
        </w:rPr>
        <w:t xml:space="preserve">dodavatelé </w:t>
      </w:r>
      <w:r w:rsidR="00902894" w:rsidRPr="00476351">
        <w:rPr>
          <w:rFonts w:ascii="Segoe UI" w:hAnsi="Segoe UI" w:cs="Segoe UI"/>
          <w:sz w:val="22"/>
          <w:szCs w:val="22"/>
        </w:rPr>
        <w:t>Poskytovatel</w:t>
      </w:r>
      <w:r w:rsidRPr="00476351">
        <w:rPr>
          <w:rFonts w:ascii="Segoe UI" w:hAnsi="Segoe UI" w:cs="Segoe UI"/>
          <w:sz w:val="22"/>
          <w:szCs w:val="22"/>
        </w:rPr>
        <w:t xml:space="preserve">e, </w:t>
      </w:r>
    </w:p>
    <w:p w14:paraId="7111B860"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ve vztahu k </w:t>
      </w:r>
      <w:r w:rsidR="001E39DB">
        <w:rPr>
          <w:rFonts w:ascii="Segoe UI" w:hAnsi="Segoe UI" w:cs="Segoe UI"/>
          <w:sz w:val="22"/>
          <w:szCs w:val="22"/>
          <w:lang w:val="cs-CZ"/>
        </w:rPr>
        <w:t>interním</w:t>
      </w:r>
      <w:r w:rsidRPr="00476351">
        <w:rPr>
          <w:rFonts w:ascii="Segoe UI" w:hAnsi="Segoe UI" w:cs="Segoe UI"/>
          <w:sz w:val="22"/>
          <w:szCs w:val="22"/>
        </w:rPr>
        <w:t xml:space="preserve"> informacím </w:t>
      </w:r>
      <w:r w:rsidR="00902894" w:rsidRPr="00476351">
        <w:rPr>
          <w:rFonts w:ascii="Segoe UI" w:hAnsi="Segoe UI" w:cs="Segoe UI"/>
          <w:sz w:val="22"/>
          <w:szCs w:val="22"/>
        </w:rPr>
        <w:t>Poskytovatel</w:t>
      </w:r>
      <w:r w:rsidRPr="00476351">
        <w:rPr>
          <w:rFonts w:ascii="Segoe UI" w:hAnsi="Segoe UI" w:cs="Segoe UI"/>
          <w:sz w:val="22"/>
          <w:szCs w:val="22"/>
        </w:rPr>
        <w:t>e externí dodavatelé Objednatele, a to i potenciální,</w:t>
      </w:r>
    </w:p>
    <w:bookmarkEnd w:id="202"/>
    <w:p w14:paraId="4FDB2D4A" w14:textId="77777777" w:rsidR="00FD0640" w:rsidRPr="00476351" w:rsidRDefault="00607561" w:rsidP="00476351">
      <w:pPr>
        <w:pStyle w:val="RLTextlnkuslovan"/>
        <w:numPr>
          <w:ilvl w:val="0"/>
          <w:numId w:val="0"/>
        </w:numPr>
        <w:spacing w:before="120" w:line="276" w:lineRule="auto"/>
        <w:ind w:left="1474"/>
        <w:rPr>
          <w:rFonts w:ascii="Segoe UI" w:hAnsi="Segoe UI" w:cs="Segoe UI"/>
          <w:sz w:val="22"/>
          <w:szCs w:val="22"/>
          <w:lang w:eastAsia="en-US"/>
        </w:rPr>
      </w:pPr>
      <w:r w:rsidRPr="00476351">
        <w:rPr>
          <w:rFonts w:ascii="Segoe UI" w:hAnsi="Segoe UI" w:cs="Segoe UI"/>
          <w:sz w:val="22"/>
          <w:szCs w:val="22"/>
          <w:lang w:eastAsia="en-US"/>
        </w:rPr>
        <w:t>za předpokladu, že se podílejí na plnění této Smlouvy nebo na plnění spojen</w:t>
      </w:r>
      <w:r w:rsidR="00AD0FC7" w:rsidRPr="00476351">
        <w:rPr>
          <w:rFonts w:ascii="Segoe UI" w:hAnsi="Segoe UI" w:cs="Segoe UI"/>
          <w:sz w:val="22"/>
          <w:szCs w:val="22"/>
          <w:lang w:eastAsia="en-US"/>
        </w:rPr>
        <w:t>é</w:t>
      </w:r>
      <w:r w:rsidRPr="00476351">
        <w:rPr>
          <w:rFonts w:ascii="Segoe UI" w:hAnsi="Segoe UI" w:cs="Segoe UI"/>
          <w:sz w:val="22"/>
          <w:szCs w:val="22"/>
          <w:lang w:eastAsia="en-US"/>
        </w:rPr>
        <w:t xml:space="preserve">m s plněním dle této Smlouvy, </w:t>
      </w:r>
      <w:r w:rsidR="001E39DB">
        <w:rPr>
          <w:rFonts w:ascii="Segoe UI" w:hAnsi="Segoe UI" w:cs="Segoe UI"/>
          <w:sz w:val="22"/>
          <w:szCs w:val="22"/>
          <w:lang w:val="cs-CZ" w:eastAsia="en-US"/>
        </w:rPr>
        <w:t>interní</w:t>
      </w:r>
      <w:r w:rsidRPr="00476351">
        <w:rPr>
          <w:rFonts w:ascii="Segoe UI" w:hAnsi="Segoe UI" w:cs="Segoe UI"/>
          <w:sz w:val="22"/>
          <w:szCs w:val="22"/>
          <w:lang w:eastAsia="en-US"/>
        </w:rPr>
        <w:t xml:space="preserve"> informace jsou jim zpřístupněny výhradně za tímto účelem a zpřístupnění </w:t>
      </w:r>
      <w:r w:rsidR="009134AA">
        <w:rPr>
          <w:rFonts w:ascii="Segoe UI" w:hAnsi="Segoe UI" w:cs="Segoe UI"/>
          <w:sz w:val="22"/>
          <w:szCs w:val="22"/>
          <w:lang w:val="cs-CZ" w:eastAsia="en-US"/>
        </w:rPr>
        <w:t>interních</w:t>
      </w:r>
      <w:r w:rsidRPr="00476351">
        <w:rPr>
          <w:rFonts w:ascii="Segoe UI" w:hAnsi="Segoe UI" w:cs="Segoe UI"/>
          <w:sz w:val="22"/>
          <w:szCs w:val="22"/>
          <w:lang w:eastAsia="en-US"/>
        </w:rPr>
        <w:t xml:space="preserve"> informací je v rozsahu nezbytně nutném pro naplnění jeho účelu a za stejných podmínek, jaké jsou stanoveny smluvním stranám v této Smlouvě.</w:t>
      </w:r>
    </w:p>
    <w:p w14:paraId="266557CF" w14:textId="77777777" w:rsidR="00FD0640" w:rsidRPr="001E39DB" w:rsidRDefault="00FD0640" w:rsidP="00476351">
      <w:pPr>
        <w:pStyle w:val="RLTextlnkuslovan"/>
        <w:numPr>
          <w:ilvl w:val="1"/>
          <w:numId w:val="2"/>
        </w:numPr>
        <w:spacing w:before="120" w:line="276" w:lineRule="auto"/>
        <w:rPr>
          <w:rFonts w:ascii="Segoe UI" w:hAnsi="Segoe UI" w:cs="Segoe UI"/>
          <w:sz w:val="22"/>
          <w:szCs w:val="22"/>
          <w:lang w:val="cs-CZ"/>
        </w:rPr>
      </w:pPr>
      <w:r w:rsidRPr="001E39DB">
        <w:rPr>
          <w:rFonts w:ascii="Segoe UI" w:hAnsi="Segoe UI" w:cs="Segoe UI"/>
          <w:sz w:val="22"/>
          <w:szCs w:val="22"/>
          <w:lang w:val="cs-CZ"/>
        </w:rPr>
        <w:t xml:space="preserve">Veškeré informace poskytnuté Objednatelem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 xml:space="preserve">i </w:t>
      </w:r>
      <w:r w:rsidR="001E39DB" w:rsidRPr="001E39DB">
        <w:rPr>
          <w:rFonts w:ascii="Segoe UI" w:hAnsi="Segoe UI" w:cs="Segoe UI"/>
          <w:sz w:val="22"/>
          <w:szCs w:val="22"/>
          <w:lang w:val="cs-CZ"/>
        </w:rPr>
        <w:t>mají interní povahu</w:t>
      </w:r>
      <w:r w:rsidRPr="001E39DB">
        <w:rPr>
          <w:rFonts w:ascii="Segoe UI" w:hAnsi="Segoe UI" w:cs="Segoe UI"/>
          <w:sz w:val="22"/>
          <w:szCs w:val="22"/>
          <w:lang w:val="cs-CZ"/>
        </w:rPr>
        <w:t xml:space="preserve">, není-li </w:t>
      </w:r>
      <w:r w:rsidR="001D4768" w:rsidRPr="001E39DB">
        <w:rPr>
          <w:rFonts w:ascii="Segoe UI" w:hAnsi="Segoe UI" w:cs="Segoe UI"/>
          <w:sz w:val="22"/>
          <w:szCs w:val="22"/>
          <w:lang w:val="cs-CZ"/>
        </w:rPr>
        <w:t>stanoveno</w:t>
      </w:r>
      <w:r w:rsidRPr="001E39DB">
        <w:rPr>
          <w:rFonts w:ascii="Segoe UI" w:hAnsi="Segoe UI" w:cs="Segoe UI"/>
          <w:sz w:val="22"/>
          <w:szCs w:val="22"/>
          <w:lang w:val="cs-CZ"/>
        </w:rPr>
        <w:t xml:space="preserve"> jinak. Veškeré informace poskytnuté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 xml:space="preserve">em Objednateli </w:t>
      </w:r>
      <w:r w:rsidR="001E39DB" w:rsidRPr="001E39DB">
        <w:rPr>
          <w:rFonts w:ascii="Segoe UI" w:hAnsi="Segoe UI" w:cs="Segoe UI"/>
          <w:sz w:val="22"/>
          <w:szCs w:val="22"/>
          <w:lang w:val="cs-CZ"/>
        </w:rPr>
        <w:t>mají interní povahu</w:t>
      </w:r>
      <w:r w:rsidR="005013DA" w:rsidRPr="001E39DB">
        <w:rPr>
          <w:rFonts w:ascii="Segoe UI" w:hAnsi="Segoe UI" w:cs="Segoe UI"/>
          <w:sz w:val="22"/>
          <w:szCs w:val="22"/>
          <w:lang w:val="cs-CZ"/>
        </w:rPr>
        <w:t>,</w:t>
      </w:r>
      <w:r w:rsidRPr="001E39DB">
        <w:rPr>
          <w:rFonts w:ascii="Segoe UI" w:hAnsi="Segoe UI" w:cs="Segoe UI"/>
          <w:sz w:val="22"/>
          <w:szCs w:val="22"/>
          <w:lang w:val="cs-CZ"/>
        </w:rPr>
        <w:t xml:space="preserve"> pouze pokud na jejich </w:t>
      </w:r>
      <w:r w:rsidR="001E39DB" w:rsidRPr="001E39DB">
        <w:rPr>
          <w:rFonts w:ascii="Segoe UI" w:hAnsi="Segoe UI" w:cs="Segoe UI"/>
          <w:sz w:val="22"/>
          <w:szCs w:val="22"/>
          <w:lang w:val="cs-CZ"/>
        </w:rPr>
        <w:t>interní povahu</w:t>
      </w:r>
      <w:r w:rsidRPr="001E39DB">
        <w:rPr>
          <w:rFonts w:ascii="Segoe UI" w:hAnsi="Segoe UI" w:cs="Segoe UI"/>
          <w:sz w:val="22"/>
          <w:szCs w:val="22"/>
          <w:lang w:val="cs-CZ"/>
        </w:rPr>
        <w:t xml:space="preserve">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 xml:space="preserve"> Objednatele předem písemně upozornil a </w:t>
      </w:r>
      <w:r w:rsidR="001E39DB" w:rsidRPr="001E39DB">
        <w:rPr>
          <w:rFonts w:ascii="Segoe UI" w:hAnsi="Segoe UI" w:cs="Segoe UI"/>
          <w:sz w:val="22"/>
          <w:szCs w:val="22"/>
          <w:lang w:val="cs-CZ"/>
        </w:rPr>
        <w:t>O</w:t>
      </w:r>
      <w:r w:rsidRPr="001E39DB">
        <w:rPr>
          <w:rFonts w:ascii="Segoe UI" w:hAnsi="Segoe UI" w:cs="Segoe UI"/>
          <w:sz w:val="22"/>
          <w:szCs w:val="22"/>
          <w:lang w:val="cs-CZ"/>
        </w:rPr>
        <w:t xml:space="preserve">bjednatel </w:t>
      </w:r>
      <w:r w:rsidR="00902894" w:rsidRPr="001E39DB">
        <w:rPr>
          <w:rFonts w:ascii="Segoe UI" w:hAnsi="Segoe UI" w:cs="Segoe UI"/>
          <w:sz w:val="22"/>
          <w:szCs w:val="22"/>
          <w:lang w:val="cs-CZ"/>
        </w:rPr>
        <w:t>Poskytovatel</w:t>
      </w:r>
      <w:r w:rsidRPr="001E39DB">
        <w:rPr>
          <w:rFonts w:ascii="Segoe UI" w:hAnsi="Segoe UI" w:cs="Segoe UI"/>
          <w:sz w:val="22"/>
          <w:szCs w:val="22"/>
          <w:lang w:val="cs-CZ"/>
        </w:rPr>
        <w:t>i písemně potvrdil svůj závaz</w:t>
      </w:r>
      <w:r w:rsidR="005013DA" w:rsidRPr="001E39DB">
        <w:rPr>
          <w:rFonts w:ascii="Segoe UI" w:hAnsi="Segoe UI" w:cs="Segoe UI"/>
          <w:sz w:val="22"/>
          <w:szCs w:val="22"/>
          <w:lang w:val="cs-CZ"/>
        </w:rPr>
        <w:t>e</w:t>
      </w:r>
      <w:r w:rsidRPr="001E39DB">
        <w:rPr>
          <w:rFonts w:ascii="Segoe UI" w:hAnsi="Segoe UI" w:cs="Segoe UI"/>
          <w:sz w:val="22"/>
          <w:szCs w:val="22"/>
          <w:lang w:val="cs-CZ"/>
        </w:rPr>
        <w:t>k důvěrnost těchto informací zachovávat.</w:t>
      </w:r>
      <w:r w:rsidR="00071652" w:rsidRPr="001E39DB">
        <w:rPr>
          <w:rFonts w:ascii="Segoe UI" w:hAnsi="Segoe UI" w:cs="Segoe UI"/>
          <w:sz w:val="22"/>
          <w:szCs w:val="22"/>
          <w:lang w:val="cs-CZ"/>
        </w:rPr>
        <w:t xml:space="preserve"> Pokud jsou </w:t>
      </w:r>
      <w:r w:rsidR="001E39DB" w:rsidRPr="001E39DB">
        <w:rPr>
          <w:rFonts w:ascii="Segoe UI" w:hAnsi="Segoe UI" w:cs="Segoe UI"/>
          <w:sz w:val="22"/>
          <w:szCs w:val="22"/>
          <w:lang w:val="cs-CZ"/>
        </w:rPr>
        <w:t>interní</w:t>
      </w:r>
      <w:r w:rsidR="00071652" w:rsidRPr="001E39DB">
        <w:rPr>
          <w:rFonts w:ascii="Segoe UI" w:hAnsi="Segoe UI" w:cs="Segoe UI"/>
          <w:sz w:val="22"/>
          <w:szCs w:val="22"/>
          <w:lang w:val="cs-CZ"/>
        </w:rPr>
        <w:t xml:space="preserve"> informace </w:t>
      </w:r>
      <w:r w:rsidR="00902894" w:rsidRPr="001E39DB">
        <w:rPr>
          <w:rFonts w:ascii="Segoe UI" w:hAnsi="Segoe UI" w:cs="Segoe UI"/>
          <w:sz w:val="22"/>
          <w:szCs w:val="22"/>
          <w:lang w:val="cs-CZ"/>
        </w:rPr>
        <w:t>Poskytovatel</w:t>
      </w:r>
      <w:r w:rsidR="00071652" w:rsidRPr="001E39DB">
        <w:rPr>
          <w:rFonts w:ascii="Segoe UI" w:hAnsi="Segoe UI" w:cs="Segoe UI"/>
          <w:sz w:val="22"/>
          <w:szCs w:val="22"/>
          <w:lang w:val="cs-CZ"/>
        </w:rPr>
        <w:t>e poskytovány v</w:t>
      </w:r>
      <w:r w:rsidR="005A4E81">
        <w:rPr>
          <w:rFonts w:ascii="Segoe UI" w:hAnsi="Segoe UI" w:cs="Segoe UI"/>
          <w:sz w:val="22"/>
          <w:szCs w:val="22"/>
          <w:lang w:val="cs-CZ"/>
        </w:rPr>
        <w:t> </w:t>
      </w:r>
      <w:r w:rsidR="00071652" w:rsidRPr="001E39DB">
        <w:rPr>
          <w:rFonts w:ascii="Segoe UI" w:hAnsi="Segoe UI" w:cs="Segoe UI"/>
          <w:sz w:val="22"/>
          <w:szCs w:val="22"/>
          <w:lang w:val="cs-CZ"/>
        </w:rPr>
        <w:t xml:space="preserve">písemné podobě anebo ve formě textových souborů na elektronických nosičích dat (médiích), je </w:t>
      </w:r>
      <w:r w:rsidR="00902894" w:rsidRPr="001E39DB">
        <w:rPr>
          <w:rFonts w:ascii="Segoe UI" w:hAnsi="Segoe UI" w:cs="Segoe UI"/>
          <w:sz w:val="22"/>
          <w:szCs w:val="22"/>
          <w:lang w:val="cs-CZ"/>
        </w:rPr>
        <w:t>Poskytovatel</w:t>
      </w:r>
      <w:r w:rsidR="00351C5E" w:rsidRPr="001E39DB">
        <w:rPr>
          <w:rFonts w:ascii="Segoe UI" w:hAnsi="Segoe UI" w:cs="Segoe UI"/>
          <w:sz w:val="22"/>
          <w:szCs w:val="22"/>
          <w:lang w:val="cs-CZ"/>
        </w:rPr>
        <w:t xml:space="preserve"> </w:t>
      </w:r>
      <w:r w:rsidR="00071652" w:rsidRPr="001E39DB">
        <w:rPr>
          <w:rFonts w:ascii="Segoe UI" w:hAnsi="Segoe UI" w:cs="Segoe UI"/>
          <w:sz w:val="22"/>
          <w:szCs w:val="22"/>
          <w:lang w:val="cs-CZ"/>
        </w:rPr>
        <w:t>povinen upozornit Objednatele na důvěrnost takového materiálu též jejím vyznačením alespoň na titulní stránce nebo přední straně média.</w:t>
      </w:r>
    </w:p>
    <w:p w14:paraId="18E67791"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Smluvní strany se zavazují v plném rozsahu zachovávat povinnost mlčenlivosti a povinnost chránit </w:t>
      </w:r>
      <w:r w:rsidR="001E39DB">
        <w:rPr>
          <w:rFonts w:ascii="Segoe UI" w:hAnsi="Segoe UI" w:cs="Segoe UI"/>
          <w:sz w:val="22"/>
          <w:szCs w:val="22"/>
          <w:lang w:val="cs-CZ"/>
        </w:rPr>
        <w:t>interní</w:t>
      </w:r>
      <w:r w:rsidRPr="00476351">
        <w:rPr>
          <w:rFonts w:ascii="Segoe UI" w:hAnsi="Segoe UI" w:cs="Segoe UI"/>
          <w:sz w:val="22"/>
          <w:szCs w:val="22"/>
        </w:rPr>
        <w:t xml:space="preserve"> informace vyplývající z této Smlouvy a též z</w:t>
      </w:r>
      <w:r w:rsidR="005A4E81">
        <w:rPr>
          <w:rFonts w:ascii="Segoe UI" w:hAnsi="Segoe UI" w:cs="Segoe UI"/>
          <w:sz w:val="22"/>
          <w:szCs w:val="22"/>
          <w:lang w:val="cs-CZ"/>
        </w:rPr>
        <w:t> </w:t>
      </w:r>
      <w:r w:rsidRPr="00476351">
        <w:rPr>
          <w:rFonts w:ascii="Segoe UI" w:hAnsi="Segoe UI" w:cs="Segoe UI"/>
          <w:sz w:val="22"/>
          <w:szCs w:val="22"/>
        </w:rPr>
        <w:t xml:space="preserve">příslušných právních předpisů. Smluvní strany se v této souvislosti zavazují poučit veškeré osoby, které se na jejich straně budou podílet na plnění této Smlouvy, o výše uvedených povinnostech mlčenlivosti a ochrany </w:t>
      </w:r>
      <w:r w:rsidR="001E39DB">
        <w:rPr>
          <w:rFonts w:ascii="Segoe UI" w:hAnsi="Segoe UI" w:cs="Segoe UI"/>
          <w:sz w:val="22"/>
          <w:szCs w:val="22"/>
          <w:lang w:val="cs-CZ"/>
        </w:rPr>
        <w:t xml:space="preserve">interních </w:t>
      </w:r>
      <w:r w:rsidRPr="00476351">
        <w:rPr>
          <w:rFonts w:ascii="Segoe UI" w:hAnsi="Segoe UI" w:cs="Segoe UI"/>
          <w:sz w:val="22"/>
          <w:szCs w:val="22"/>
        </w:rPr>
        <w:lastRenderedPageBreak/>
        <w:t>informací a dále se zavazují vhodným způsobem zajistit dodržování těchto povinností všemi osobami podílejícími se na plnění této Smlouvy.</w:t>
      </w:r>
    </w:p>
    <w:p w14:paraId="5C85C792" w14:textId="77777777" w:rsidR="002C1E41" w:rsidRPr="00476351" w:rsidRDefault="002C1E4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Veškeré </w:t>
      </w:r>
      <w:r w:rsidR="001E39DB">
        <w:rPr>
          <w:rFonts w:ascii="Segoe UI" w:hAnsi="Segoe UI" w:cs="Segoe UI"/>
          <w:sz w:val="22"/>
          <w:szCs w:val="22"/>
          <w:lang w:val="cs-CZ"/>
        </w:rPr>
        <w:t>interní</w:t>
      </w:r>
      <w:r w:rsidRPr="00476351">
        <w:rPr>
          <w:rFonts w:ascii="Segoe UI" w:hAnsi="Segoe UI" w:cs="Segoe UI"/>
          <w:sz w:val="22"/>
          <w:szCs w:val="22"/>
        </w:rPr>
        <w:t xml:space="preserve"> informace zůstávají výhradním vlastnictvím předávající strany a</w:t>
      </w:r>
      <w:r w:rsidR="005A4E81">
        <w:rPr>
          <w:rFonts w:ascii="Segoe UI" w:hAnsi="Segoe UI" w:cs="Segoe UI"/>
          <w:sz w:val="22"/>
          <w:szCs w:val="22"/>
          <w:lang w:val="cs-CZ"/>
        </w:rPr>
        <w:t> </w:t>
      </w:r>
      <w:r w:rsidRPr="00476351">
        <w:rPr>
          <w:rFonts w:ascii="Segoe UI" w:hAnsi="Segoe UI" w:cs="Segoe UI"/>
          <w:sz w:val="22"/>
          <w:szCs w:val="22"/>
        </w:rPr>
        <w:t xml:space="preserve">přijímající strana vyvine pro zachování jejich důvěrnosti a pro jejich ochranu stejné úsilí, jako by se jednalo o její vlastní </w:t>
      </w:r>
      <w:r w:rsidR="001E39DB">
        <w:rPr>
          <w:rFonts w:ascii="Segoe UI" w:hAnsi="Segoe UI" w:cs="Segoe UI"/>
          <w:sz w:val="22"/>
          <w:szCs w:val="22"/>
          <w:lang w:val="cs-CZ"/>
        </w:rPr>
        <w:t>interní</w:t>
      </w:r>
      <w:r w:rsidRPr="00476351">
        <w:rPr>
          <w:rFonts w:ascii="Segoe UI" w:hAnsi="Segoe UI" w:cs="Segoe UI"/>
          <w:sz w:val="22"/>
          <w:szCs w:val="22"/>
        </w:rPr>
        <w:t xml:space="preserve"> informace. S výjimkou rozsahu, který je nezbytný pro plnění této Smlouvy, se obě strany zavazují neduplikovat žádným způsobem </w:t>
      </w:r>
      <w:r w:rsidR="001E39DB">
        <w:rPr>
          <w:rFonts w:ascii="Segoe UI" w:hAnsi="Segoe UI" w:cs="Segoe UI"/>
          <w:sz w:val="22"/>
          <w:szCs w:val="22"/>
          <w:lang w:val="cs-CZ"/>
        </w:rPr>
        <w:t xml:space="preserve">interní </w:t>
      </w:r>
      <w:r w:rsidRPr="00476351">
        <w:rPr>
          <w:rFonts w:ascii="Segoe UI" w:hAnsi="Segoe UI" w:cs="Segoe UI"/>
          <w:sz w:val="22"/>
          <w:szCs w:val="22"/>
        </w:rPr>
        <w:t xml:space="preserve">informace druhé strany, nepředat je třetí straně ani svým vlastním zaměstnancům a zástupcům s výjimkou těch, kteří s nimi potřebují být seznámeni, aby mohli plnit tuto Smlouvu. Obě strany se zároveň zavazují nepoužít </w:t>
      </w:r>
      <w:r w:rsidR="001E39DB">
        <w:rPr>
          <w:rFonts w:ascii="Segoe UI" w:hAnsi="Segoe UI" w:cs="Segoe UI"/>
          <w:sz w:val="22"/>
          <w:szCs w:val="22"/>
          <w:lang w:val="cs-CZ"/>
        </w:rPr>
        <w:t>interní</w:t>
      </w:r>
      <w:r w:rsidRPr="00476351">
        <w:rPr>
          <w:rFonts w:ascii="Segoe UI" w:hAnsi="Segoe UI" w:cs="Segoe UI"/>
          <w:sz w:val="22"/>
          <w:szCs w:val="22"/>
        </w:rPr>
        <w:t xml:space="preserve"> informace druhé strany jinak, než za účelem plnění této Smlouvy. </w:t>
      </w:r>
    </w:p>
    <w:p w14:paraId="13461A56" w14:textId="77777777" w:rsidR="00607561" w:rsidRPr="00476351" w:rsidRDefault="0022560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Za </w:t>
      </w:r>
      <w:r w:rsidR="001E39DB">
        <w:rPr>
          <w:rFonts w:ascii="Segoe UI" w:hAnsi="Segoe UI" w:cs="Segoe UI"/>
          <w:sz w:val="22"/>
          <w:szCs w:val="22"/>
          <w:lang w:val="cs-CZ"/>
        </w:rPr>
        <w:t>interní</w:t>
      </w:r>
      <w:r w:rsidRPr="00476351">
        <w:rPr>
          <w:rFonts w:ascii="Segoe UI" w:hAnsi="Segoe UI" w:cs="Segoe UI"/>
          <w:sz w:val="22"/>
          <w:szCs w:val="22"/>
        </w:rPr>
        <w:t xml:space="preserve"> informace </w:t>
      </w:r>
      <w:r w:rsidR="005B66AC" w:rsidRPr="00476351">
        <w:rPr>
          <w:rFonts w:ascii="Segoe UI" w:hAnsi="Segoe UI" w:cs="Segoe UI"/>
          <w:sz w:val="22"/>
          <w:szCs w:val="22"/>
        </w:rPr>
        <w:t xml:space="preserve">Objednatele </w:t>
      </w:r>
      <w:r w:rsidRPr="00476351">
        <w:rPr>
          <w:rFonts w:ascii="Segoe UI" w:hAnsi="Segoe UI" w:cs="Segoe UI"/>
          <w:sz w:val="22"/>
          <w:szCs w:val="22"/>
        </w:rPr>
        <w:t>se dále bezpodmínečně považují veškerá data</w:t>
      </w:r>
      <w:r w:rsidR="005B66AC" w:rsidRPr="00476351">
        <w:rPr>
          <w:rFonts w:ascii="Segoe UI" w:hAnsi="Segoe UI" w:cs="Segoe UI"/>
          <w:sz w:val="22"/>
          <w:szCs w:val="22"/>
        </w:rPr>
        <w:t xml:space="preserve">, která </w:t>
      </w:r>
      <w:r w:rsidR="007C59DA" w:rsidRPr="00476351">
        <w:rPr>
          <w:rFonts w:ascii="Segoe UI" w:hAnsi="Segoe UI" w:cs="Segoe UI"/>
          <w:sz w:val="22"/>
          <w:szCs w:val="22"/>
        </w:rPr>
        <w:t xml:space="preserve">Infrastruktura </w:t>
      </w:r>
      <w:r w:rsidR="005B66AC" w:rsidRPr="00476351">
        <w:rPr>
          <w:rFonts w:ascii="Segoe UI" w:hAnsi="Segoe UI" w:cs="Segoe UI"/>
          <w:sz w:val="22"/>
          <w:szCs w:val="22"/>
        </w:rPr>
        <w:t>obsahuje, která do něj mají být</w:t>
      </w:r>
      <w:r w:rsidR="00014EB2" w:rsidRPr="00476351">
        <w:rPr>
          <w:rFonts w:ascii="Segoe UI" w:hAnsi="Segoe UI" w:cs="Segoe UI"/>
          <w:sz w:val="22"/>
          <w:szCs w:val="22"/>
        </w:rPr>
        <w:t>, byla nebo budou</w:t>
      </w:r>
      <w:r w:rsidR="005B66AC" w:rsidRPr="00476351">
        <w:rPr>
          <w:rFonts w:ascii="Segoe UI" w:hAnsi="Segoe UI" w:cs="Segoe UI"/>
          <w:sz w:val="22"/>
          <w:szCs w:val="22"/>
        </w:rPr>
        <w:t xml:space="preserve"> </w:t>
      </w:r>
      <w:r w:rsidR="00902894" w:rsidRPr="00476351">
        <w:rPr>
          <w:rFonts w:ascii="Segoe UI" w:hAnsi="Segoe UI" w:cs="Segoe UI"/>
          <w:sz w:val="22"/>
          <w:szCs w:val="22"/>
        </w:rPr>
        <w:t>Poskytovatel</w:t>
      </w:r>
      <w:r w:rsidR="005B66AC" w:rsidRPr="00476351">
        <w:rPr>
          <w:rFonts w:ascii="Segoe UI" w:hAnsi="Segoe UI" w:cs="Segoe UI"/>
          <w:sz w:val="22"/>
          <w:szCs w:val="22"/>
        </w:rPr>
        <w:t>em</w:t>
      </w:r>
      <w:r w:rsidR="00014EB2" w:rsidRPr="00476351">
        <w:rPr>
          <w:rFonts w:ascii="Segoe UI" w:hAnsi="Segoe UI" w:cs="Segoe UI"/>
          <w:sz w:val="22"/>
          <w:szCs w:val="22"/>
        </w:rPr>
        <w:t>,</w:t>
      </w:r>
      <w:r w:rsidR="005B66AC" w:rsidRPr="00476351">
        <w:rPr>
          <w:rFonts w:ascii="Segoe UI" w:hAnsi="Segoe UI" w:cs="Segoe UI"/>
          <w:sz w:val="22"/>
          <w:szCs w:val="22"/>
        </w:rPr>
        <w:t xml:space="preserve"> Objednatelem </w:t>
      </w:r>
      <w:r w:rsidR="00014EB2" w:rsidRPr="00476351">
        <w:rPr>
          <w:rFonts w:ascii="Segoe UI" w:hAnsi="Segoe UI" w:cs="Segoe UI"/>
          <w:sz w:val="22"/>
          <w:szCs w:val="22"/>
        </w:rPr>
        <w:t xml:space="preserve">či třetími osobami </w:t>
      </w:r>
      <w:r w:rsidR="005B66AC" w:rsidRPr="00476351">
        <w:rPr>
          <w:rFonts w:ascii="Segoe UI" w:hAnsi="Segoe UI" w:cs="Segoe UI"/>
          <w:sz w:val="22"/>
          <w:szCs w:val="22"/>
        </w:rPr>
        <w:t>vložena i data, která z něj byla získána.</w:t>
      </w:r>
      <w:r w:rsidR="00AB2678" w:rsidRPr="00476351">
        <w:rPr>
          <w:rFonts w:ascii="Segoe UI" w:hAnsi="Segoe UI" w:cs="Segoe UI"/>
          <w:sz w:val="22"/>
          <w:szCs w:val="22"/>
        </w:rPr>
        <w:t xml:space="preserve"> </w:t>
      </w:r>
    </w:p>
    <w:p w14:paraId="036D171C" w14:textId="77777777" w:rsidR="00607561" w:rsidRPr="00476351" w:rsidRDefault="0060756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 xml:space="preserve">Bez ohledu na výše uvedená ustanovení se za </w:t>
      </w:r>
      <w:r w:rsidR="001E39DB">
        <w:rPr>
          <w:rFonts w:ascii="Segoe UI" w:hAnsi="Segoe UI" w:cs="Segoe UI"/>
          <w:sz w:val="22"/>
          <w:szCs w:val="22"/>
          <w:lang w:val="cs-CZ"/>
        </w:rPr>
        <w:t>interní</w:t>
      </w:r>
      <w:r w:rsidRPr="00476351">
        <w:rPr>
          <w:rFonts w:ascii="Segoe UI" w:hAnsi="Segoe UI" w:cs="Segoe UI"/>
          <w:sz w:val="22"/>
          <w:szCs w:val="22"/>
        </w:rPr>
        <w:t xml:space="preserve"> nepovažují informace, které:</w:t>
      </w:r>
    </w:p>
    <w:p w14:paraId="0B1C33B0"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se staly veřejně známými, aniž by jejich zveřejněním došlo k porušení závazků přijímající smluvní strany či právních předpisů,</w:t>
      </w:r>
    </w:p>
    <w:p w14:paraId="53F7A859"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měla přijímající strana prokazatelně legálně k dispozici před uzavřením této Smlouvy, pokud takové informace nebyly předmětem jiné, dříve mezi smluvními stranami uzavřené smlouvy o ochraně informací,</w:t>
      </w:r>
    </w:p>
    <w:p w14:paraId="5F024E20"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 xml:space="preserve">jsou výsledkem postupu, při kterém k nim přijímající strana dospěje nezávisle a je to schopna doložit svými záznamy nebo </w:t>
      </w:r>
      <w:r w:rsidR="001E39DB">
        <w:rPr>
          <w:rFonts w:ascii="Segoe UI" w:hAnsi="Segoe UI" w:cs="Segoe UI"/>
          <w:sz w:val="22"/>
          <w:szCs w:val="22"/>
          <w:lang w:val="cs-CZ"/>
        </w:rPr>
        <w:t>interními</w:t>
      </w:r>
      <w:r w:rsidRPr="00476351">
        <w:rPr>
          <w:rFonts w:ascii="Segoe UI" w:hAnsi="Segoe UI" w:cs="Segoe UI"/>
          <w:sz w:val="22"/>
          <w:szCs w:val="22"/>
        </w:rPr>
        <w:t xml:space="preserve"> informacemi třetí strany,</w:t>
      </w:r>
    </w:p>
    <w:p w14:paraId="767BFBC3" w14:textId="77777777" w:rsidR="00607561" w:rsidRPr="00476351" w:rsidRDefault="00607561"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po podpisu této Smlouvy poskytne přijímající straně třetí osoba, jež není omezena v takovém nakládání s</w:t>
      </w:r>
      <w:r w:rsidR="004E2098" w:rsidRPr="00476351">
        <w:rPr>
          <w:rFonts w:ascii="Segoe UI" w:hAnsi="Segoe UI" w:cs="Segoe UI"/>
          <w:sz w:val="22"/>
          <w:szCs w:val="22"/>
        </w:rPr>
        <w:t> </w:t>
      </w:r>
      <w:r w:rsidRPr="00476351">
        <w:rPr>
          <w:rFonts w:ascii="Segoe UI" w:hAnsi="Segoe UI" w:cs="Segoe UI"/>
          <w:sz w:val="22"/>
          <w:szCs w:val="22"/>
        </w:rPr>
        <w:t>informacemi</w:t>
      </w:r>
      <w:r w:rsidR="004E2098" w:rsidRPr="00476351">
        <w:rPr>
          <w:rFonts w:ascii="Segoe UI" w:hAnsi="Segoe UI" w:cs="Segoe UI"/>
          <w:sz w:val="22"/>
          <w:szCs w:val="22"/>
        </w:rPr>
        <w:t>,</w:t>
      </w:r>
    </w:p>
    <w:p w14:paraId="0D765563" w14:textId="77777777" w:rsidR="00125C8C" w:rsidRPr="00476351" w:rsidRDefault="004E2098" w:rsidP="00476351">
      <w:pPr>
        <w:pStyle w:val="RLTextlnkuslovan"/>
        <w:numPr>
          <w:ilvl w:val="2"/>
          <w:numId w:val="2"/>
        </w:numPr>
        <w:spacing w:before="120" w:line="276" w:lineRule="auto"/>
        <w:rPr>
          <w:rFonts w:ascii="Segoe UI" w:hAnsi="Segoe UI" w:cs="Segoe UI"/>
          <w:sz w:val="22"/>
          <w:szCs w:val="22"/>
        </w:rPr>
      </w:pPr>
      <w:bookmarkStart w:id="203" w:name="_Ref370384019"/>
      <w:r w:rsidRPr="00476351">
        <w:rPr>
          <w:rFonts w:ascii="Segoe UI" w:hAnsi="Segoe UI" w:cs="Segoe UI"/>
          <w:sz w:val="22"/>
          <w:szCs w:val="22"/>
        </w:rPr>
        <w:t>je-li zpřístupnění informace vyžadováno zákonem či jiným právním předpisem včetně práva EU nebo závazným rozhodnutím oprávněného orgánu veřejné moci</w:t>
      </w:r>
      <w:r w:rsidR="00125C8C" w:rsidRPr="00476351">
        <w:rPr>
          <w:rFonts w:ascii="Segoe UI" w:hAnsi="Segoe UI" w:cs="Segoe UI"/>
          <w:sz w:val="22"/>
          <w:szCs w:val="22"/>
        </w:rPr>
        <w:t>,</w:t>
      </w:r>
    </w:p>
    <w:p w14:paraId="0FB68006" w14:textId="77777777" w:rsidR="004E2098" w:rsidRPr="00476351" w:rsidRDefault="00125C8C" w:rsidP="00476351">
      <w:pPr>
        <w:pStyle w:val="RLTextlnkuslovan"/>
        <w:numPr>
          <w:ilvl w:val="2"/>
          <w:numId w:val="2"/>
        </w:numPr>
        <w:spacing w:before="120" w:line="276" w:lineRule="auto"/>
        <w:rPr>
          <w:rFonts w:ascii="Segoe UI" w:hAnsi="Segoe UI" w:cs="Segoe UI"/>
          <w:sz w:val="22"/>
          <w:szCs w:val="22"/>
        </w:rPr>
      </w:pPr>
      <w:r w:rsidRPr="00476351">
        <w:rPr>
          <w:rFonts w:ascii="Segoe UI" w:hAnsi="Segoe UI" w:cs="Segoe UI"/>
          <w:sz w:val="22"/>
          <w:szCs w:val="22"/>
        </w:rPr>
        <w:t xml:space="preserve">jsou obsažené ve Smlouvě a jsou zveřejněné na příslušných webových stránkách </w:t>
      </w:r>
      <w:r w:rsidR="00EB5961" w:rsidRPr="00476351">
        <w:rPr>
          <w:rFonts w:ascii="Segoe UI" w:hAnsi="Segoe UI" w:cs="Segoe UI"/>
          <w:sz w:val="22"/>
          <w:szCs w:val="22"/>
          <w:lang w:val="cs-CZ"/>
        </w:rPr>
        <w:t>Objednatele</w:t>
      </w:r>
      <w:bookmarkEnd w:id="203"/>
    </w:p>
    <w:p w14:paraId="675A1D7A" w14:textId="77777777" w:rsidR="00607561" w:rsidRPr="00476351" w:rsidRDefault="00607561" w:rsidP="00476351">
      <w:pPr>
        <w:pStyle w:val="RLTextlnkuslovan"/>
        <w:numPr>
          <w:ilvl w:val="1"/>
          <w:numId w:val="2"/>
        </w:numPr>
        <w:spacing w:before="120" w:line="276" w:lineRule="auto"/>
        <w:rPr>
          <w:rFonts w:ascii="Segoe UI" w:hAnsi="Segoe UI" w:cs="Segoe UI"/>
          <w:sz w:val="22"/>
          <w:szCs w:val="22"/>
        </w:rPr>
      </w:pPr>
      <w:r w:rsidRPr="00476351">
        <w:rPr>
          <w:rFonts w:ascii="Segoe UI" w:hAnsi="Segoe UI" w:cs="Segoe UI"/>
          <w:sz w:val="22"/>
          <w:szCs w:val="22"/>
        </w:rPr>
        <w:t>Za porušení povinnosti mlčenlivosti smluvní stranou se považují též případy, kdy tuto povinnost poruší kterákoliv z osob uvedených v odst.</w:t>
      </w:r>
      <w:r w:rsidR="00517DFB" w:rsidRPr="00476351">
        <w:rPr>
          <w:rFonts w:ascii="Segoe UI" w:hAnsi="Segoe UI" w:cs="Segoe UI"/>
          <w:sz w:val="22"/>
          <w:szCs w:val="22"/>
        </w:rPr>
        <w:t xml:space="preserve"> </w:t>
      </w:r>
      <w:r w:rsidR="009E2F86" w:rsidRPr="00476351">
        <w:rPr>
          <w:rFonts w:ascii="Segoe UI" w:hAnsi="Segoe UI" w:cs="Segoe UI"/>
          <w:sz w:val="22"/>
          <w:szCs w:val="22"/>
        </w:rPr>
        <w:fldChar w:fldCharType="begin"/>
      </w:r>
      <w:r w:rsidR="007F2403" w:rsidRPr="00476351">
        <w:rPr>
          <w:rFonts w:ascii="Segoe UI" w:hAnsi="Segoe UI" w:cs="Segoe UI"/>
          <w:sz w:val="22"/>
          <w:szCs w:val="22"/>
        </w:rPr>
        <w:instrText xml:space="preserve"> REF _Ref225082917 \r \h </w:instrText>
      </w:r>
      <w:r w:rsidR="00FF479E" w:rsidRPr="00476351">
        <w:rPr>
          <w:rFonts w:ascii="Segoe UI" w:hAnsi="Segoe UI" w:cs="Segoe UI"/>
          <w:sz w:val="22"/>
          <w:szCs w:val="22"/>
        </w:rPr>
        <w:instrText xml:space="preserve"> \* MERGEFORMAT </w:instrText>
      </w:r>
      <w:r w:rsidR="009E2F86" w:rsidRPr="00476351">
        <w:rPr>
          <w:rFonts w:ascii="Segoe UI" w:hAnsi="Segoe UI" w:cs="Segoe UI"/>
          <w:sz w:val="22"/>
          <w:szCs w:val="22"/>
        </w:rPr>
      </w:r>
      <w:r w:rsidR="009E2F86" w:rsidRPr="00476351">
        <w:rPr>
          <w:rFonts w:ascii="Segoe UI" w:hAnsi="Segoe UI" w:cs="Segoe UI"/>
          <w:sz w:val="22"/>
          <w:szCs w:val="22"/>
        </w:rPr>
        <w:fldChar w:fldCharType="separate"/>
      </w:r>
      <w:r w:rsidR="0070175A">
        <w:rPr>
          <w:rFonts w:ascii="Segoe UI" w:hAnsi="Segoe UI" w:cs="Segoe UI"/>
          <w:sz w:val="22"/>
          <w:szCs w:val="22"/>
        </w:rPr>
        <w:t>17.3</w:t>
      </w:r>
      <w:r w:rsidR="009E2F86" w:rsidRPr="00476351">
        <w:rPr>
          <w:rFonts w:ascii="Segoe UI" w:hAnsi="Segoe UI" w:cs="Segoe UI"/>
          <w:sz w:val="22"/>
          <w:szCs w:val="22"/>
        </w:rPr>
        <w:fldChar w:fldCharType="end"/>
      </w:r>
      <w:r w:rsidR="007F2403" w:rsidRPr="00476351">
        <w:rPr>
          <w:rFonts w:ascii="Segoe UI" w:hAnsi="Segoe UI" w:cs="Segoe UI"/>
          <w:sz w:val="22"/>
          <w:szCs w:val="22"/>
        </w:rPr>
        <w:t>,</w:t>
      </w:r>
      <w:r w:rsidR="00442548" w:rsidRPr="00476351">
        <w:rPr>
          <w:rFonts w:ascii="Segoe UI" w:hAnsi="Segoe UI" w:cs="Segoe UI"/>
          <w:sz w:val="22"/>
          <w:szCs w:val="22"/>
        </w:rPr>
        <w:t xml:space="preserve"> </w:t>
      </w:r>
      <w:r w:rsidRPr="00476351">
        <w:rPr>
          <w:rFonts w:ascii="Segoe UI" w:hAnsi="Segoe UI" w:cs="Segoe UI"/>
          <w:sz w:val="22"/>
          <w:szCs w:val="22"/>
        </w:rPr>
        <w:t xml:space="preserve">které daná smluvní strana poskytla </w:t>
      </w:r>
      <w:r w:rsidR="001E39DB">
        <w:rPr>
          <w:rFonts w:ascii="Segoe UI" w:hAnsi="Segoe UI" w:cs="Segoe UI"/>
          <w:sz w:val="22"/>
          <w:szCs w:val="22"/>
          <w:lang w:val="cs-CZ"/>
        </w:rPr>
        <w:t>interní</w:t>
      </w:r>
      <w:r w:rsidRPr="00476351">
        <w:rPr>
          <w:rFonts w:ascii="Segoe UI" w:hAnsi="Segoe UI" w:cs="Segoe UI"/>
          <w:sz w:val="22"/>
          <w:szCs w:val="22"/>
        </w:rPr>
        <w:t xml:space="preserve"> informace druhé smluvní strany.</w:t>
      </w:r>
    </w:p>
    <w:p w14:paraId="0729AD1C" w14:textId="77777777" w:rsidR="00607561" w:rsidRDefault="00607561" w:rsidP="00476351">
      <w:pPr>
        <w:pStyle w:val="RLTextlnkuslovan"/>
        <w:numPr>
          <w:ilvl w:val="1"/>
          <w:numId w:val="2"/>
        </w:numPr>
        <w:spacing w:before="120" w:line="276" w:lineRule="auto"/>
        <w:rPr>
          <w:rFonts w:ascii="Segoe UI" w:hAnsi="Segoe UI" w:cs="Segoe UI"/>
          <w:sz w:val="22"/>
          <w:szCs w:val="22"/>
        </w:rPr>
      </w:pPr>
      <w:bookmarkStart w:id="204" w:name="_Ref224730501"/>
      <w:bookmarkStart w:id="205" w:name="_Ref224696298"/>
      <w:r w:rsidRPr="00476351">
        <w:rPr>
          <w:rFonts w:ascii="Segoe UI" w:hAnsi="Segoe UI" w:cs="Segoe UI"/>
          <w:sz w:val="22"/>
          <w:szCs w:val="22"/>
        </w:rPr>
        <w:lastRenderedPageBreak/>
        <w:t xml:space="preserve">Poruší-li </w:t>
      </w:r>
      <w:r w:rsidR="00902894" w:rsidRPr="00476351">
        <w:rPr>
          <w:rFonts w:ascii="Segoe UI" w:hAnsi="Segoe UI" w:cs="Segoe UI"/>
          <w:sz w:val="22"/>
          <w:szCs w:val="22"/>
        </w:rPr>
        <w:t>Poskytovatel</w:t>
      </w:r>
      <w:r w:rsidRPr="00476351">
        <w:rPr>
          <w:rFonts w:ascii="Segoe UI" w:hAnsi="Segoe UI" w:cs="Segoe UI"/>
          <w:sz w:val="22"/>
          <w:szCs w:val="22"/>
        </w:rPr>
        <w:t xml:space="preserve"> povinnosti vyplývající z této Smlouvy ohledně ochrany </w:t>
      </w:r>
      <w:r w:rsidR="001E39DB">
        <w:rPr>
          <w:rFonts w:ascii="Segoe UI" w:hAnsi="Segoe UI" w:cs="Segoe UI"/>
          <w:sz w:val="22"/>
          <w:szCs w:val="22"/>
          <w:lang w:val="cs-CZ"/>
        </w:rPr>
        <w:t>interních</w:t>
      </w:r>
      <w:r w:rsidRPr="00476351">
        <w:rPr>
          <w:rFonts w:ascii="Segoe UI" w:hAnsi="Segoe UI" w:cs="Segoe UI"/>
          <w:sz w:val="22"/>
          <w:szCs w:val="22"/>
        </w:rPr>
        <w:t xml:space="preserve"> informací, je povinen zaplatit Objednateli smluvní pokutu ve výši </w:t>
      </w:r>
      <w:r w:rsidR="005A4E81">
        <w:rPr>
          <w:rFonts w:ascii="Segoe UI" w:hAnsi="Segoe UI" w:cs="Segoe UI"/>
          <w:sz w:val="22"/>
          <w:szCs w:val="22"/>
          <w:lang w:val="cs-CZ"/>
        </w:rPr>
        <w:t>3</w:t>
      </w:r>
      <w:r w:rsidRPr="00476351">
        <w:rPr>
          <w:rFonts w:ascii="Segoe UI" w:hAnsi="Segoe UI" w:cs="Segoe UI"/>
          <w:sz w:val="22"/>
          <w:szCs w:val="22"/>
        </w:rPr>
        <w:t>00.000,- Kč za každé porušení takové povinnosti.</w:t>
      </w:r>
      <w:bookmarkEnd w:id="204"/>
      <w:bookmarkEnd w:id="205"/>
    </w:p>
    <w:p w14:paraId="64E2D234" w14:textId="77777777" w:rsidR="009134AA" w:rsidRPr="00AE05D5" w:rsidRDefault="009134AA" w:rsidP="009134AA">
      <w:pPr>
        <w:pStyle w:val="RLTextlnkuslovan"/>
        <w:numPr>
          <w:ilvl w:val="1"/>
          <w:numId w:val="2"/>
        </w:numPr>
        <w:spacing w:before="120" w:line="276" w:lineRule="auto"/>
        <w:rPr>
          <w:rFonts w:ascii="Segoe UI" w:hAnsi="Segoe UI" w:cs="Segoe UI"/>
          <w:sz w:val="22"/>
          <w:szCs w:val="22"/>
          <w:lang w:val="cs-CZ"/>
        </w:rPr>
      </w:pPr>
      <w:r>
        <w:rPr>
          <w:rFonts w:ascii="Segoe UI" w:hAnsi="Segoe UI" w:cs="Segoe UI"/>
          <w:sz w:val="22"/>
          <w:szCs w:val="22"/>
          <w:lang w:val="cs-CZ"/>
        </w:rPr>
        <w:t>Poskytovatel</w:t>
      </w:r>
      <w:r w:rsidRPr="009134AA">
        <w:rPr>
          <w:rFonts w:ascii="Segoe UI" w:hAnsi="Segoe UI" w:cs="Segoe UI"/>
          <w:sz w:val="22"/>
          <w:szCs w:val="22"/>
          <w:lang w:val="cs-CZ"/>
        </w:rPr>
        <w:t xml:space="preserve"> se zavazuje zajistit při plnění Smlouvy ochranu osobních údajů zaměstnanců Objednatele, příp. i dalších osob. Smluvní strany se zavazují postupovat v souvislosti s plněním Smlouvy v souladu s platnými a účinnými právními předpisy na ochranu osobních údajů, tj. zejména podle Nařízení Evropského parlamentu a Rady (EU) 2016/679 o ochraně fyzických osob v souvislosti se zpracováním osobních údajů a o volném pohybu těchto údajů. Pokud bude </w:t>
      </w:r>
      <w:r>
        <w:rPr>
          <w:rFonts w:ascii="Segoe UI" w:hAnsi="Segoe UI" w:cs="Segoe UI"/>
          <w:sz w:val="22"/>
          <w:szCs w:val="22"/>
          <w:lang w:val="cs-CZ"/>
        </w:rPr>
        <w:t>s</w:t>
      </w:r>
      <w:r w:rsidRPr="009134AA">
        <w:rPr>
          <w:rFonts w:ascii="Segoe UI" w:hAnsi="Segoe UI" w:cs="Segoe UI"/>
          <w:sz w:val="22"/>
          <w:szCs w:val="22"/>
          <w:lang w:val="cs-CZ"/>
        </w:rPr>
        <w:t xml:space="preserve">mluvní strana v souvislosti s plněním Smlouvy zpracovávat osobní údaje zaměstnanců/kontaktních osob/jiných dotčených osob druhé </w:t>
      </w:r>
      <w:r>
        <w:rPr>
          <w:rFonts w:ascii="Segoe UI" w:hAnsi="Segoe UI" w:cs="Segoe UI"/>
          <w:sz w:val="22"/>
          <w:szCs w:val="22"/>
          <w:lang w:val="cs-CZ"/>
        </w:rPr>
        <w:t>s</w:t>
      </w:r>
      <w:r w:rsidRPr="009134AA">
        <w:rPr>
          <w:rFonts w:ascii="Segoe UI" w:hAnsi="Segoe UI" w:cs="Segoe UI"/>
          <w:sz w:val="22"/>
          <w:szCs w:val="22"/>
          <w:lang w:val="cs-CZ"/>
        </w:rPr>
        <w:t xml:space="preserve">mluvní strany, zavazuje se zpracovávat tyto osobní údaje pouze v rozsahu nezbytném pro plnění Smlouvy a po dobu nezbytnou k plnění Smlouvy. </w:t>
      </w:r>
      <w:r w:rsidRPr="009134AA">
        <w:rPr>
          <w:rFonts w:ascii="Segoe UI" w:hAnsi="Segoe UI" w:cs="Segoe UI"/>
          <w:sz w:val="22"/>
          <w:szCs w:val="22"/>
        </w:rPr>
        <w:t xml:space="preserve">Jestliže </w:t>
      </w:r>
      <w:r>
        <w:rPr>
          <w:rFonts w:ascii="Segoe UI" w:hAnsi="Segoe UI" w:cs="Segoe UI"/>
          <w:sz w:val="22"/>
          <w:szCs w:val="22"/>
          <w:lang w:val="cs-CZ"/>
        </w:rPr>
        <w:t>s</w:t>
      </w:r>
      <w:r w:rsidRPr="009134AA">
        <w:rPr>
          <w:rFonts w:ascii="Segoe UI" w:hAnsi="Segoe UI" w:cs="Segoe UI"/>
          <w:sz w:val="22"/>
          <w:szCs w:val="22"/>
        </w:rPr>
        <w:t xml:space="preserve">mluvní strany budou zpracovávat osobní údaje zaměstnanců </w:t>
      </w:r>
      <w:r w:rsidRPr="009134AA">
        <w:rPr>
          <w:rFonts w:ascii="Segoe UI" w:hAnsi="Segoe UI" w:cs="Segoe UI"/>
          <w:sz w:val="22"/>
          <w:szCs w:val="22"/>
          <w:lang w:val="cs-CZ"/>
        </w:rPr>
        <w:t>nebo dalších dotčených osob</w:t>
      </w:r>
      <w:r w:rsidRPr="009134AA">
        <w:rPr>
          <w:rFonts w:ascii="Segoe UI" w:hAnsi="Segoe UI" w:cs="Segoe UI"/>
          <w:sz w:val="22"/>
          <w:szCs w:val="22"/>
        </w:rPr>
        <w:t xml:space="preserve"> druhé </w:t>
      </w:r>
      <w:r>
        <w:rPr>
          <w:rFonts w:ascii="Segoe UI" w:hAnsi="Segoe UI" w:cs="Segoe UI"/>
          <w:sz w:val="22"/>
          <w:szCs w:val="22"/>
          <w:lang w:val="cs-CZ"/>
        </w:rPr>
        <w:t>s</w:t>
      </w:r>
      <w:r w:rsidRPr="009134AA">
        <w:rPr>
          <w:rFonts w:ascii="Segoe UI" w:hAnsi="Segoe UI" w:cs="Segoe UI"/>
          <w:sz w:val="22"/>
          <w:szCs w:val="22"/>
        </w:rPr>
        <w:t>mluvní strany nad rámec specifikovaný v této</w:t>
      </w:r>
      <w:r w:rsidRPr="009134AA">
        <w:rPr>
          <w:rFonts w:ascii="Segoe UI" w:hAnsi="Segoe UI" w:cs="Segoe UI"/>
          <w:sz w:val="22"/>
          <w:szCs w:val="22"/>
          <w:lang w:val="cs-CZ"/>
        </w:rPr>
        <w:t xml:space="preserve"> Smlouvě </w:t>
      </w:r>
      <w:r w:rsidRPr="009134AA">
        <w:rPr>
          <w:rFonts w:ascii="Segoe UI" w:hAnsi="Segoe UI" w:cs="Segoe UI"/>
          <w:sz w:val="22"/>
          <w:szCs w:val="22"/>
        </w:rPr>
        <w:t>nebo po dobu delší, než je uvedeno v této</w:t>
      </w:r>
      <w:r w:rsidRPr="009134AA">
        <w:rPr>
          <w:rFonts w:ascii="Segoe UI" w:hAnsi="Segoe UI" w:cs="Segoe UI"/>
          <w:sz w:val="22"/>
          <w:szCs w:val="22"/>
          <w:lang w:val="cs-CZ"/>
        </w:rPr>
        <w:t xml:space="preserve"> Smlouvě</w:t>
      </w:r>
      <w:r w:rsidRPr="009134AA">
        <w:rPr>
          <w:rFonts w:ascii="Segoe UI" w:hAnsi="Segoe UI" w:cs="Segoe UI"/>
          <w:sz w:val="22"/>
          <w:szCs w:val="22"/>
        </w:rPr>
        <w:t>, jsou povinny uzavřít samostatnou smlouvu o zpracování osobních údajů.</w:t>
      </w:r>
    </w:p>
    <w:p w14:paraId="6CA6F638" w14:textId="77777777" w:rsidR="00AE05D5" w:rsidRPr="009134AA" w:rsidRDefault="00C0748F" w:rsidP="009134AA">
      <w:pPr>
        <w:pStyle w:val="RLTextlnkuslovan"/>
        <w:numPr>
          <w:ilvl w:val="1"/>
          <w:numId w:val="2"/>
        </w:numPr>
        <w:spacing w:before="120" w:line="276" w:lineRule="auto"/>
        <w:rPr>
          <w:rFonts w:ascii="Segoe UI" w:hAnsi="Segoe UI" w:cs="Segoe UI"/>
          <w:sz w:val="22"/>
          <w:szCs w:val="22"/>
          <w:lang w:val="cs-CZ"/>
        </w:rPr>
      </w:pPr>
      <w:r>
        <w:rPr>
          <w:rFonts w:ascii="Segoe UI" w:hAnsi="Segoe UI" w:cs="Segoe UI"/>
          <w:sz w:val="22"/>
          <w:szCs w:val="22"/>
          <w:lang w:val="cs-CZ"/>
        </w:rPr>
        <w:t>Poskytovatel,</w:t>
      </w:r>
      <w:r w:rsidR="00AE05D5">
        <w:rPr>
          <w:rFonts w:ascii="Segoe UI" w:hAnsi="Segoe UI" w:cs="Segoe UI"/>
          <w:sz w:val="22"/>
          <w:szCs w:val="22"/>
          <w:lang w:val="cs-CZ"/>
        </w:rPr>
        <w:t xml:space="preserve"> dle definice zákona </w:t>
      </w:r>
      <w:r w:rsidR="00AE67B3" w:rsidRPr="000E39E0">
        <w:rPr>
          <w:rFonts w:ascii="Segoe UI" w:hAnsi="Segoe UI" w:cs="Segoe UI"/>
          <w:sz w:val="22"/>
          <w:szCs w:val="22"/>
          <w:lang w:val="cs-CZ"/>
        </w:rPr>
        <w:t xml:space="preserve">č. 181/2014 Sb., </w:t>
      </w:r>
      <w:r w:rsidR="00AE67B3" w:rsidRPr="000E39E0">
        <w:rPr>
          <w:rFonts w:ascii="Segoe UI" w:hAnsi="Segoe UI" w:cs="Segoe UI"/>
          <w:sz w:val="22"/>
          <w:szCs w:val="22"/>
        </w:rPr>
        <w:t>o kybernetické bezpečnosti a o změně souvisejících zákonů (zákon o kybernetické bezpečnosti)</w:t>
      </w:r>
      <w:r w:rsidR="00AE67B3" w:rsidRPr="000E39E0">
        <w:rPr>
          <w:rFonts w:ascii="Segoe UI" w:hAnsi="Segoe UI" w:cs="Segoe UI"/>
          <w:sz w:val="22"/>
          <w:szCs w:val="22"/>
          <w:lang w:val="cs-CZ"/>
        </w:rPr>
        <w:t>, ve znění pozdějších předpisů</w:t>
      </w:r>
      <w:r w:rsidR="00AE05D5">
        <w:rPr>
          <w:rFonts w:ascii="Segoe UI" w:hAnsi="Segoe UI" w:cs="Segoe UI"/>
          <w:sz w:val="22"/>
          <w:szCs w:val="22"/>
          <w:lang w:val="cs-CZ"/>
        </w:rPr>
        <w:t xml:space="preserve"> je osobou zajišťující funkčnost technických a programových prostředků tvořících</w:t>
      </w:r>
      <w:r>
        <w:rPr>
          <w:rFonts w:ascii="Segoe UI" w:hAnsi="Segoe UI" w:cs="Segoe UI"/>
          <w:sz w:val="22"/>
          <w:szCs w:val="22"/>
          <w:lang w:val="cs-CZ"/>
        </w:rPr>
        <w:t xml:space="preserve"> informační systém, legislativně definovaný jako Významný informační systém, včetně všech povinností s tím vázaných.</w:t>
      </w:r>
    </w:p>
    <w:p w14:paraId="5C40C0AC" w14:textId="77777777" w:rsidR="002C1E41" w:rsidRPr="002B4BE4" w:rsidRDefault="00607561" w:rsidP="00476351">
      <w:pPr>
        <w:pStyle w:val="RLTextlnkuslovan"/>
        <w:numPr>
          <w:ilvl w:val="1"/>
          <w:numId w:val="2"/>
        </w:numPr>
        <w:spacing w:before="120" w:line="276" w:lineRule="auto"/>
        <w:rPr>
          <w:rFonts w:ascii="Segoe UI" w:hAnsi="Segoe UI" w:cs="Segoe UI"/>
        </w:rPr>
      </w:pPr>
      <w:r w:rsidRPr="00476351">
        <w:rPr>
          <w:rFonts w:ascii="Segoe UI" w:hAnsi="Segoe UI" w:cs="Segoe UI"/>
          <w:sz w:val="22"/>
          <w:szCs w:val="22"/>
        </w:rPr>
        <w:t xml:space="preserve">Ukončení účinnosti této Smlouvy z jakéhokoliv důvodu se nedotkne ustanovení tohoto článku Smlouvy a jejich účinnost </w:t>
      </w:r>
      <w:r w:rsidR="00014EB2" w:rsidRPr="00476351">
        <w:rPr>
          <w:rFonts w:ascii="Segoe UI" w:hAnsi="Segoe UI" w:cs="Segoe UI"/>
          <w:sz w:val="22"/>
          <w:szCs w:val="22"/>
        </w:rPr>
        <w:t>včetně ustanovení o</w:t>
      </w:r>
      <w:r w:rsidR="005A4E81">
        <w:rPr>
          <w:rFonts w:ascii="Segoe UI" w:hAnsi="Segoe UI" w:cs="Segoe UI"/>
          <w:sz w:val="22"/>
          <w:szCs w:val="22"/>
          <w:lang w:val="cs-CZ"/>
        </w:rPr>
        <w:t> </w:t>
      </w:r>
      <w:r w:rsidR="00014EB2" w:rsidRPr="00476351">
        <w:rPr>
          <w:rFonts w:ascii="Segoe UI" w:hAnsi="Segoe UI" w:cs="Segoe UI"/>
          <w:sz w:val="22"/>
          <w:szCs w:val="22"/>
        </w:rPr>
        <w:t xml:space="preserve">sankcích </w:t>
      </w:r>
      <w:r w:rsidRPr="00476351">
        <w:rPr>
          <w:rFonts w:ascii="Segoe UI" w:hAnsi="Segoe UI" w:cs="Segoe UI"/>
          <w:sz w:val="22"/>
          <w:szCs w:val="22"/>
        </w:rPr>
        <w:t xml:space="preserve">přetrvá </w:t>
      </w:r>
      <w:r w:rsidR="00014EB2" w:rsidRPr="00476351">
        <w:rPr>
          <w:rFonts w:ascii="Segoe UI" w:hAnsi="Segoe UI" w:cs="Segoe UI"/>
          <w:sz w:val="22"/>
          <w:szCs w:val="22"/>
        </w:rPr>
        <w:t xml:space="preserve">bez omezení </w:t>
      </w:r>
      <w:r w:rsidRPr="00476351">
        <w:rPr>
          <w:rFonts w:ascii="Segoe UI" w:hAnsi="Segoe UI" w:cs="Segoe UI"/>
          <w:sz w:val="22"/>
          <w:szCs w:val="22"/>
        </w:rPr>
        <w:t>i po ukončení účinnosti této Smlouvy</w:t>
      </w:r>
      <w:r w:rsidR="00912A28" w:rsidRPr="00476351">
        <w:rPr>
          <w:rFonts w:ascii="Segoe UI" w:hAnsi="Segoe UI" w:cs="Segoe UI"/>
          <w:sz w:val="22"/>
          <w:szCs w:val="22"/>
        </w:rPr>
        <w:t>.</w:t>
      </w:r>
    </w:p>
    <w:p w14:paraId="3B2C69EA" w14:textId="77777777" w:rsidR="002C1E41" w:rsidRPr="00EA5FFD" w:rsidRDefault="002C1E41" w:rsidP="000C1787">
      <w:pPr>
        <w:pStyle w:val="RLlneksmlouvy"/>
        <w:numPr>
          <w:ilvl w:val="0"/>
          <w:numId w:val="2"/>
        </w:numPr>
        <w:rPr>
          <w:rFonts w:ascii="Segoe UI" w:hAnsi="Segoe UI" w:cs="Segoe UI"/>
          <w:sz w:val="22"/>
          <w:szCs w:val="22"/>
        </w:rPr>
      </w:pPr>
      <w:bookmarkStart w:id="206" w:name="_Toc212632757"/>
      <w:bookmarkStart w:id="207" w:name="_Toc295034740"/>
      <w:r w:rsidRPr="00EA5FFD">
        <w:rPr>
          <w:rFonts w:ascii="Segoe UI" w:hAnsi="Segoe UI" w:cs="Segoe UI"/>
          <w:sz w:val="22"/>
          <w:szCs w:val="22"/>
        </w:rPr>
        <w:t>SOUČINNOST A VZÁJEMNÁ KOMUNIKACE</w:t>
      </w:r>
      <w:bookmarkEnd w:id="206"/>
      <w:bookmarkEnd w:id="207"/>
    </w:p>
    <w:p w14:paraId="31E81146"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Smluvní strany se zavazují vzájemně spolupracovat a </w:t>
      </w:r>
      <w:r w:rsidR="001C4010" w:rsidRPr="00EA5FFD">
        <w:rPr>
          <w:rFonts w:ascii="Segoe UI" w:hAnsi="Segoe UI" w:cs="Segoe UI"/>
          <w:sz w:val="22"/>
          <w:szCs w:val="22"/>
          <w:lang w:eastAsia="en-US"/>
        </w:rPr>
        <w:t>předávat</w:t>
      </w:r>
      <w:r w:rsidRPr="00EA5FFD">
        <w:rPr>
          <w:rFonts w:ascii="Segoe UI" w:hAnsi="Segoe UI" w:cs="Segoe UI"/>
          <w:sz w:val="22"/>
          <w:szCs w:val="22"/>
          <w:lang w:eastAsia="en-US"/>
        </w:rPr>
        <w:t xml:space="preserve"> si veškeré informace potřebné pro řádné plnění svých závazků. Smluvní strany jsou povinny informovat druhou smluvní stranu o veškerých skutečnostech, které jsou nebo mohou být důležité pro řádné plnění této Smlouvy.</w:t>
      </w:r>
    </w:p>
    <w:p w14:paraId="2EEB670C"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Smluvní strany jsou povinny plnit své závazky vyplývající z této Smlouvy tak, aby nedocházelo k prodlení s plněním jednotlivých termínů a s prodlením splatnosti jednotlivých peněžních závazků.</w:t>
      </w:r>
    </w:p>
    <w:p w14:paraId="17DD0F2E" w14:textId="77777777" w:rsidR="00607561" w:rsidRPr="00FB7ECE"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Veškerá komunikace </w:t>
      </w:r>
      <w:r w:rsidRPr="00FB7ECE">
        <w:rPr>
          <w:rFonts w:ascii="Segoe UI" w:hAnsi="Segoe UI" w:cs="Segoe UI"/>
          <w:sz w:val="22"/>
          <w:szCs w:val="22"/>
          <w:lang w:eastAsia="en-US"/>
        </w:rPr>
        <w:t>mezi smluvními stranami bude probíhat prostřednictvím oprávněných osob dle čl</w:t>
      </w:r>
      <w:r w:rsidR="00D06B51" w:rsidRPr="00FB7ECE">
        <w:rPr>
          <w:rFonts w:ascii="Segoe UI" w:hAnsi="Segoe UI" w:cs="Segoe UI"/>
          <w:sz w:val="22"/>
          <w:szCs w:val="22"/>
          <w:lang w:eastAsia="en-US"/>
        </w:rPr>
        <w:t>.</w:t>
      </w:r>
      <w:r w:rsidRPr="00FB7ECE">
        <w:rPr>
          <w:rFonts w:ascii="Segoe UI" w:hAnsi="Segoe UI" w:cs="Segoe UI"/>
          <w:sz w:val="22"/>
          <w:szCs w:val="22"/>
          <w:lang w:eastAsia="en-US"/>
        </w:rPr>
        <w:t xml:space="preserve"> </w:t>
      </w:r>
      <w:r w:rsidR="009E2F86" w:rsidRPr="00FB7ECE">
        <w:rPr>
          <w:rFonts w:ascii="Segoe UI" w:hAnsi="Segoe UI" w:cs="Segoe UI"/>
          <w:sz w:val="22"/>
          <w:szCs w:val="22"/>
          <w:lang w:eastAsia="en-US"/>
        </w:rPr>
        <w:fldChar w:fldCharType="begin"/>
      </w:r>
      <w:r w:rsidR="003A38BA" w:rsidRPr="00FB7ECE">
        <w:rPr>
          <w:rFonts w:ascii="Segoe UI" w:hAnsi="Segoe UI" w:cs="Segoe UI"/>
          <w:sz w:val="22"/>
          <w:szCs w:val="22"/>
          <w:lang w:eastAsia="en-US"/>
        </w:rPr>
        <w:instrText xml:space="preserve"> REF _Ref367576435 \r \h </w:instrText>
      </w:r>
      <w:r w:rsidR="00FF479E" w:rsidRPr="00FB7ECE">
        <w:rPr>
          <w:rFonts w:ascii="Segoe UI" w:hAnsi="Segoe UI" w:cs="Segoe UI"/>
          <w:sz w:val="22"/>
          <w:szCs w:val="22"/>
          <w:lang w:eastAsia="en-US"/>
        </w:rPr>
        <w:instrText xml:space="preserve"> \* MERGEFORMAT </w:instrText>
      </w:r>
      <w:r w:rsidR="009E2F86" w:rsidRPr="00FB7ECE">
        <w:rPr>
          <w:rFonts w:ascii="Segoe UI" w:hAnsi="Segoe UI" w:cs="Segoe UI"/>
          <w:sz w:val="22"/>
          <w:szCs w:val="22"/>
          <w:lang w:eastAsia="en-US"/>
        </w:rPr>
      </w:r>
      <w:r w:rsidR="009E2F86" w:rsidRPr="00FB7ECE">
        <w:rPr>
          <w:rFonts w:ascii="Segoe UI" w:hAnsi="Segoe UI" w:cs="Segoe UI"/>
          <w:sz w:val="22"/>
          <w:szCs w:val="22"/>
          <w:lang w:eastAsia="en-US"/>
        </w:rPr>
        <w:fldChar w:fldCharType="separate"/>
      </w:r>
      <w:r w:rsidR="0070175A">
        <w:rPr>
          <w:rFonts w:ascii="Segoe UI" w:hAnsi="Segoe UI" w:cs="Segoe UI"/>
          <w:sz w:val="22"/>
          <w:szCs w:val="22"/>
          <w:lang w:eastAsia="en-US"/>
        </w:rPr>
        <w:t>16</w:t>
      </w:r>
      <w:r w:rsidR="009E2F86" w:rsidRPr="00FB7ECE">
        <w:rPr>
          <w:rFonts w:ascii="Segoe UI" w:hAnsi="Segoe UI" w:cs="Segoe UI"/>
          <w:sz w:val="22"/>
          <w:szCs w:val="22"/>
          <w:lang w:eastAsia="en-US"/>
        </w:rPr>
        <w:fldChar w:fldCharType="end"/>
      </w:r>
      <w:r w:rsidRPr="00FB7ECE">
        <w:rPr>
          <w:rFonts w:ascii="Segoe UI" w:hAnsi="Segoe UI" w:cs="Segoe UI"/>
          <w:sz w:val="22"/>
          <w:szCs w:val="22"/>
          <w:lang w:eastAsia="en-US"/>
        </w:rPr>
        <w:t xml:space="preserve"> této Smlouvy, statutárních orgánů smluvních stran, popř. jimi písemně pověřených pracovníků.</w:t>
      </w:r>
    </w:p>
    <w:p w14:paraId="169C06B2" w14:textId="77777777" w:rsidR="00607561" w:rsidRPr="00FB7ECE" w:rsidRDefault="00607561" w:rsidP="00EA5FFD">
      <w:pPr>
        <w:pStyle w:val="RLTextlnkuslovan"/>
        <w:numPr>
          <w:ilvl w:val="1"/>
          <w:numId w:val="2"/>
        </w:numPr>
        <w:spacing w:before="120" w:line="276" w:lineRule="auto"/>
        <w:rPr>
          <w:rFonts w:ascii="Segoe UI" w:hAnsi="Segoe UI" w:cs="Segoe UI"/>
          <w:sz w:val="22"/>
          <w:szCs w:val="22"/>
          <w:lang w:eastAsia="en-US"/>
        </w:rPr>
      </w:pPr>
      <w:bookmarkStart w:id="208" w:name="_Ref314142182"/>
      <w:r w:rsidRPr="00FB7ECE">
        <w:rPr>
          <w:rFonts w:ascii="Segoe UI" w:hAnsi="Segoe UI" w:cs="Segoe UI"/>
          <w:sz w:val="22"/>
          <w:szCs w:val="22"/>
          <w:lang w:eastAsia="en-US"/>
        </w:rPr>
        <w:lastRenderedPageBreak/>
        <w:t>Všechna oznámení mezi smluvními stranami, která se vztahují k této Smlouvě, nebo která mají být učiněna na základě této Smlouvy, musí být učiněna v</w:t>
      </w:r>
      <w:r w:rsidR="00FB7ECE">
        <w:rPr>
          <w:rFonts w:ascii="Segoe UI" w:hAnsi="Segoe UI" w:cs="Segoe UI"/>
          <w:sz w:val="22"/>
          <w:szCs w:val="22"/>
          <w:lang w:val="cs-CZ" w:eastAsia="en-US"/>
        </w:rPr>
        <w:t> </w:t>
      </w:r>
      <w:r w:rsidRPr="00FB7ECE">
        <w:rPr>
          <w:rFonts w:ascii="Segoe UI" w:hAnsi="Segoe UI" w:cs="Segoe UI"/>
          <w:sz w:val="22"/>
          <w:szCs w:val="22"/>
          <w:lang w:eastAsia="en-US"/>
        </w:rPr>
        <w:t xml:space="preserve">písemné podobě a druhé straně </w:t>
      </w:r>
      <w:r w:rsidR="00C0748F">
        <w:rPr>
          <w:rFonts w:ascii="Segoe UI" w:hAnsi="Segoe UI" w:cs="Segoe UI"/>
          <w:sz w:val="22"/>
          <w:szCs w:val="22"/>
          <w:lang w:val="cs-CZ" w:eastAsia="en-US"/>
        </w:rPr>
        <w:t xml:space="preserve">prokazatelně </w:t>
      </w:r>
      <w:r w:rsidRPr="00FB7ECE">
        <w:rPr>
          <w:rFonts w:ascii="Segoe UI" w:hAnsi="Segoe UI" w:cs="Segoe UI"/>
          <w:sz w:val="22"/>
          <w:szCs w:val="22"/>
          <w:lang w:eastAsia="en-US"/>
        </w:rPr>
        <w:t>doručena.</w:t>
      </w:r>
      <w:bookmarkEnd w:id="208"/>
    </w:p>
    <w:p w14:paraId="7AB989DE" w14:textId="77777777" w:rsidR="00607561" w:rsidRPr="00FB7ECE" w:rsidRDefault="00902894" w:rsidP="00EA5FFD">
      <w:pPr>
        <w:pStyle w:val="RLTextlnkuslovan"/>
        <w:numPr>
          <w:ilvl w:val="1"/>
          <w:numId w:val="2"/>
        </w:numPr>
        <w:spacing w:before="120" w:line="276" w:lineRule="auto"/>
        <w:rPr>
          <w:rFonts w:ascii="Segoe UI" w:hAnsi="Segoe UI" w:cs="Segoe UI"/>
          <w:sz w:val="22"/>
          <w:szCs w:val="22"/>
          <w:lang w:eastAsia="en-US"/>
        </w:rPr>
      </w:pPr>
      <w:r w:rsidRPr="00FB7ECE">
        <w:rPr>
          <w:rFonts w:ascii="Segoe UI" w:hAnsi="Segoe UI" w:cs="Segoe UI"/>
          <w:sz w:val="22"/>
          <w:szCs w:val="22"/>
          <w:lang w:eastAsia="en-US"/>
        </w:rPr>
        <w:t>Poskytovatel</w:t>
      </w:r>
      <w:r w:rsidR="00912A28" w:rsidRPr="00FB7ECE">
        <w:rPr>
          <w:rFonts w:ascii="Segoe UI" w:hAnsi="Segoe UI" w:cs="Segoe UI"/>
          <w:sz w:val="22"/>
          <w:szCs w:val="22"/>
          <w:lang w:eastAsia="en-US"/>
        </w:rPr>
        <w:t xml:space="preserve"> </w:t>
      </w:r>
      <w:r w:rsidR="00607561" w:rsidRPr="00FB7ECE">
        <w:rPr>
          <w:rFonts w:ascii="Segoe UI" w:hAnsi="Segoe UI" w:cs="Segoe UI"/>
          <w:sz w:val="22"/>
          <w:szCs w:val="22"/>
          <w:lang w:eastAsia="en-US"/>
        </w:rPr>
        <w:t xml:space="preserve">se zavazuje ve lhůtě </w:t>
      </w:r>
      <w:r w:rsidR="0098647A" w:rsidRPr="00FB7ECE">
        <w:rPr>
          <w:rFonts w:ascii="Segoe UI" w:hAnsi="Segoe UI" w:cs="Segoe UI"/>
          <w:sz w:val="22"/>
          <w:szCs w:val="22"/>
          <w:lang w:eastAsia="en-US"/>
        </w:rPr>
        <w:t>5</w:t>
      </w:r>
      <w:r w:rsidR="00607561" w:rsidRPr="00FB7ECE">
        <w:rPr>
          <w:rFonts w:ascii="Segoe UI" w:hAnsi="Segoe UI" w:cs="Segoe UI"/>
          <w:sz w:val="22"/>
          <w:szCs w:val="22"/>
          <w:lang w:eastAsia="en-US"/>
        </w:rPr>
        <w:t xml:space="preserve"> pracovních dnů ode dne doručení odůvodněné písemné žádosti Objednatele o výměnu oprávněné osoby </w:t>
      </w:r>
      <w:r w:rsidRPr="00FB7ECE">
        <w:rPr>
          <w:rFonts w:ascii="Segoe UI" w:hAnsi="Segoe UI" w:cs="Segoe UI"/>
          <w:sz w:val="22"/>
          <w:szCs w:val="22"/>
          <w:lang w:eastAsia="en-US"/>
        </w:rPr>
        <w:t>Poskytovatel</w:t>
      </w:r>
      <w:r w:rsidR="00607561" w:rsidRPr="00FB7ECE">
        <w:rPr>
          <w:rFonts w:ascii="Segoe UI" w:hAnsi="Segoe UI" w:cs="Segoe UI"/>
          <w:sz w:val="22"/>
          <w:szCs w:val="22"/>
          <w:lang w:eastAsia="en-US"/>
        </w:rPr>
        <w:t xml:space="preserve">e </w:t>
      </w:r>
      <w:r w:rsidR="00F15704" w:rsidRPr="00FB7ECE">
        <w:rPr>
          <w:rFonts w:ascii="Segoe UI" w:hAnsi="Segoe UI" w:cs="Segoe UI"/>
          <w:sz w:val="22"/>
          <w:szCs w:val="22"/>
        </w:rPr>
        <w:t xml:space="preserve">dle odst. </w:t>
      </w:r>
      <w:r w:rsidR="009E2F86" w:rsidRPr="00FB7ECE">
        <w:rPr>
          <w:rFonts w:ascii="Segoe UI" w:hAnsi="Segoe UI" w:cs="Segoe UI"/>
          <w:sz w:val="22"/>
          <w:szCs w:val="22"/>
        </w:rPr>
        <w:fldChar w:fldCharType="begin"/>
      </w:r>
      <w:r w:rsidR="00F15704" w:rsidRPr="00FB7ECE">
        <w:rPr>
          <w:rFonts w:ascii="Segoe UI" w:hAnsi="Segoe UI" w:cs="Segoe UI"/>
          <w:sz w:val="22"/>
          <w:szCs w:val="22"/>
        </w:rPr>
        <w:instrText xml:space="preserve"> REF _Ref370110303 \r \h </w:instrText>
      </w:r>
      <w:r w:rsidR="00FF479E" w:rsidRPr="00FB7ECE">
        <w:rPr>
          <w:rFonts w:ascii="Segoe UI" w:hAnsi="Segoe UI" w:cs="Segoe UI"/>
          <w:sz w:val="22"/>
          <w:szCs w:val="22"/>
        </w:rPr>
        <w:instrText xml:space="preserve"> \* MERGEFORMAT </w:instrText>
      </w:r>
      <w:r w:rsidR="009E2F86" w:rsidRPr="00FB7ECE">
        <w:rPr>
          <w:rFonts w:ascii="Segoe UI" w:hAnsi="Segoe UI" w:cs="Segoe UI"/>
          <w:sz w:val="22"/>
          <w:szCs w:val="22"/>
        </w:rPr>
      </w:r>
      <w:r w:rsidR="009E2F86" w:rsidRPr="00FB7ECE">
        <w:rPr>
          <w:rFonts w:ascii="Segoe UI" w:hAnsi="Segoe UI" w:cs="Segoe UI"/>
          <w:sz w:val="22"/>
          <w:szCs w:val="22"/>
        </w:rPr>
        <w:fldChar w:fldCharType="separate"/>
      </w:r>
      <w:r w:rsidR="0070175A">
        <w:rPr>
          <w:rFonts w:ascii="Segoe UI" w:hAnsi="Segoe UI" w:cs="Segoe UI"/>
          <w:sz w:val="22"/>
          <w:szCs w:val="22"/>
        </w:rPr>
        <w:t>16.1.2</w:t>
      </w:r>
      <w:r w:rsidR="009E2F86" w:rsidRPr="00FB7ECE">
        <w:rPr>
          <w:rFonts w:ascii="Segoe UI" w:hAnsi="Segoe UI" w:cs="Segoe UI"/>
          <w:sz w:val="22"/>
          <w:szCs w:val="22"/>
        </w:rPr>
        <w:fldChar w:fldCharType="end"/>
      </w:r>
      <w:r w:rsidR="00F15704" w:rsidRPr="00FB7ECE">
        <w:rPr>
          <w:rFonts w:ascii="Segoe UI" w:hAnsi="Segoe UI" w:cs="Segoe UI"/>
          <w:sz w:val="22"/>
          <w:szCs w:val="22"/>
        </w:rPr>
        <w:t xml:space="preserve"> a </w:t>
      </w:r>
      <w:r w:rsidR="009E2F86" w:rsidRPr="00FB7ECE">
        <w:rPr>
          <w:rFonts w:ascii="Segoe UI" w:hAnsi="Segoe UI" w:cs="Segoe UI"/>
          <w:sz w:val="22"/>
          <w:szCs w:val="22"/>
        </w:rPr>
        <w:fldChar w:fldCharType="begin"/>
      </w:r>
      <w:r w:rsidR="00F15704" w:rsidRPr="00FB7ECE">
        <w:rPr>
          <w:rFonts w:ascii="Segoe UI" w:hAnsi="Segoe UI" w:cs="Segoe UI"/>
          <w:sz w:val="22"/>
          <w:szCs w:val="22"/>
        </w:rPr>
        <w:instrText xml:space="preserve"> REF _Ref370110305 \r \h </w:instrText>
      </w:r>
      <w:r w:rsidR="00FF479E" w:rsidRPr="00FB7ECE">
        <w:rPr>
          <w:rFonts w:ascii="Segoe UI" w:hAnsi="Segoe UI" w:cs="Segoe UI"/>
          <w:sz w:val="22"/>
          <w:szCs w:val="22"/>
        </w:rPr>
        <w:instrText xml:space="preserve"> \* MERGEFORMAT </w:instrText>
      </w:r>
      <w:r w:rsidR="009E2F86" w:rsidRPr="00FB7ECE">
        <w:rPr>
          <w:rFonts w:ascii="Segoe UI" w:hAnsi="Segoe UI" w:cs="Segoe UI"/>
          <w:sz w:val="22"/>
          <w:szCs w:val="22"/>
        </w:rPr>
      </w:r>
      <w:r w:rsidR="009E2F86" w:rsidRPr="00FB7ECE">
        <w:rPr>
          <w:rFonts w:ascii="Segoe UI" w:hAnsi="Segoe UI" w:cs="Segoe UI"/>
          <w:sz w:val="22"/>
          <w:szCs w:val="22"/>
        </w:rPr>
        <w:fldChar w:fldCharType="separate"/>
      </w:r>
      <w:r w:rsidR="0070175A">
        <w:rPr>
          <w:rFonts w:ascii="Segoe UI" w:hAnsi="Segoe UI" w:cs="Segoe UI"/>
          <w:sz w:val="22"/>
          <w:szCs w:val="22"/>
        </w:rPr>
        <w:t>16.1.3</w:t>
      </w:r>
      <w:r w:rsidR="009E2F86" w:rsidRPr="00FB7ECE">
        <w:rPr>
          <w:rFonts w:ascii="Segoe UI" w:hAnsi="Segoe UI" w:cs="Segoe UI"/>
          <w:sz w:val="22"/>
          <w:szCs w:val="22"/>
        </w:rPr>
        <w:fldChar w:fldCharType="end"/>
      </w:r>
      <w:r w:rsidR="00F15704" w:rsidRPr="00FB7ECE">
        <w:rPr>
          <w:rFonts w:ascii="Segoe UI" w:hAnsi="Segoe UI" w:cs="Segoe UI"/>
          <w:sz w:val="22"/>
          <w:szCs w:val="22"/>
        </w:rPr>
        <w:t xml:space="preserve"> </w:t>
      </w:r>
      <w:r w:rsidR="00607561" w:rsidRPr="00FB7ECE">
        <w:rPr>
          <w:rFonts w:ascii="Segoe UI" w:hAnsi="Segoe UI" w:cs="Segoe UI"/>
          <w:sz w:val="22"/>
          <w:szCs w:val="22"/>
          <w:lang w:eastAsia="en-US"/>
        </w:rPr>
        <w:t xml:space="preserve">podílející se na plnění této Smlouvy, s níž Objednatel nebyl z jakéhokoliv důvodu spokojen, nahradit jinou vhodnou osobou s odpovídající kvalifikací. </w:t>
      </w:r>
    </w:p>
    <w:p w14:paraId="3AEAF41F" w14:textId="77777777" w:rsidR="00396CDC" w:rsidRPr="00FB7ECE" w:rsidRDefault="009E4D0D" w:rsidP="009E4D0D">
      <w:pPr>
        <w:pStyle w:val="RLTextlnkuslovan"/>
        <w:numPr>
          <w:ilvl w:val="1"/>
          <w:numId w:val="2"/>
        </w:numPr>
        <w:spacing w:before="120" w:line="276" w:lineRule="auto"/>
        <w:rPr>
          <w:rFonts w:ascii="Segoe UI" w:hAnsi="Segoe UI" w:cs="Segoe UI"/>
          <w:sz w:val="22"/>
          <w:szCs w:val="22"/>
        </w:rPr>
      </w:pPr>
      <w:bookmarkStart w:id="209" w:name="_Ref303870484"/>
      <w:r w:rsidRPr="00FB7ECE">
        <w:rPr>
          <w:rFonts w:ascii="Segoe UI" w:hAnsi="Segoe UI" w:cs="Segoe UI"/>
          <w:sz w:val="22"/>
          <w:szCs w:val="22"/>
          <w:lang w:val="cs-CZ"/>
        </w:rPr>
        <w:t>Poskytovatel</w:t>
      </w:r>
      <w:r w:rsidR="00396CDC" w:rsidRPr="00FB7ECE">
        <w:rPr>
          <w:rFonts w:ascii="Segoe UI" w:hAnsi="Segoe UI" w:cs="Segoe UI"/>
          <w:sz w:val="22"/>
          <w:szCs w:val="22"/>
        </w:rPr>
        <w:t xml:space="preserve"> je povinen minimálně do konce roku 2028 za účelem ověření plnění svých povinností vytvořit podmínky subjektům oprávněným dle zákona č. 320/2001 Sb., o finanční kontrole ve veřejné správě a o změně některých zákonů (zákon o finanční kontrole), ve znění pozdějších předpisů, k provedení kontroly vztahující se k realizaci předmětu Smlouvy, poskytnout oprávněným osobám veškeré doklady a informace vztahující se k realizaci předmětu Smlouvy, umožnit průběžné ověřování souladu údajů o realizaci předmětu Smlouvy a poskytnout součinnost všem osobám oprávněným k provádění kontroly, včetně toho, že se </w:t>
      </w:r>
      <w:r w:rsidRPr="00FB7ECE">
        <w:rPr>
          <w:rFonts w:ascii="Segoe UI" w:hAnsi="Segoe UI" w:cs="Segoe UI"/>
          <w:sz w:val="22"/>
          <w:szCs w:val="22"/>
          <w:lang w:val="cs-CZ"/>
        </w:rPr>
        <w:t>Poskytovatel</w:t>
      </w:r>
      <w:r w:rsidR="00396CDC" w:rsidRPr="00FB7ECE">
        <w:rPr>
          <w:rFonts w:ascii="Segoe UI" w:hAnsi="Segoe UI" w:cs="Segoe UI"/>
          <w:sz w:val="22"/>
          <w:szCs w:val="22"/>
        </w:rPr>
        <w:t xml:space="preserve"> podrobí této kontrole a bude působit jako osoba povinná ve smyslu § 2 písm. e) uvedeného zákona. Těmito oprávněnými osobami jsou Objednatel</w:t>
      </w:r>
      <w:r w:rsidRPr="00FB7ECE">
        <w:rPr>
          <w:rFonts w:ascii="Segoe UI" w:hAnsi="Segoe UI" w:cs="Segoe UI"/>
          <w:sz w:val="22"/>
          <w:szCs w:val="22"/>
          <w:lang w:val="cs-CZ"/>
        </w:rPr>
        <w:t>,</w:t>
      </w:r>
      <w:r w:rsidR="00396CDC" w:rsidRPr="00FB7ECE">
        <w:rPr>
          <w:rFonts w:ascii="Segoe UI" w:hAnsi="Segoe UI" w:cs="Segoe UI"/>
          <w:sz w:val="22"/>
          <w:szCs w:val="22"/>
        </w:rPr>
        <w:t xml:space="preserve"> Ministerstvo financí České republiky, Ministerstvo pro místní rozvoj České republiky, Ministerstvo vnitra České republiky, Evropská komise, Evropský účetní dvůr, Nejvyšší kontrolní úřad, příslušný finanční úřad, případně další orgány oprávněné k výkonu kontroly.</w:t>
      </w:r>
      <w:bookmarkEnd w:id="209"/>
      <w:r w:rsidR="00396CDC" w:rsidRPr="00FB7ECE">
        <w:rPr>
          <w:rFonts w:ascii="Segoe UI" w:hAnsi="Segoe UI" w:cs="Segoe UI"/>
          <w:sz w:val="22"/>
          <w:szCs w:val="22"/>
        </w:rPr>
        <w:t xml:space="preserve"> Splnění shora uvedených povinností je </w:t>
      </w:r>
      <w:r w:rsidRPr="00FB7ECE">
        <w:rPr>
          <w:rFonts w:ascii="Segoe UI" w:hAnsi="Segoe UI" w:cs="Segoe UI"/>
          <w:sz w:val="22"/>
          <w:szCs w:val="22"/>
          <w:lang w:val="cs-CZ"/>
        </w:rPr>
        <w:t>Poskytovatel</w:t>
      </w:r>
      <w:r w:rsidR="00396CDC" w:rsidRPr="00FB7ECE">
        <w:rPr>
          <w:rFonts w:ascii="Segoe UI" w:hAnsi="Segoe UI" w:cs="Segoe UI"/>
          <w:sz w:val="22"/>
          <w:szCs w:val="22"/>
        </w:rPr>
        <w:t xml:space="preserve"> povinen zajistit také u svých poddodavatelů.</w:t>
      </w:r>
    </w:p>
    <w:p w14:paraId="62A42772" w14:textId="77777777" w:rsidR="002C1E41" w:rsidRPr="00EA5FFD" w:rsidRDefault="00912A28" w:rsidP="000C1787">
      <w:pPr>
        <w:pStyle w:val="RLlneksmlouvy"/>
        <w:numPr>
          <w:ilvl w:val="0"/>
          <w:numId w:val="2"/>
        </w:numPr>
        <w:rPr>
          <w:rFonts w:ascii="Segoe UI" w:hAnsi="Segoe UI" w:cs="Segoe UI"/>
          <w:sz w:val="22"/>
          <w:szCs w:val="22"/>
        </w:rPr>
      </w:pPr>
      <w:r w:rsidRPr="00EA5FFD">
        <w:rPr>
          <w:rFonts w:ascii="Segoe UI" w:hAnsi="Segoe UI" w:cs="Segoe UI"/>
          <w:sz w:val="22"/>
          <w:szCs w:val="22"/>
        </w:rPr>
        <w:t>NÁHRADA ŠKODY</w:t>
      </w:r>
    </w:p>
    <w:p w14:paraId="4E8A269E"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Každá ze stran </w:t>
      </w:r>
      <w:r w:rsidR="00442548" w:rsidRPr="00EA5FFD">
        <w:rPr>
          <w:rFonts w:ascii="Segoe UI" w:hAnsi="Segoe UI" w:cs="Segoe UI"/>
          <w:sz w:val="22"/>
          <w:szCs w:val="22"/>
          <w:lang w:eastAsia="en-US"/>
        </w:rPr>
        <w:t>je povinna nahradit</w:t>
      </w:r>
      <w:r w:rsidRPr="00EA5FFD">
        <w:rPr>
          <w:rFonts w:ascii="Segoe UI" w:hAnsi="Segoe UI" w:cs="Segoe UI"/>
          <w:sz w:val="22"/>
          <w:szCs w:val="22"/>
          <w:lang w:eastAsia="en-US"/>
        </w:rPr>
        <w:t xml:space="preserve"> způsobenou škodu v rámci platných právních předpisů a této Smlouvy. Obě strany se zavazují k vyvinutí maximálního úsilí k předcházení škodám a k minimalizaci vzniklých škod.</w:t>
      </w:r>
    </w:p>
    <w:p w14:paraId="24F84BF3" w14:textId="77777777" w:rsidR="00AC7D34" w:rsidRPr="00EA5FFD" w:rsidRDefault="00AC7D34"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Poskytovatel </w:t>
      </w:r>
      <w:r w:rsidR="005D0843" w:rsidRPr="00EA5FFD">
        <w:rPr>
          <w:rFonts w:ascii="Segoe UI" w:hAnsi="Segoe UI" w:cs="Segoe UI"/>
          <w:sz w:val="22"/>
          <w:szCs w:val="22"/>
          <w:lang w:eastAsia="en-US"/>
        </w:rPr>
        <w:t>je povinen nahradit Objednateli</w:t>
      </w:r>
      <w:r w:rsidRPr="00EA5FFD">
        <w:rPr>
          <w:rFonts w:ascii="Segoe UI" w:hAnsi="Segoe UI" w:cs="Segoe UI"/>
          <w:sz w:val="22"/>
          <w:szCs w:val="22"/>
          <w:lang w:eastAsia="en-US"/>
        </w:rPr>
        <w:t xml:space="preserve"> veškeré škody způsobené porušením této Smlouvy. Poskytovatel se zároveň zavazuje Objednatele odškodnit za jakékoliv škody, které mu v důsledku porušení povi</w:t>
      </w:r>
      <w:r w:rsidR="006826D3" w:rsidRPr="00EA5FFD">
        <w:rPr>
          <w:rFonts w:ascii="Segoe UI" w:hAnsi="Segoe UI" w:cs="Segoe UI"/>
          <w:sz w:val="22"/>
          <w:szCs w:val="22"/>
          <w:lang w:eastAsia="en-US"/>
        </w:rPr>
        <w:t>nností Poskytovatele vzniknou na základě</w:t>
      </w:r>
      <w:r w:rsidRPr="00EA5FFD">
        <w:rPr>
          <w:rFonts w:ascii="Segoe UI" w:hAnsi="Segoe UI" w:cs="Segoe UI"/>
          <w:sz w:val="22"/>
          <w:szCs w:val="22"/>
          <w:lang w:eastAsia="en-US"/>
        </w:rPr>
        <w:t xml:space="preserve"> pravomocného rozhodnutí soudu či jiného státního orgánu.</w:t>
      </w:r>
    </w:p>
    <w:p w14:paraId="648666DE"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Žádná ze stran </w:t>
      </w:r>
      <w:r w:rsidR="008E0087" w:rsidRPr="00EA5FFD">
        <w:rPr>
          <w:rFonts w:ascii="Segoe UI" w:hAnsi="Segoe UI" w:cs="Segoe UI"/>
          <w:sz w:val="22"/>
          <w:szCs w:val="22"/>
          <w:lang w:eastAsia="en-US"/>
        </w:rPr>
        <w:t>není povinna nahradit</w:t>
      </w:r>
      <w:r w:rsidRPr="00EA5FFD">
        <w:rPr>
          <w:rFonts w:ascii="Segoe UI" w:hAnsi="Segoe UI" w:cs="Segoe UI"/>
          <w:sz w:val="22"/>
          <w:szCs w:val="22"/>
          <w:lang w:eastAsia="en-US"/>
        </w:rPr>
        <w:t xml:space="preserve"> škodu, která vznikla v důsledku věcně nesprávného nebo jinak chybného zadání, které obdržela od druhé strany. V případě, že Objednatel poskytl </w:t>
      </w:r>
      <w:r w:rsidR="00902894" w:rsidRPr="00EA5FFD">
        <w:rPr>
          <w:rFonts w:ascii="Segoe UI" w:hAnsi="Segoe UI" w:cs="Segoe UI"/>
          <w:sz w:val="22"/>
          <w:szCs w:val="22"/>
          <w:lang w:eastAsia="en-US"/>
        </w:rPr>
        <w:t>Poskytovatel</w:t>
      </w:r>
      <w:r w:rsidRPr="00EA5FFD">
        <w:rPr>
          <w:rFonts w:ascii="Segoe UI" w:hAnsi="Segoe UI" w:cs="Segoe UI"/>
          <w:sz w:val="22"/>
          <w:szCs w:val="22"/>
          <w:lang w:eastAsia="en-US"/>
        </w:rPr>
        <w:t xml:space="preserve">i chybné zadání a </w:t>
      </w:r>
      <w:r w:rsidR="00902894" w:rsidRPr="00EA5FFD">
        <w:rPr>
          <w:rFonts w:ascii="Segoe UI" w:hAnsi="Segoe UI" w:cs="Segoe UI"/>
          <w:sz w:val="22"/>
          <w:szCs w:val="22"/>
          <w:lang w:eastAsia="en-US"/>
        </w:rPr>
        <w:t>Poskytovatel</w:t>
      </w:r>
      <w:r w:rsidRPr="00EA5FFD">
        <w:rPr>
          <w:rFonts w:ascii="Segoe UI" w:hAnsi="Segoe UI" w:cs="Segoe UI"/>
          <w:sz w:val="22"/>
          <w:szCs w:val="22"/>
          <w:lang w:eastAsia="en-US"/>
        </w:rPr>
        <w:t xml:space="preserve"> s ohledem na svou povinnost </w:t>
      </w:r>
      <w:r w:rsidR="00306B46" w:rsidRPr="00EA5FFD">
        <w:rPr>
          <w:rFonts w:ascii="Segoe UI" w:hAnsi="Segoe UI" w:cs="Segoe UI"/>
          <w:sz w:val="22"/>
          <w:szCs w:val="22"/>
          <w:lang w:eastAsia="en-US"/>
        </w:rPr>
        <w:t xml:space="preserve">dodat </w:t>
      </w:r>
      <w:r w:rsidR="007D49EF" w:rsidRPr="00EA5FFD">
        <w:rPr>
          <w:rFonts w:ascii="Segoe UI" w:hAnsi="Segoe UI" w:cs="Segoe UI"/>
          <w:sz w:val="22"/>
          <w:szCs w:val="22"/>
          <w:lang w:eastAsia="en-US"/>
        </w:rPr>
        <w:t>plnění</w:t>
      </w:r>
      <w:r w:rsidR="00306B46" w:rsidRPr="00EA5FFD">
        <w:rPr>
          <w:rFonts w:ascii="Segoe UI" w:hAnsi="Segoe UI" w:cs="Segoe UI"/>
          <w:sz w:val="22"/>
          <w:szCs w:val="22"/>
          <w:lang w:eastAsia="en-US"/>
        </w:rPr>
        <w:t xml:space="preserve"> nebo jeho část</w:t>
      </w:r>
      <w:r w:rsidR="000F5BDD" w:rsidRPr="00EA5FFD">
        <w:rPr>
          <w:rFonts w:ascii="Segoe UI" w:hAnsi="Segoe UI" w:cs="Segoe UI"/>
          <w:sz w:val="22"/>
          <w:szCs w:val="22"/>
          <w:lang w:eastAsia="en-US"/>
        </w:rPr>
        <w:t xml:space="preserve"> </w:t>
      </w:r>
      <w:r w:rsidR="008717C7" w:rsidRPr="00EA5FFD">
        <w:rPr>
          <w:rFonts w:ascii="Segoe UI" w:hAnsi="Segoe UI" w:cs="Segoe UI"/>
          <w:sz w:val="22"/>
          <w:szCs w:val="22"/>
          <w:lang w:eastAsia="en-US"/>
        </w:rPr>
        <w:t>či</w:t>
      </w:r>
      <w:r w:rsidR="000F5BDD" w:rsidRPr="00EA5FFD">
        <w:rPr>
          <w:rFonts w:ascii="Segoe UI" w:hAnsi="Segoe UI" w:cs="Segoe UI"/>
          <w:sz w:val="22"/>
          <w:szCs w:val="22"/>
          <w:lang w:eastAsia="en-US"/>
        </w:rPr>
        <w:t xml:space="preserve"> poskytovat Služby</w:t>
      </w:r>
      <w:r w:rsidRPr="00EA5FFD">
        <w:rPr>
          <w:rFonts w:ascii="Segoe UI" w:hAnsi="Segoe UI" w:cs="Segoe UI"/>
          <w:sz w:val="22"/>
          <w:szCs w:val="22"/>
          <w:lang w:eastAsia="en-US"/>
        </w:rPr>
        <w:t xml:space="preserve"> </w:t>
      </w:r>
      <w:r w:rsidR="005C20B7" w:rsidRPr="00EA5FFD">
        <w:rPr>
          <w:rFonts w:ascii="Segoe UI" w:hAnsi="Segoe UI" w:cs="Segoe UI"/>
          <w:sz w:val="22"/>
          <w:szCs w:val="22"/>
          <w:lang w:eastAsia="en-US"/>
        </w:rPr>
        <w:t>podpory provozu</w:t>
      </w:r>
      <w:r w:rsidR="00EA5FFD">
        <w:rPr>
          <w:rFonts w:ascii="Segoe UI" w:hAnsi="Segoe UI" w:cs="Segoe UI"/>
          <w:sz w:val="22"/>
          <w:szCs w:val="22"/>
          <w:lang w:val="cs-CZ" w:eastAsia="en-US"/>
        </w:rPr>
        <w:t xml:space="preserve"> </w:t>
      </w:r>
      <w:r w:rsidRPr="00EA5FFD">
        <w:rPr>
          <w:rFonts w:ascii="Segoe UI" w:hAnsi="Segoe UI" w:cs="Segoe UI"/>
          <w:sz w:val="22"/>
          <w:szCs w:val="22"/>
          <w:lang w:eastAsia="en-US"/>
        </w:rPr>
        <w:t xml:space="preserve">s odbornou péčí mohl a měl chybnost takového zadání zjistit, </w:t>
      </w:r>
      <w:r w:rsidRPr="00EA5FFD">
        <w:rPr>
          <w:rFonts w:ascii="Segoe UI" w:hAnsi="Segoe UI" w:cs="Segoe UI"/>
          <w:sz w:val="22"/>
          <w:szCs w:val="22"/>
          <w:lang w:eastAsia="en-US"/>
        </w:rPr>
        <w:lastRenderedPageBreak/>
        <w:t xml:space="preserve">smí se ustanovení předchozí věty dovolávat pouze v případě, že na chybné zadání Objednatele písemně upozornil a Objednatel trval na původním zadání. </w:t>
      </w:r>
    </w:p>
    <w:p w14:paraId="13253854" w14:textId="77777777" w:rsidR="00F53005" w:rsidRPr="00EA5FFD" w:rsidRDefault="00F53005" w:rsidP="00EA5FFD">
      <w:pPr>
        <w:pStyle w:val="RLTextlnkuslovan"/>
        <w:numPr>
          <w:ilvl w:val="1"/>
          <w:numId w:val="2"/>
        </w:numPr>
        <w:tabs>
          <w:tab w:val="clear" w:pos="1474"/>
          <w:tab w:val="num" w:pos="737"/>
        </w:tabs>
        <w:spacing w:before="120" w:line="276" w:lineRule="auto"/>
        <w:rPr>
          <w:rFonts w:ascii="Segoe UI" w:hAnsi="Segoe UI" w:cs="Segoe UI"/>
          <w:sz w:val="22"/>
          <w:szCs w:val="22"/>
        </w:rPr>
      </w:pPr>
      <w:r w:rsidRPr="00EA5FFD">
        <w:rPr>
          <w:rFonts w:ascii="Segoe UI" w:hAnsi="Segoe UI" w:cs="Segoe UI"/>
          <w:sz w:val="22"/>
          <w:szCs w:val="22"/>
        </w:rPr>
        <w:t>Žádná ze smluvních stran nemá povinnost nahradit škodu způsobenou porušením svých povinností vyplývajících z této Smlouvy, bránila-li jí v jejich splnění některá z překážek vylučujících povinnost k náhradě škody ve smyslu §</w:t>
      </w:r>
      <w:r w:rsidR="00696B5C">
        <w:rPr>
          <w:rFonts w:ascii="Segoe UI" w:hAnsi="Segoe UI" w:cs="Segoe UI"/>
          <w:sz w:val="22"/>
          <w:szCs w:val="22"/>
          <w:lang w:val="cs-CZ"/>
        </w:rPr>
        <w:t> </w:t>
      </w:r>
      <w:r w:rsidRPr="00EA5FFD">
        <w:rPr>
          <w:rFonts w:ascii="Segoe UI" w:hAnsi="Segoe UI" w:cs="Segoe UI"/>
          <w:sz w:val="22"/>
          <w:szCs w:val="22"/>
        </w:rPr>
        <w:t>2913 odst. 2 občanského zákoníku.</w:t>
      </w:r>
    </w:p>
    <w:p w14:paraId="15EEB4A7" w14:textId="77777777" w:rsidR="00607561" w:rsidRPr="00EA5FFD" w:rsidRDefault="00607561"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lang w:eastAsia="en-US"/>
        </w:rPr>
        <w:t xml:space="preserve">Smluvní strany se zavazují upozornit druhou smluvní stranu bez zbytečného odkladu na vzniklé </w:t>
      </w:r>
      <w:r w:rsidR="00FC5638" w:rsidRPr="00EA5FFD">
        <w:rPr>
          <w:rFonts w:ascii="Segoe UI" w:hAnsi="Segoe UI" w:cs="Segoe UI"/>
          <w:sz w:val="22"/>
          <w:szCs w:val="22"/>
          <w:lang w:eastAsia="en-US"/>
        </w:rPr>
        <w:t>překážky vylučující povinnost k náhradě škody</w:t>
      </w:r>
      <w:r w:rsidRPr="00EA5FFD">
        <w:rPr>
          <w:rFonts w:ascii="Segoe UI" w:hAnsi="Segoe UI" w:cs="Segoe UI"/>
          <w:sz w:val="22"/>
          <w:szCs w:val="22"/>
          <w:lang w:eastAsia="en-US"/>
        </w:rPr>
        <w:t xml:space="preserve"> bránící řádnému plnění této Smlouvy. Smluvní strany se zavazují k vyvinutí maximálního úsilí k odvrácení a překonání </w:t>
      </w:r>
      <w:r w:rsidR="00CE15FC" w:rsidRPr="00EA5FFD">
        <w:rPr>
          <w:rFonts w:ascii="Segoe UI" w:hAnsi="Segoe UI" w:cs="Segoe UI"/>
          <w:sz w:val="22"/>
          <w:szCs w:val="22"/>
          <w:lang w:eastAsia="en-US"/>
        </w:rPr>
        <w:t>překážek</w:t>
      </w:r>
      <w:r w:rsidRPr="00EA5FFD">
        <w:rPr>
          <w:rFonts w:ascii="Segoe UI" w:hAnsi="Segoe UI" w:cs="Segoe UI"/>
          <w:sz w:val="22"/>
          <w:szCs w:val="22"/>
          <w:lang w:eastAsia="en-US"/>
        </w:rPr>
        <w:t xml:space="preserve"> vylučujících </w:t>
      </w:r>
      <w:r w:rsidR="00CE15FC" w:rsidRPr="00EA5FFD">
        <w:rPr>
          <w:rFonts w:ascii="Segoe UI" w:hAnsi="Segoe UI" w:cs="Segoe UI"/>
          <w:sz w:val="22"/>
          <w:szCs w:val="22"/>
          <w:lang w:eastAsia="en-US"/>
        </w:rPr>
        <w:t>povinnost k náhradě škody</w:t>
      </w:r>
      <w:r w:rsidRPr="00EA5FFD">
        <w:rPr>
          <w:rFonts w:ascii="Segoe UI" w:hAnsi="Segoe UI" w:cs="Segoe UI"/>
          <w:sz w:val="22"/>
          <w:szCs w:val="22"/>
          <w:lang w:eastAsia="en-US"/>
        </w:rPr>
        <w:t xml:space="preserve">. </w:t>
      </w:r>
    </w:p>
    <w:p w14:paraId="01951EBF" w14:textId="77777777" w:rsidR="00607561" w:rsidRPr="00EA5FFD" w:rsidRDefault="0087278D" w:rsidP="00EA5FFD">
      <w:pPr>
        <w:pStyle w:val="RLTextlnkuslovan"/>
        <w:numPr>
          <w:ilvl w:val="1"/>
          <w:numId w:val="2"/>
        </w:numPr>
        <w:spacing w:before="120" w:line="276" w:lineRule="auto"/>
        <w:rPr>
          <w:rFonts w:ascii="Segoe UI" w:hAnsi="Segoe UI" w:cs="Segoe UI"/>
          <w:sz w:val="22"/>
          <w:szCs w:val="22"/>
          <w:lang w:eastAsia="en-US"/>
        </w:rPr>
      </w:pPr>
      <w:r w:rsidRPr="00EA5FFD">
        <w:rPr>
          <w:rFonts w:ascii="Segoe UI" w:hAnsi="Segoe UI" w:cs="Segoe UI"/>
          <w:sz w:val="22"/>
          <w:szCs w:val="22"/>
        </w:rPr>
        <w:t>Škoda se hradí v penězích, nebo, je-li to možné nebo účelné, uvedením do předešlého stavu podle volby oprávněné smluvní strany v konkrétním případě.</w:t>
      </w:r>
      <w:r w:rsidRPr="00EA5FFD">
        <w:rPr>
          <w:rFonts w:ascii="Segoe UI" w:hAnsi="Segoe UI" w:cs="Segoe UI"/>
          <w:sz w:val="22"/>
          <w:szCs w:val="22"/>
          <w:lang w:eastAsia="en-US"/>
        </w:rPr>
        <w:t xml:space="preserve"> </w:t>
      </w:r>
      <w:r w:rsidR="00607561" w:rsidRPr="00EA5FFD">
        <w:rPr>
          <w:rFonts w:ascii="Segoe UI" w:hAnsi="Segoe UI" w:cs="Segoe UI"/>
          <w:sz w:val="22"/>
          <w:szCs w:val="22"/>
          <w:lang w:eastAsia="en-US"/>
        </w:rPr>
        <w:t>Případná náhrada škody bude zaplacena v měně platné na území České republiky, přičemž pro propočet na tuto měnu je rozhodný kurs České národní banky ke dni vzniku škody.</w:t>
      </w:r>
    </w:p>
    <w:p w14:paraId="50C94214" w14:textId="77777777" w:rsidR="00607561" w:rsidRPr="003C0E81" w:rsidRDefault="00607561" w:rsidP="00EA5FFD">
      <w:pPr>
        <w:pStyle w:val="RLTextlnkuslovan"/>
        <w:numPr>
          <w:ilvl w:val="1"/>
          <w:numId w:val="2"/>
        </w:numPr>
        <w:spacing w:before="120" w:line="276" w:lineRule="auto"/>
        <w:rPr>
          <w:rFonts w:ascii="Segoe UI" w:hAnsi="Segoe UI" w:cs="Segoe UI"/>
          <w:lang w:eastAsia="en-US"/>
        </w:rPr>
      </w:pPr>
      <w:r w:rsidRPr="00EA5FFD">
        <w:rPr>
          <w:rFonts w:ascii="Segoe UI" w:hAnsi="Segoe UI" w:cs="Segoe UI"/>
          <w:sz w:val="22"/>
          <w:szCs w:val="22"/>
          <w:lang w:eastAsia="en-US"/>
        </w:rPr>
        <w:t>Každá ze smluvních stran je oprávněna požadovat náhradu škody i v případě, že se jedná o porušení povinnosti, na kterou se vztahuje smluvní pokuta</w:t>
      </w:r>
      <w:r w:rsidR="003A38BA" w:rsidRPr="00EA5FFD">
        <w:rPr>
          <w:rFonts w:ascii="Segoe UI" w:hAnsi="Segoe UI" w:cs="Segoe UI"/>
          <w:sz w:val="22"/>
          <w:szCs w:val="22"/>
          <w:lang w:eastAsia="en-US"/>
        </w:rPr>
        <w:t xml:space="preserve"> či sleva z ceny</w:t>
      </w:r>
      <w:r w:rsidRPr="00EA5FFD">
        <w:rPr>
          <w:rFonts w:ascii="Segoe UI" w:hAnsi="Segoe UI" w:cs="Segoe UI"/>
          <w:sz w:val="22"/>
          <w:szCs w:val="22"/>
          <w:lang w:eastAsia="en-US"/>
        </w:rPr>
        <w:t>, a to v celém rozsahu.</w:t>
      </w:r>
    </w:p>
    <w:p w14:paraId="53F8D80D" w14:textId="77777777" w:rsidR="003C0E81" w:rsidRPr="003C0E81" w:rsidRDefault="003C0E81" w:rsidP="003C0E81">
      <w:pPr>
        <w:pStyle w:val="RLTextlnkuslovan"/>
        <w:numPr>
          <w:ilvl w:val="1"/>
          <w:numId w:val="2"/>
        </w:numPr>
        <w:spacing w:before="120" w:line="276" w:lineRule="auto"/>
        <w:rPr>
          <w:rFonts w:ascii="Segoe UI" w:hAnsi="Segoe UI" w:cs="Segoe UI"/>
          <w:sz w:val="22"/>
          <w:szCs w:val="22"/>
        </w:rPr>
      </w:pPr>
      <w:r w:rsidRPr="003C0E81">
        <w:rPr>
          <w:rFonts w:ascii="Segoe UI" w:hAnsi="Segoe UI" w:cs="Segoe UI"/>
          <w:sz w:val="22"/>
          <w:szCs w:val="22"/>
          <w:lang w:val="cs-CZ"/>
        </w:rPr>
        <w:t>Poskytovatel</w:t>
      </w:r>
      <w:r w:rsidRPr="003C0E81">
        <w:rPr>
          <w:rFonts w:ascii="Segoe UI" w:hAnsi="Segoe UI" w:cs="Segoe UI"/>
          <w:sz w:val="22"/>
          <w:szCs w:val="22"/>
        </w:rPr>
        <w:t xml:space="preserve"> výslovně prohlašuje, že odpovídá v plné výši za škodu na nemovitém či movitém majetku Objednatele při plnění Smlouvy. Dále Zhotovitel odpovídá za škody způsobené porušením patentového nebo autorského práva vztahujícího se k Dílu nebo jakékoliv jeho části.</w:t>
      </w:r>
    </w:p>
    <w:p w14:paraId="0C85476A" w14:textId="77777777" w:rsidR="002C1E41" w:rsidRPr="006C46B7" w:rsidRDefault="002C1E41" w:rsidP="000C1787">
      <w:pPr>
        <w:pStyle w:val="RLlneksmlouvy"/>
        <w:numPr>
          <w:ilvl w:val="0"/>
          <w:numId w:val="2"/>
        </w:numPr>
        <w:rPr>
          <w:rFonts w:ascii="Segoe UI" w:hAnsi="Segoe UI" w:cs="Segoe UI"/>
          <w:sz w:val="22"/>
          <w:szCs w:val="22"/>
        </w:rPr>
      </w:pPr>
      <w:bookmarkStart w:id="210" w:name="_Toc212632760"/>
      <w:bookmarkStart w:id="211" w:name="_Ref212860308"/>
      <w:bookmarkStart w:id="212" w:name="_Ref228244903"/>
      <w:bookmarkEnd w:id="190"/>
      <w:r w:rsidRPr="006C46B7">
        <w:rPr>
          <w:rFonts w:ascii="Segoe UI" w:hAnsi="Segoe UI" w:cs="Segoe UI"/>
          <w:sz w:val="22"/>
          <w:szCs w:val="22"/>
        </w:rPr>
        <w:t>SANKCE</w:t>
      </w:r>
      <w:bookmarkEnd w:id="210"/>
      <w:bookmarkEnd w:id="211"/>
    </w:p>
    <w:p w14:paraId="70115511" w14:textId="77777777" w:rsidR="002C1E41" w:rsidRPr="005064A8" w:rsidRDefault="002C1E41" w:rsidP="005064A8">
      <w:pPr>
        <w:pStyle w:val="RLTextlnkuslovan"/>
        <w:numPr>
          <w:ilvl w:val="1"/>
          <w:numId w:val="2"/>
        </w:numPr>
        <w:spacing w:before="120" w:line="276" w:lineRule="auto"/>
        <w:rPr>
          <w:rFonts w:ascii="Segoe UI" w:hAnsi="Segoe UI" w:cs="Segoe UI"/>
          <w:sz w:val="22"/>
          <w:szCs w:val="22"/>
        </w:rPr>
      </w:pPr>
      <w:r w:rsidRPr="005064A8">
        <w:rPr>
          <w:rFonts w:ascii="Segoe UI" w:hAnsi="Segoe UI" w:cs="Segoe UI"/>
          <w:sz w:val="22"/>
          <w:szCs w:val="22"/>
        </w:rPr>
        <w:t>Smluvní strany se dohodly, že:</w:t>
      </w:r>
    </w:p>
    <w:p w14:paraId="63F969C8" w14:textId="77777777" w:rsidR="00FC4098" w:rsidRPr="005064A8" w:rsidRDefault="00FC4098" w:rsidP="005064A8">
      <w:pPr>
        <w:pStyle w:val="RLTextlnkuslovan"/>
        <w:numPr>
          <w:ilvl w:val="2"/>
          <w:numId w:val="2"/>
        </w:numPr>
        <w:spacing w:before="120" w:line="276" w:lineRule="auto"/>
        <w:rPr>
          <w:rFonts w:ascii="Segoe UI" w:hAnsi="Segoe UI" w:cs="Segoe UI"/>
          <w:sz w:val="22"/>
          <w:szCs w:val="22"/>
        </w:rPr>
      </w:pPr>
      <w:bookmarkStart w:id="213" w:name="_Ref273568416"/>
      <w:bookmarkStart w:id="214" w:name="_Ref212695375"/>
      <w:r w:rsidRPr="005064A8">
        <w:rPr>
          <w:rFonts w:ascii="Segoe UI" w:hAnsi="Segoe UI" w:cs="Segoe UI"/>
          <w:sz w:val="22"/>
          <w:szCs w:val="22"/>
        </w:rPr>
        <w:t>v případě, že v kterémkoliv Vyhodnocovacím období dané Služby</w:t>
      </w:r>
      <w:r w:rsidR="00591E92" w:rsidRPr="005064A8">
        <w:rPr>
          <w:rFonts w:ascii="Segoe UI" w:hAnsi="Segoe UI" w:cs="Segoe UI"/>
          <w:sz w:val="22"/>
          <w:szCs w:val="22"/>
        </w:rPr>
        <w:t xml:space="preserve"> podpory provozu</w:t>
      </w:r>
      <w:r w:rsidRPr="005064A8">
        <w:rPr>
          <w:rFonts w:ascii="Segoe UI" w:hAnsi="Segoe UI" w:cs="Segoe UI"/>
          <w:sz w:val="22"/>
          <w:szCs w:val="22"/>
        </w:rPr>
        <w:t xml:space="preserve"> dle této Smlouvy nejsou Služby</w:t>
      </w:r>
      <w:r w:rsidR="00591E92" w:rsidRPr="005064A8">
        <w:rPr>
          <w:rFonts w:ascii="Segoe UI" w:hAnsi="Segoe UI" w:cs="Segoe UI"/>
          <w:sz w:val="22"/>
          <w:szCs w:val="22"/>
        </w:rPr>
        <w:t xml:space="preserve"> podpory provozu</w:t>
      </w:r>
      <w:r w:rsidRPr="005064A8">
        <w:rPr>
          <w:rFonts w:ascii="Segoe UI" w:hAnsi="Segoe UI" w:cs="Segoe UI"/>
          <w:sz w:val="22"/>
          <w:szCs w:val="22"/>
        </w:rPr>
        <w:t xml:space="preserve"> poskytovány v </w:t>
      </w:r>
      <w:r w:rsidR="00003815" w:rsidRPr="005064A8">
        <w:rPr>
          <w:rFonts w:ascii="Segoe UI" w:hAnsi="Segoe UI" w:cs="Segoe UI"/>
          <w:sz w:val="22"/>
          <w:szCs w:val="22"/>
        </w:rPr>
        <w:t>souladu se SLA</w:t>
      </w:r>
      <w:r w:rsidRPr="005064A8">
        <w:rPr>
          <w:rFonts w:ascii="Segoe UI" w:hAnsi="Segoe UI" w:cs="Segoe UI"/>
          <w:sz w:val="22"/>
          <w:szCs w:val="22"/>
        </w:rPr>
        <w:t>, má Objednatel nárok na slevu z ceny, která bude stanovena v souladu s mechanismem uvedeným v Příloze č.</w:t>
      </w:r>
      <w:r w:rsidR="005064A8">
        <w:rPr>
          <w:rFonts w:ascii="Segoe UI" w:hAnsi="Segoe UI" w:cs="Segoe UI"/>
          <w:sz w:val="22"/>
          <w:szCs w:val="22"/>
          <w:lang w:val="cs-CZ"/>
        </w:rPr>
        <w:t> </w:t>
      </w:r>
      <w:r w:rsidR="00845E90">
        <w:rPr>
          <w:rFonts w:ascii="Segoe UI" w:hAnsi="Segoe UI" w:cs="Segoe UI"/>
          <w:sz w:val="22"/>
          <w:szCs w:val="22"/>
          <w:lang w:val="cs-CZ"/>
        </w:rPr>
        <w:t>2</w:t>
      </w:r>
      <w:r w:rsidRPr="005064A8">
        <w:rPr>
          <w:rFonts w:ascii="Segoe UI" w:hAnsi="Segoe UI" w:cs="Segoe UI"/>
          <w:sz w:val="22"/>
          <w:szCs w:val="22"/>
        </w:rPr>
        <w:t xml:space="preserve"> této Smlouvy, a to maximálně do výše 50 % ceny za poskytování dané Služby</w:t>
      </w:r>
      <w:r w:rsidR="00D5488D" w:rsidRPr="005064A8">
        <w:rPr>
          <w:rFonts w:ascii="Segoe UI" w:hAnsi="Segoe UI" w:cs="Segoe UI"/>
          <w:sz w:val="22"/>
          <w:szCs w:val="22"/>
        </w:rPr>
        <w:t xml:space="preserve"> podpory provozu</w:t>
      </w:r>
      <w:r w:rsidRPr="005064A8">
        <w:rPr>
          <w:rFonts w:ascii="Segoe UI" w:hAnsi="Segoe UI" w:cs="Segoe UI"/>
          <w:sz w:val="22"/>
          <w:szCs w:val="22"/>
        </w:rPr>
        <w:t xml:space="preserve"> po celou dobu Vyhodnocovacího období</w:t>
      </w:r>
      <w:bookmarkEnd w:id="213"/>
      <w:r w:rsidRPr="005064A8">
        <w:rPr>
          <w:rFonts w:ascii="Segoe UI" w:hAnsi="Segoe UI" w:cs="Segoe UI"/>
          <w:sz w:val="22"/>
          <w:szCs w:val="22"/>
        </w:rPr>
        <w:t>,</w:t>
      </w:r>
    </w:p>
    <w:p w14:paraId="725BFA31" w14:textId="73A108E4" w:rsidR="00591E92" w:rsidRPr="005064A8" w:rsidRDefault="00591E92" w:rsidP="005064A8">
      <w:pPr>
        <w:pStyle w:val="RLTextlnkuslovan"/>
        <w:numPr>
          <w:ilvl w:val="2"/>
          <w:numId w:val="2"/>
        </w:numPr>
        <w:spacing w:before="120" w:line="276" w:lineRule="auto"/>
        <w:rPr>
          <w:rFonts w:ascii="Segoe UI" w:hAnsi="Segoe UI" w:cs="Segoe UI"/>
          <w:sz w:val="22"/>
          <w:szCs w:val="22"/>
        </w:rPr>
      </w:pPr>
      <w:bookmarkStart w:id="215" w:name="_Ref398627332"/>
      <w:r w:rsidRPr="005064A8">
        <w:rPr>
          <w:rFonts w:ascii="Segoe UI" w:hAnsi="Segoe UI" w:cs="Segoe UI"/>
          <w:sz w:val="22"/>
          <w:szCs w:val="22"/>
        </w:rPr>
        <w:t>v případě prodlení Poskytovatele s předáním částí D</w:t>
      </w:r>
      <w:r w:rsidR="00B02C85" w:rsidRPr="005064A8">
        <w:rPr>
          <w:rFonts w:ascii="Segoe UI" w:hAnsi="Segoe UI" w:cs="Segoe UI"/>
          <w:sz w:val="22"/>
          <w:szCs w:val="22"/>
        </w:rPr>
        <w:t>odávky</w:t>
      </w:r>
      <w:r w:rsidRPr="005064A8">
        <w:rPr>
          <w:rFonts w:ascii="Segoe UI" w:hAnsi="Segoe UI" w:cs="Segoe UI"/>
          <w:sz w:val="22"/>
          <w:szCs w:val="22"/>
        </w:rPr>
        <w:t xml:space="preserve"> odpovídající Milníku stanovenému v harmonogramu plnění dle odst. </w:t>
      </w:r>
      <w:r w:rsidR="009E2F86" w:rsidRPr="005064A8">
        <w:rPr>
          <w:rFonts w:ascii="Segoe UI" w:hAnsi="Segoe UI" w:cs="Segoe UI"/>
          <w:sz w:val="22"/>
          <w:szCs w:val="22"/>
        </w:rPr>
        <w:fldChar w:fldCharType="begin"/>
      </w:r>
      <w:r w:rsidRPr="005064A8">
        <w:rPr>
          <w:rFonts w:ascii="Segoe UI" w:hAnsi="Segoe UI" w:cs="Segoe UI"/>
          <w:sz w:val="22"/>
          <w:szCs w:val="22"/>
        </w:rPr>
        <w:instrText xml:space="preserve"> REF _Ref370398867 \r \h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4.1</w:t>
      </w:r>
      <w:r w:rsidR="009E2F86" w:rsidRPr="005064A8">
        <w:rPr>
          <w:rFonts w:ascii="Segoe UI" w:hAnsi="Segoe UI" w:cs="Segoe UI"/>
          <w:sz w:val="22"/>
          <w:szCs w:val="22"/>
        </w:rPr>
        <w:fldChar w:fldCharType="end"/>
      </w:r>
      <w:r w:rsidR="000B42D9" w:rsidRPr="005064A8">
        <w:rPr>
          <w:rFonts w:ascii="Segoe UI" w:hAnsi="Segoe UI" w:cs="Segoe UI"/>
          <w:sz w:val="22"/>
          <w:szCs w:val="22"/>
        </w:rPr>
        <w:t xml:space="preserve"> této</w:t>
      </w:r>
      <w:r w:rsidRPr="005064A8">
        <w:rPr>
          <w:rFonts w:ascii="Segoe UI" w:hAnsi="Segoe UI" w:cs="Segoe UI"/>
          <w:sz w:val="22"/>
          <w:szCs w:val="22"/>
        </w:rPr>
        <w:t xml:space="preserve"> Smlouvy vzniká Objednateli nárok na slevu z ceny </w:t>
      </w:r>
      <w:r w:rsidR="00D10B4A" w:rsidRPr="005064A8">
        <w:rPr>
          <w:rFonts w:ascii="Segoe UI" w:hAnsi="Segoe UI" w:cs="Segoe UI"/>
          <w:sz w:val="22"/>
          <w:szCs w:val="22"/>
        </w:rPr>
        <w:t xml:space="preserve">dotčené částí </w:t>
      </w:r>
      <w:r w:rsidR="00B02C85" w:rsidRPr="005064A8">
        <w:rPr>
          <w:rFonts w:ascii="Segoe UI" w:hAnsi="Segoe UI" w:cs="Segoe UI"/>
          <w:sz w:val="22"/>
          <w:szCs w:val="22"/>
        </w:rPr>
        <w:t>Dodávky</w:t>
      </w:r>
      <w:r w:rsidRPr="005064A8">
        <w:rPr>
          <w:rFonts w:ascii="Segoe UI" w:hAnsi="Segoe UI" w:cs="Segoe UI"/>
          <w:sz w:val="22"/>
          <w:szCs w:val="22"/>
        </w:rPr>
        <w:t xml:space="preserve"> ve výši </w:t>
      </w:r>
      <w:ins w:id="216" w:author="Autor">
        <w:r w:rsidR="007A6763">
          <w:rPr>
            <w:rFonts w:ascii="Segoe UI" w:hAnsi="Segoe UI" w:cs="Segoe UI"/>
            <w:sz w:val="22"/>
            <w:szCs w:val="22"/>
            <w:lang w:val="cs-CZ"/>
          </w:rPr>
          <w:t>25</w:t>
        </w:r>
      </w:ins>
      <w:del w:id="217" w:author="Autor">
        <w:r w:rsidR="00AC1401" w:rsidRPr="005064A8" w:rsidDel="007A6763">
          <w:rPr>
            <w:rFonts w:ascii="Segoe UI" w:hAnsi="Segoe UI" w:cs="Segoe UI"/>
            <w:sz w:val="22"/>
            <w:szCs w:val="22"/>
          </w:rPr>
          <w:delText>50</w:delText>
        </w:r>
      </w:del>
      <w:r w:rsidRPr="005064A8">
        <w:rPr>
          <w:rFonts w:ascii="Segoe UI" w:hAnsi="Segoe UI" w:cs="Segoe UI"/>
          <w:sz w:val="22"/>
          <w:szCs w:val="22"/>
        </w:rPr>
        <w:t>.000,- Kč za každý i započatý den prodlení (</w:t>
      </w:r>
      <w:r w:rsidR="00FB2D21" w:rsidRPr="005064A8">
        <w:rPr>
          <w:rFonts w:ascii="Segoe UI" w:hAnsi="Segoe UI" w:cs="Segoe UI"/>
          <w:sz w:val="22"/>
          <w:szCs w:val="22"/>
        </w:rPr>
        <w:t>sleva</w:t>
      </w:r>
      <w:r w:rsidRPr="005064A8">
        <w:rPr>
          <w:rFonts w:ascii="Segoe UI" w:hAnsi="Segoe UI" w:cs="Segoe UI"/>
          <w:sz w:val="22"/>
          <w:szCs w:val="22"/>
        </w:rPr>
        <w:t xml:space="preserve"> se počítá pro každý jednotlivý Milník samostatně, tj. při současném prodlení s předáním více Milníků se </w:t>
      </w:r>
      <w:r w:rsidR="00671280" w:rsidRPr="005064A8">
        <w:rPr>
          <w:rFonts w:ascii="Segoe UI" w:hAnsi="Segoe UI" w:cs="Segoe UI"/>
          <w:sz w:val="22"/>
          <w:szCs w:val="22"/>
        </w:rPr>
        <w:t>sleva</w:t>
      </w:r>
      <w:r w:rsidRPr="005064A8">
        <w:rPr>
          <w:rFonts w:ascii="Segoe UI" w:hAnsi="Segoe UI" w:cs="Segoe UI"/>
          <w:sz w:val="22"/>
          <w:szCs w:val="22"/>
        </w:rPr>
        <w:t xml:space="preserve"> uplatní násobně),</w:t>
      </w:r>
      <w:bookmarkEnd w:id="215"/>
    </w:p>
    <w:p w14:paraId="4D9A1027" w14:textId="0323B913" w:rsidR="002C1E41" w:rsidRPr="005064A8" w:rsidRDefault="002C1E41"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lastRenderedPageBreak/>
        <w:t xml:space="preserve">v případě prodlení </w:t>
      </w:r>
      <w:r w:rsidR="00902894" w:rsidRPr="005064A8">
        <w:rPr>
          <w:rFonts w:ascii="Segoe UI" w:hAnsi="Segoe UI" w:cs="Segoe UI"/>
          <w:sz w:val="22"/>
          <w:szCs w:val="22"/>
        </w:rPr>
        <w:t>Poskytovatel</w:t>
      </w:r>
      <w:r w:rsidRPr="005064A8">
        <w:rPr>
          <w:rFonts w:ascii="Segoe UI" w:hAnsi="Segoe UI" w:cs="Segoe UI"/>
          <w:sz w:val="22"/>
          <w:szCs w:val="22"/>
        </w:rPr>
        <w:t xml:space="preserve">e s předáním </w:t>
      </w:r>
      <w:r w:rsidR="00B02C85" w:rsidRPr="005064A8">
        <w:rPr>
          <w:rFonts w:ascii="Segoe UI" w:hAnsi="Segoe UI" w:cs="Segoe UI"/>
          <w:sz w:val="22"/>
          <w:szCs w:val="22"/>
        </w:rPr>
        <w:t>Dodávky</w:t>
      </w:r>
      <w:r w:rsidRPr="005064A8">
        <w:rPr>
          <w:rFonts w:ascii="Segoe UI" w:hAnsi="Segoe UI" w:cs="Segoe UI"/>
          <w:sz w:val="22"/>
          <w:szCs w:val="22"/>
        </w:rPr>
        <w:t xml:space="preserve"> </w:t>
      </w:r>
      <w:r w:rsidR="009071F9" w:rsidRPr="005064A8">
        <w:rPr>
          <w:rFonts w:ascii="Segoe UI" w:hAnsi="Segoe UI" w:cs="Segoe UI"/>
          <w:sz w:val="22"/>
          <w:szCs w:val="22"/>
        </w:rPr>
        <w:t xml:space="preserve">jako celku </w:t>
      </w:r>
      <w:r w:rsidRPr="005064A8">
        <w:rPr>
          <w:rFonts w:ascii="Segoe UI" w:hAnsi="Segoe UI" w:cs="Segoe UI"/>
          <w:sz w:val="22"/>
          <w:szCs w:val="22"/>
        </w:rPr>
        <w:t xml:space="preserve">vzniká Objednateli nárok na </w:t>
      </w:r>
      <w:r w:rsidR="0006496A" w:rsidRPr="005064A8">
        <w:rPr>
          <w:rFonts w:ascii="Segoe UI" w:hAnsi="Segoe UI" w:cs="Segoe UI"/>
          <w:sz w:val="22"/>
          <w:szCs w:val="22"/>
        </w:rPr>
        <w:t>slevu z ceny</w:t>
      </w:r>
      <w:r w:rsidRPr="005064A8">
        <w:rPr>
          <w:rFonts w:ascii="Segoe UI" w:hAnsi="Segoe UI" w:cs="Segoe UI"/>
          <w:sz w:val="22"/>
          <w:szCs w:val="22"/>
        </w:rPr>
        <w:t xml:space="preserve"> </w:t>
      </w:r>
      <w:r w:rsidR="00B02C85" w:rsidRPr="005064A8">
        <w:rPr>
          <w:rFonts w:ascii="Segoe UI" w:hAnsi="Segoe UI" w:cs="Segoe UI"/>
          <w:sz w:val="22"/>
          <w:szCs w:val="22"/>
        </w:rPr>
        <w:t>Dodávky</w:t>
      </w:r>
      <w:r w:rsidR="0006496A" w:rsidRPr="005064A8">
        <w:rPr>
          <w:rFonts w:ascii="Segoe UI" w:hAnsi="Segoe UI" w:cs="Segoe UI"/>
          <w:sz w:val="22"/>
          <w:szCs w:val="22"/>
        </w:rPr>
        <w:t xml:space="preserve"> </w:t>
      </w:r>
      <w:r w:rsidRPr="005064A8">
        <w:rPr>
          <w:rFonts w:ascii="Segoe UI" w:hAnsi="Segoe UI" w:cs="Segoe UI"/>
          <w:sz w:val="22"/>
          <w:szCs w:val="22"/>
        </w:rPr>
        <w:t xml:space="preserve">ve výši </w:t>
      </w:r>
      <w:ins w:id="218" w:author="Autor">
        <w:r w:rsidR="008C33F0">
          <w:rPr>
            <w:rFonts w:ascii="Segoe UI" w:hAnsi="Segoe UI" w:cs="Segoe UI"/>
            <w:sz w:val="22"/>
            <w:szCs w:val="22"/>
            <w:lang w:val="cs-CZ"/>
          </w:rPr>
          <w:t>5</w:t>
        </w:r>
      </w:ins>
      <w:del w:id="219" w:author="Autor">
        <w:r w:rsidR="007F5A27" w:rsidRPr="005064A8" w:rsidDel="008C33F0">
          <w:rPr>
            <w:rFonts w:ascii="Segoe UI" w:hAnsi="Segoe UI" w:cs="Segoe UI"/>
            <w:sz w:val="22"/>
            <w:szCs w:val="22"/>
          </w:rPr>
          <w:delText>1</w:delText>
        </w:r>
        <w:r w:rsidRPr="005064A8" w:rsidDel="008C33F0">
          <w:rPr>
            <w:rFonts w:ascii="Segoe UI" w:hAnsi="Segoe UI" w:cs="Segoe UI"/>
            <w:sz w:val="22"/>
            <w:szCs w:val="22"/>
          </w:rPr>
          <w:delText>0</w:delText>
        </w:r>
      </w:del>
      <w:r w:rsidR="00D10B4A" w:rsidRPr="005064A8">
        <w:rPr>
          <w:rFonts w:ascii="Segoe UI" w:hAnsi="Segoe UI" w:cs="Segoe UI"/>
          <w:sz w:val="22"/>
          <w:szCs w:val="22"/>
        </w:rPr>
        <w:t>0</w:t>
      </w:r>
      <w:r w:rsidRPr="005064A8">
        <w:rPr>
          <w:rFonts w:ascii="Segoe UI" w:hAnsi="Segoe UI" w:cs="Segoe UI"/>
          <w:sz w:val="22"/>
          <w:szCs w:val="22"/>
        </w:rPr>
        <w:t>.000,- Kč za každý i započatý den prodlení</w:t>
      </w:r>
      <w:bookmarkEnd w:id="212"/>
      <w:bookmarkEnd w:id="214"/>
      <w:r w:rsidR="0084034E" w:rsidRPr="005064A8">
        <w:rPr>
          <w:rFonts w:ascii="Segoe UI" w:hAnsi="Segoe UI" w:cs="Segoe UI"/>
          <w:sz w:val="22"/>
          <w:szCs w:val="22"/>
        </w:rPr>
        <w:t>;</w:t>
      </w:r>
      <w:r w:rsidR="00A31727" w:rsidRPr="005064A8">
        <w:rPr>
          <w:rFonts w:ascii="Segoe UI" w:hAnsi="Segoe UI" w:cs="Segoe UI"/>
          <w:sz w:val="22"/>
          <w:szCs w:val="22"/>
        </w:rPr>
        <w:t xml:space="preserve"> pro vyloučení pochybností se uvádí, že</w:t>
      </w:r>
      <w:r w:rsidR="0084034E" w:rsidRPr="005064A8">
        <w:rPr>
          <w:rFonts w:ascii="Segoe UI" w:hAnsi="Segoe UI" w:cs="Segoe UI"/>
          <w:sz w:val="22"/>
          <w:szCs w:val="22"/>
        </w:rPr>
        <w:t xml:space="preserve"> </w:t>
      </w:r>
      <w:r w:rsidR="000B7472" w:rsidRPr="005064A8">
        <w:rPr>
          <w:rFonts w:ascii="Segoe UI" w:hAnsi="Segoe UI" w:cs="Segoe UI"/>
          <w:sz w:val="22"/>
          <w:szCs w:val="22"/>
        </w:rPr>
        <w:t xml:space="preserve">v případě prodlení Poskytovatele s předáním </w:t>
      </w:r>
      <w:r w:rsidR="00B02C85" w:rsidRPr="005064A8">
        <w:rPr>
          <w:rFonts w:ascii="Segoe UI" w:hAnsi="Segoe UI" w:cs="Segoe UI"/>
          <w:sz w:val="22"/>
          <w:szCs w:val="22"/>
        </w:rPr>
        <w:t>Dodávky</w:t>
      </w:r>
      <w:r w:rsidR="004C6D21" w:rsidRPr="005064A8">
        <w:rPr>
          <w:rFonts w:ascii="Segoe UI" w:hAnsi="Segoe UI" w:cs="Segoe UI"/>
          <w:sz w:val="22"/>
          <w:szCs w:val="22"/>
        </w:rPr>
        <w:t xml:space="preserve"> jako celku</w:t>
      </w:r>
      <w:r w:rsidR="000B7472" w:rsidRPr="005064A8">
        <w:rPr>
          <w:rFonts w:ascii="Segoe UI" w:hAnsi="Segoe UI" w:cs="Segoe UI"/>
          <w:sz w:val="22"/>
          <w:szCs w:val="22"/>
        </w:rPr>
        <w:t xml:space="preserve"> se </w:t>
      </w:r>
      <w:r w:rsidR="00B1538C" w:rsidRPr="005064A8">
        <w:rPr>
          <w:rFonts w:ascii="Segoe UI" w:hAnsi="Segoe UI" w:cs="Segoe UI"/>
          <w:sz w:val="22"/>
          <w:szCs w:val="22"/>
        </w:rPr>
        <w:t>slevy</w:t>
      </w:r>
      <w:r w:rsidR="0084034E" w:rsidRPr="005064A8">
        <w:rPr>
          <w:rFonts w:ascii="Segoe UI" w:hAnsi="Segoe UI" w:cs="Segoe UI"/>
          <w:sz w:val="22"/>
          <w:szCs w:val="22"/>
        </w:rPr>
        <w:t xml:space="preserve"> dle odst. </w:t>
      </w:r>
      <w:r w:rsidR="009E2F86" w:rsidRPr="005064A8">
        <w:rPr>
          <w:rFonts w:ascii="Segoe UI" w:hAnsi="Segoe UI" w:cs="Segoe UI"/>
          <w:sz w:val="22"/>
          <w:szCs w:val="22"/>
        </w:rPr>
        <w:fldChar w:fldCharType="begin"/>
      </w:r>
      <w:r w:rsidR="0084034E" w:rsidRPr="005064A8">
        <w:rPr>
          <w:rFonts w:ascii="Segoe UI" w:hAnsi="Segoe UI" w:cs="Segoe UI"/>
          <w:sz w:val="22"/>
          <w:szCs w:val="22"/>
        </w:rPr>
        <w:instrText xml:space="preserve"> REF _Ref398627332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20.1.2</w:t>
      </w:r>
      <w:r w:rsidR="009E2F86" w:rsidRPr="005064A8">
        <w:rPr>
          <w:rFonts w:ascii="Segoe UI" w:hAnsi="Segoe UI" w:cs="Segoe UI"/>
          <w:sz w:val="22"/>
          <w:szCs w:val="22"/>
        </w:rPr>
        <w:fldChar w:fldCharType="end"/>
      </w:r>
      <w:r w:rsidR="0084034E" w:rsidRPr="005064A8">
        <w:rPr>
          <w:rFonts w:ascii="Segoe UI" w:hAnsi="Segoe UI" w:cs="Segoe UI"/>
          <w:sz w:val="22"/>
          <w:szCs w:val="22"/>
        </w:rPr>
        <w:t xml:space="preserve"> této Smlouvy</w:t>
      </w:r>
      <w:r w:rsidR="003B33D9" w:rsidRPr="005064A8">
        <w:rPr>
          <w:rFonts w:ascii="Segoe UI" w:hAnsi="Segoe UI" w:cs="Segoe UI"/>
          <w:sz w:val="22"/>
          <w:szCs w:val="22"/>
        </w:rPr>
        <w:t xml:space="preserve"> </w:t>
      </w:r>
      <w:r w:rsidR="0087694D" w:rsidRPr="005064A8">
        <w:rPr>
          <w:rFonts w:ascii="Segoe UI" w:hAnsi="Segoe UI" w:cs="Segoe UI"/>
          <w:sz w:val="22"/>
          <w:szCs w:val="22"/>
        </w:rPr>
        <w:t xml:space="preserve">již </w:t>
      </w:r>
      <w:r w:rsidR="003B33D9" w:rsidRPr="005064A8">
        <w:rPr>
          <w:rFonts w:ascii="Segoe UI" w:hAnsi="Segoe UI" w:cs="Segoe UI"/>
          <w:sz w:val="22"/>
          <w:szCs w:val="22"/>
        </w:rPr>
        <w:t>neuplatní</w:t>
      </w:r>
      <w:r w:rsidRPr="005064A8">
        <w:rPr>
          <w:rFonts w:ascii="Segoe UI" w:hAnsi="Segoe UI" w:cs="Segoe UI"/>
          <w:sz w:val="22"/>
          <w:szCs w:val="22"/>
        </w:rPr>
        <w:t>,</w:t>
      </w:r>
    </w:p>
    <w:p w14:paraId="2A6A86CE" w14:textId="77777777" w:rsidR="0006496A" w:rsidRPr="005064A8" w:rsidRDefault="0006496A"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w:t>
      </w:r>
      <w:r w:rsidR="00902894" w:rsidRPr="005064A8">
        <w:rPr>
          <w:rFonts w:ascii="Segoe UI" w:hAnsi="Segoe UI" w:cs="Segoe UI"/>
          <w:sz w:val="22"/>
          <w:szCs w:val="22"/>
        </w:rPr>
        <w:t>Poskytovatel</w:t>
      </w:r>
      <w:r w:rsidRPr="005064A8">
        <w:rPr>
          <w:rFonts w:ascii="Segoe UI" w:hAnsi="Segoe UI" w:cs="Segoe UI"/>
          <w:sz w:val="22"/>
          <w:szCs w:val="22"/>
        </w:rPr>
        <w:t>e s</w:t>
      </w:r>
      <w:r w:rsidR="006C46B7" w:rsidRPr="005064A8">
        <w:rPr>
          <w:rFonts w:ascii="Segoe UI" w:hAnsi="Segoe UI" w:cs="Segoe UI"/>
          <w:sz w:val="22"/>
          <w:szCs w:val="22"/>
        </w:rPr>
        <w:t> </w:t>
      </w:r>
      <w:r w:rsidR="006C46B7" w:rsidRPr="005064A8">
        <w:rPr>
          <w:rFonts w:ascii="Segoe UI" w:hAnsi="Segoe UI" w:cs="Segoe UI"/>
          <w:sz w:val="22"/>
          <w:szCs w:val="22"/>
          <w:lang w:val="cs-CZ"/>
        </w:rPr>
        <w:t>poskytnutím Školení</w:t>
      </w:r>
      <w:r w:rsidRPr="005064A8">
        <w:rPr>
          <w:rFonts w:ascii="Segoe UI" w:hAnsi="Segoe UI" w:cs="Segoe UI"/>
          <w:sz w:val="22"/>
          <w:szCs w:val="22"/>
        </w:rPr>
        <w:t xml:space="preserve"> vzniká Objednateli nárok na slevu z</w:t>
      </w:r>
      <w:r w:rsidR="005A71C5" w:rsidRPr="005064A8">
        <w:rPr>
          <w:rFonts w:ascii="Segoe UI" w:hAnsi="Segoe UI" w:cs="Segoe UI"/>
          <w:sz w:val="22"/>
          <w:szCs w:val="22"/>
        </w:rPr>
        <w:t xml:space="preserve"> </w:t>
      </w:r>
      <w:r w:rsidRPr="005064A8">
        <w:rPr>
          <w:rFonts w:ascii="Segoe UI" w:hAnsi="Segoe UI" w:cs="Segoe UI"/>
          <w:sz w:val="22"/>
          <w:szCs w:val="22"/>
        </w:rPr>
        <w:t xml:space="preserve">ceny </w:t>
      </w:r>
      <w:r w:rsidR="006C46B7" w:rsidRPr="005064A8">
        <w:rPr>
          <w:rFonts w:ascii="Segoe UI" w:hAnsi="Segoe UI" w:cs="Segoe UI"/>
          <w:sz w:val="22"/>
          <w:szCs w:val="22"/>
          <w:lang w:val="cs-CZ"/>
        </w:rPr>
        <w:t>Školení ve</w:t>
      </w:r>
      <w:r w:rsidRPr="005064A8">
        <w:rPr>
          <w:rFonts w:ascii="Segoe UI" w:hAnsi="Segoe UI" w:cs="Segoe UI"/>
          <w:sz w:val="22"/>
          <w:szCs w:val="22"/>
        </w:rPr>
        <w:t xml:space="preserve"> výši </w:t>
      </w:r>
      <w:r w:rsidR="006C46B7" w:rsidRPr="005064A8">
        <w:rPr>
          <w:rFonts w:ascii="Segoe UI" w:hAnsi="Segoe UI" w:cs="Segoe UI"/>
          <w:sz w:val="22"/>
          <w:szCs w:val="22"/>
          <w:lang w:val="cs-CZ"/>
        </w:rPr>
        <w:t>5</w:t>
      </w:r>
      <w:r w:rsidRPr="005064A8">
        <w:rPr>
          <w:rFonts w:ascii="Segoe UI" w:hAnsi="Segoe UI" w:cs="Segoe UI"/>
          <w:sz w:val="22"/>
          <w:szCs w:val="22"/>
        </w:rPr>
        <w:t>.000,- Kč za každý i</w:t>
      </w:r>
      <w:r w:rsidR="005064A8">
        <w:rPr>
          <w:rFonts w:ascii="Segoe UI" w:hAnsi="Segoe UI" w:cs="Segoe UI"/>
          <w:sz w:val="22"/>
          <w:szCs w:val="22"/>
          <w:lang w:val="cs-CZ"/>
        </w:rPr>
        <w:t> </w:t>
      </w:r>
      <w:r w:rsidRPr="005064A8">
        <w:rPr>
          <w:rFonts w:ascii="Segoe UI" w:hAnsi="Segoe UI" w:cs="Segoe UI"/>
          <w:sz w:val="22"/>
          <w:szCs w:val="22"/>
        </w:rPr>
        <w:t>započatý den prodlení</w:t>
      </w:r>
      <w:r w:rsidR="00136E7E" w:rsidRPr="005064A8">
        <w:rPr>
          <w:rFonts w:ascii="Segoe UI" w:hAnsi="Segoe UI" w:cs="Segoe UI"/>
          <w:sz w:val="22"/>
          <w:szCs w:val="22"/>
        </w:rPr>
        <w:t>.</w:t>
      </w:r>
    </w:p>
    <w:p w14:paraId="53C2501F" w14:textId="77777777" w:rsidR="002C1E41" w:rsidRPr="005064A8" w:rsidRDefault="002C1E41" w:rsidP="005064A8">
      <w:pPr>
        <w:pStyle w:val="RLTextlnkuslovan"/>
        <w:numPr>
          <w:ilvl w:val="1"/>
          <w:numId w:val="2"/>
        </w:numPr>
        <w:spacing w:before="120" w:line="276" w:lineRule="auto"/>
        <w:rPr>
          <w:rFonts w:ascii="Segoe UI" w:hAnsi="Segoe UI" w:cs="Segoe UI"/>
          <w:sz w:val="22"/>
          <w:szCs w:val="22"/>
        </w:rPr>
      </w:pPr>
      <w:bookmarkStart w:id="220" w:name="_Ref224695460"/>
      <w:r w:rsidRPr="005064A8">
        <w:rPr>
          <w:rFonts w:ascii="Segoe UI" w:hAnsi="Segoe UI" w:cs="Segoe UI"/>
          <w:sz w:val="22"/>
          <w:szCs w:val="22"/>
        </w:rPr>
        <w:t>Smluvní strany se dále dohodly, že</w:t>
      </w:r>
      <w:r w:rsidR="0067121C" w:rsidRPr="005064A8">
        <w:rPr>
          <w:rFonts w:ascii="Segoe UI" w:hAnsi="Segoe UI" w:cs="Segoe UI"/>
          <w:sz w:val="22"/>
          <w:szCs w:val="22"/>
        </w:rPr>
        <w:t>:</w:t>
      </w:r>
      <w:bookmarkEnd w:id="220"/>
    </w:p>
    <w:p w14:paraId="60889372" w14:textId="77777777" w:rsidR="002C1E41" w:rsidRPr="00845E90" w:rsidRDefault="002C1E41" w:rsidP="005064A8">
      <w:pPr>
        <w:pStyle w:val="RLTextlnkuslovan"/>
        <w:numPr>
          <w:ilvl w:val="2"/>
          <w:numId w:val="2"/>
        </w:numPr>
        <w:spacing w:before="120" w:line="276" w:lineRule="auto"/>
        <w:rPr>
          <w:rFonts w:ascii="Segoe UI" w:hAnsi="Segoe UI" w:cs="Segoe UI"/>
          <w:sz w:val="22"/>
          <w:szCs w:val="22"/>
        </w:rPr>
      </w:pPr>
      <w:bookmarkStart w:id="221" w:name="_Ref367572893"/>
      <w:r w:rsidRPr="00845E90">
        <w:rPr>
          <w:rFonts w:ascii="Segoe UI" w:hAnsi="Segoe UI" w:cs="Segoe UI"/>
          <w:sz w:val="22"/>
          <w:szCs w:val="22"/>
        </w:rPr>
        <w:t xml:space="preserve">v případě prodlení </w:t>
      </w:r>
      <w:r w:rsidR="00902894" w:rsidRPr="00845E90">
        <w:rPr>
          <w:rFonts w:ascii="Segoe UI" w:hAnsi="Segoe UI" w:cs="Segoe UI"/>
          <w:sz w:val="22"/>
          <w:szCs w:val="22"/>
        </w:rPr>
        <w:t>Poskytovatel</w:t>
      </w:r>
      <w:r w:rsidRPr="00845E90">
        <w:rPr>
          <w:rFonts w:ascii="Segoe UI" w:hAnsi="Segoe UI" w:cs="Segoe UI"/>
          <w:sz w:val="22"/>
          <w:szCs w:val="22"/>
        </w:rPr>
        <w:t xml:space="preserve">e s vyřešením </w:t>
      </w:r>
      <w:r w:rsidR="00643A44" w:rsidRPr="00845E90">
        <w:rPr>
          <w:rFonts w:ascii="Segoe UI" w:hAnsi="Segoe UI" w:cs="Segoe UI"/>
          <w:sz w:val="22"/>
          <w:szCs w:val="22"/>
          <w:lang w:val="cs-CZ"/>
        </w:rPr>
        <w:t>požadavku</w:t>
      </w:r>
      <w:r w:rsidR="00643A44" w:rsidRPr="00845E90">
        <w:rPr>
          <w:rFonts w:ascii="Segoe UI" w:hAnsi="Segoe UI" w:cs="Segoe UI"/>
          <w:sz w:val="22"/>
          <w:szCs w:val="22"/>
        </w:rPr>
        <w:t xml:space="preserve"> </w:t>
      </w:r>
      <w:r w:rsidRPr="00845E90">
        <w:rPr>
          <w:rFonts w:ascii="Segoe UI" w:hAnsi="Segoe UI" w:cs="Segoe UI"/>
          <w:sz w:val="22"/>
          <w:szCs w:val="22"/>
        </w:rPr>
        <w:t>kategorie A alespoň poskytnutím náhradního řešení</w:t>
      </w:r>
      <w:r w:rsidR="00845E90">
        <w:rPr>
          <w:rFonts w:ascii="Segoe UI" w:hAnsi="Segoe UI" w:cs="Segoe UI"/>
          <w:sz w:val="22"/>
          <w:szCs w:val="22"/>
          <w:lang w:val="cs-CZ"/>
        </w:rPr>
        <w:t xml:space="preserve"> dle odst. 15.7 této Smlouvy</w:t>
      </w:r>
      <w:r w:rsidRPr="00845E90">
        <w:rPr>
          <w:rFonts w:ascii="Segoe UI" w:hAnsi="Segoe UI" w:cs="Segoe UI"/>
          <w:sz w:val="22"/>
          <w:szCs w:val="22"/>
        </w:rPr>
        <w:t xml:space="preserve"> vzniká Objednateli nárok na smluvní pokutu ve výši </w:t>
      </w:r>
      <w:r w:rsidR="008A59A4" w:rsidRPr="00845E90">
        <w:rPr>
          <w:rFonts w:ascii="Segoe UI" w:hAnsi="Segoe UI" w:cs="Segoe UI"/>
          <w:sz w:val="22"/>
          <w:szCs w:val="22"/>
        </w:rPr>
        <w:t>5.000,- Kč</w:t>
      </w:r>
      <w:r w:rsidR="008A1ABE" w:rsidRPr="00845E90">
        <w:rPr>
          <w:rFonts w:ascii="Segoe UI" w:hAnsi="Segoe UI" w:cs="Segoe UI"/>
          <w:sz w:val="22"/>
          <w:szCs w:val="22"/>
        </w:rPr>
        <w:t xml:space="preserve"> </w:t>
      </w:r>
      <w:r w:rsidRPr="00845E90">
        <w:rPr>
          <w:rFonts w:ascii="Segoe UI" w:hAnsi="Segoe UI" w:cs="Segoe UI"/>
          <w:sz w:val="22"/>
          <w:szCs w:val="22"/>
        </w:rPr>
        <w:t>za každou i započatou hodinu prodlení</w:t>
      </w:r>
      <w:bookmarkEnd w:id="221"/>
      <w:r w:rsidR="00792E89" w:rsidRPr="00845E90">
        <w:rPr>
          <w:rFonts w:ascii="Segoe UI" w:hAnsi="Segoe UI" w:cs="Segoe UI"/>
          <w:sz w:val="22"/>
          <w:szCs w:val="22"/>
        </w:rPr>
        <w:t>;</w:t>
      </w:r>
    </w:p>
    <w:p w14:paraId="728D629D" w14:textId="77777777" w:rsidR="002C1E41" w:rsidRDefault="002C1E41" w:rsidP="005064A8">
      <w:pPr>
        <w:pStyle w:val="RLTextlnkuslovan"/>
        <w:numPr>
          <w:ilvl w:val="2"/>
          <w:numId w:val="2"/>
        </w:numPr>
        <w:spacing w:before="120" w:line="276" w:lineRule="auto"/>
        <w:rPr>
          <w:rFonts w:ascii="Segoe UI" w:hAnsi="Segoe UI" w:cs="Segoe UI"/>
          <w:sz w:val="22"/>
          <w:szCs w:val="22"/>
        </w:rPr>
      </w:pPr>
      <w:bookmarkStart w:id="222" w:name="_Ref367572894"/>
      <w:r w:rsidRPr="00845E90">
        <w:rPr>
          <w:rFonts w:ascii="Segoe UI" w:hAnsi="Segoe UI" w:cs="Segoe UI"/>
          <w:sz w:val="22"/>
          <w:szCs w:val="22"/>
        </w:rPr>
        <w:t xml:space="preserve">v případě prodlení </w:t>
      </w:r>
      <w:r w:rsidR="00902894" w:rsidRPr="00845E90">
        <w:rPr>
          <w:rFonts w:ascii="Segoe UI" w:hAnsi="Segoe UI" w:cs="Segoe UI"/>
          <w:sz w:val="22"/>
          <w:szCs w:val="22"/>
        </w:rPr>
        <w:t>Poskytovatel</w:t>
      </w:r>
      <w:r w:rsidRPr="00845E90">
        <w:rPr>
          <w:rFonts w:ascii="Segoe UI" w:hAnsi="Segoe UI" w:cs="Segoe UI"/>
          <w:sz w:val="22"/>
          <w:szCs w:val="22"/>
        </w:rPr>
        <w:t xml:space="preserve">e s vyřešením </w:t>
      </w:r>
      <w:r w:rsidR="00ED6159" w:rsidRPr="00845E90">
        <w:rPr>
          <w:rFonts w:ascii="Segoe UI" w:hAnsi="Segoe UI" w:cs="Segoe UI"/>
          <w:sz w:val="22"/>
          <w:szCs w:val="22"/>
          <w:lang w:val="cs-CZ"/>
        </w:rPr>
        <w:t>požadavku</w:t>
      </w:r>
      <w:r w:rsidR="00ED6159" w:rsidRPr="00845E90">
        <w:rPr>
          <w:rFonts w:ascii="Segoe UI" w:hAnsi="Segoe UI" w:cs="Segoe UI"/>
          <w:sz w:val="22"/>
          <w:szCs w:val="22"/>
        </w:rPr>
        <w:t xml:space="preserve"> </w:t>
      </w:r>
      <w:r w:rsidRPr="00845E90">
        <w:rPr>
          <w:rFonts w:ascii="Segoe UI" w:hAnsi="Segoe UI" w:cs="Segoe UI"/>
          <w:sz w:val="22"/>
          <w:szCs w:val="22"/>
        </w:rPr>
        <w:t xml:space="preserve">kategorie B alespoň poskytnutím náhradního řešení </w:t>
      </w:r>
      <w:r w:rsidR="00845E90">
        <w:rPr>
          <w:rFonts w:ascii="Segoe UI" w:hAnsi="Segoe UI" w:cs="Segoe UI"/>
          <w:sz w:val="22"/>
          <w:szCs w:val="22"/>
          <w:lang w:val="cs-CZ"/>
        </w:rPr>
        <w:t>dle odst. 15.7 této Smlouvy</w:t>
      </w:r>
      <w:r w:rsidR="00845E90" w:rsidRPr="00845E90">
        <w:rPr>
          <w:rFonts w:ascii="Segoe UI" w:hAnsi="Segoe UI" w:cs="Segoe UI"/>
          <w:sz w:val="22"/>
          <w:szCs w:val="22"/>
        </w:rPr>
        <w:t xml:space="preserve"> </w:t>
      </w:r>
      <w:r w:rsidRPr="00845E90">
        <w:rPr>
          <w:rFonts w:ascii="Segoe UI" w:hAnsi="Segoe UI" w:cs="Segoe UI"/>
          <w:sz w:val="22"/>
          <w:szCs w:val="22"/>
        </w:rPr>
        <w:t xml:space="preserve">vzniká Objednateli nárok na smluvní pokutu ve výši </w:t>
      </w:r>
      <w:r w:rsidR="008A59A4" w:rsidRPr="00845E90">
        <w:rPr>
          <w:rFonts w:ascii="Segoe UI" w:hAnsi="Segoe UI" w:cs="Segoe UI"/>
          <w:sz w:val="22"/>
          <w:szCs w:val="22"/>
        </w:rPr>
        <w:t>5.000</w:t>
      </w:r>
      <w:r w:rsidR="008A1ABE" w:rsidRPr="00845E90">
        <w:rPr>
          <w:rFonts w:ascii="Segoe UI" w:hAnsi="Segoe UI" w:cs="Segoe UI"/>
          <w:sz w:val="22"/>
          <w:szCs w:val="22"/>
        </w:rPr>
        <w:t xml:space="preserve">,- Kč </w:t>
      </w:r>
      <w:r w:rsidRPr="00845E90">
        <w:rPr>
          <w:rFonts w:ascii="Segoe UI" w:hAnsi="Segoe UI" w:cs="Segoe UI"/>
          <w:sz w:val="22"/>
          <w:szCs w:val="22"/>
        </w:rPr>
        <w:t>za každý i započat</w:t>
      </w:r>
      <w:r w:rsidR="00CC2B97" w:rsidRPr="00845E90">
        <w:rPr>
          <w:rFonts w:ascii="Segoe UI" w:hAnsi="Segoe UI" w:cs="Segoe UI"/>
          <w:sz w:val="22"/>
          <w:szCs w:val="22"/>
        </w:rPr>
        <w:t>ý</w:t>
      </w:r>
      <w:r w:rsidRPr="00845E90">
        <w:rPr>
          <w:rFonts w:ascii="Segoe UI" w:hAnsi="Segoe UI" w:cs="Segoe UI"/>
          <w:sz w:val="22"/>
          <w:szCs w:val="22"/>
        </w:rPr>
        <w:t xml:space="preserve"> den prodlení</w:t>
      </w:r>
      <w:bookmarkEnd w:id="222"/>
      <w:r w:rsidR="00792E89" w:rsidRPr="00845E90">
        <w:rPr>
          <w:rFonts w:ascii="Segoe UI" w:hAnsi="Segoe UI" w:cs="Segoe UI"/>
          <w:sz w:val="22"/>
          <w:szCs w:val="22"/>
        </w:rPr>
        <w:t>;</w:t>
      </w:r>
    </w:p>
    <w:p w14:paraId="350D17F3" w14:textId="77777777" w:rsidR="00845E90" w:rsidRPr="00845E90" w:rsidRDefault="00845E90" w:rsidP="00845E90">
      <w:pPr>
        <w:pStyle w:val="RLTextlnkuslovan"/>
        <w:numPr>
          <w:ilvl w:val="2"/>
          <w:numId w:val="2"/>
        </w:numPr>
        <w:spacing w:before="120" w:line="276" w:lineRule="auto"/>
        <w:rPr>
          <w:rFonts w:ascii="Segoe UI" w:hAnsi="Segoe UI" w:cs="Segoe UI"/>
          <w:sz w:val="22"/>
          <w:szCs w:val="22"/>
        </w:rPr>
      </w:pPr>
      <w:r w:rsidRPr="00845E90">
        <w:rPr>
          <w:rFonts w:ascii="Segoe UI" w:hAnsi="Segoe UI" w:cs="Segoe UI"/>
          <w:sz w:val="22"/>
          <w:szCs w:val="22"/>
        </w:rPr>
        <w:t xml:space="preserve">v případě prodlení Poskytovatele s vyřešením </w:t>
      </w:r>
      <w:r w:rsidRPr="00845E90">
        <w:rPr>
          <w:rFonts w:ascii="Segoe UI" w:hAnsi="Segoe UI" w:cs="Segoe UI"/>
          <w:sz w:val="22"/>
          <w:szCs w:val="22"/>
          <w:lang w:val="cs-CZ"/>
        </w:rPr>
        <w:t>požadavku</w:t>
      </w:r>
      <w:r w:rsidRPr="00845E90">
        <w:rPr>
          <w:rFonts w:ascii="Segoe UI" w:hAnsi="Segoe UI" w:cs="Segoe UI"/>
          <w:sz w:val="22"/>
          <w:szCs w:val="22"/>
        </w:rPr>
        <w:t xml:space="preserve"> kategorie</w:t>
      </w:r>
      <w:r>
        <w:rPr>
          <w:rFonts w:ascii="Segoe UI" w:hAnsi="Segoe UI" w:cs="Segoe UI"/>
          <w:sz w:val="22"/>
          <w:szCs w:val="22"/>
          <w:lang w:val="cs-CZ"/>
        </w:rPr>
        <w:t xml:space="preserve"> C</w:t>
      </w:r>
      <w:r w:rsidRPr="00845E90">
        <w:rPr>
          <w:rFonts w:ascii="Segoe UI" w:hAnsi="Segoe UI" w:cs="Segoe UI"/>
          <w:sz w:val="22"/>
          <w:szCs w:val="22"/>
        </w:rPr>
        <w:t xml:space="preserve"> </w:t>
      </w:r>
      <w:r>
        <w:rPr>
          <w:rFonts w:ascii="Segoe UI" w:hAnsi="Segoe UI" w:cs="Segoe UI"/>
          <w:sz w:val="22"/>
          <w:szCs w:val="22"/>
          <w:lang w:val="cs-CZ"/>
        </w:rPr>
        <w:t>dle odst. 15.7 této Smlouvy</w:t>
      </w:r>
      <w:r w:rsidRPr="00845E90">
        <w:rPr>
          <w:rFonts w:ascii="Segoe UI" w:hAnsi="Segoe UI" w:cs="Segoe UI"/>
          <w:sz w:val="22"/>
          <w:szCs w:val="22"/>
        </w:rPr>
        <w:t xml:space="preserve"> vzniká Objednateli nárok na smluvní pokutu ve výši </w:t>
      </w:r>
      <w:r>
        <w:rPr>
          <w:rFonts w:ascii="Segoe UI" w:hAnsi="Segoe UI" w:cs="Segoe UI"/>
          <w:sz w:val="22"/>
          <w:szCs w:val="22"/>
          <w:lang w:val="cs-CZ"/>
        </w:rPr>
        <w:t>2</w:t>
      </w:r>
      <w:r w:rsidRPr="00845E90">
        <w:rPr>
          <w:rFonts w:ascii="Segoe UI" w:hAnsi="Segoe UI" w:cs="Segoe UI"/>
          <w:sz w:val="22"/>
          <w:szCs w:val="22"/>
        </w:rPr>
        <w:t>.000,- Kč za každý i započatý den prodlení;</w:t>
      </w:r>
    </w:p>
    <w:p w14:paraId="525C82F1" w14:textId="77777777" w:rsidR="009E5A78" w:rsidRPr="005064A8" w:rsidRDefault="007312F1"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w:t>
      </w:r>
      <w:r w:rsidR="00902894" w:rsidRPr="005064A8">
        <w:rPr>
          <w:rFonts w:ascii="Segoe UI" w:hAnsi="Segoe UI" w:cs="Segoe UI"/>
          <w:sz w:val="22"/>
          <w:szCs w:val="22"/>
        </w:rPr>
        <w:t>Poskytovatel</w:t>
      </w:r>
      <w:r w:rsidRPr="005064A8">
        <w:rPr>
          <w:rFonts w:ascii="Segoe UI" w:hAnsi="Segoe UI" w:cs="Segoe UI"/>
          <w:sz w:val="22"/>
          <w:szCs w:val="22"/>
        </w:rPr>
        <w:t>e s</w:t>
      </w:r>
      <w:r w:rsidR="009E5A78" w:rsidRPr="005064A8">
        <w:rPr>
          <w:rFonts w:ascii="Segoe UI" w:hAnsi="Segoe UI" w:cs="Segoe UI"/>
          <w:sz w:val="22"/>
          <w:szCs w:val="22"/>
        </w:rPr>
        <w:t> předložením pojistné smlouvy Objednateli ve lhůtě dle</w:t>
      </w:r>
      <w:r w:rsidR="00201A5D" w:rsidRPr="005064A8">
        <w:rPr>
          <w:rFonts w:ascii="Segoe UI" w:hAnsi="Segoe UI" w:cs="Segoe UI"/>
          <w:sz w:val="22"/>
          <w:szCs w:val="22"/>
        </w:rPr>
        <w:t xml:space="preserve"> odst. </w:t>
      </w:r>
      <w:r w:rsidR="000A0AE6" w:rsidRPr="005064A8">
        <w:rPr>
          <w:rFonts w:ascii="Segoe UI" w:hAnsi="Segoe UI" w:cs="Segoe UI"/>
          <w:sz w:val="22"/>
          <w:szCs w:val="22"/>
        </w:rPr>
        <w:fldChar w:fldCharType="begin"/>
      </w:r>
      <w:r w:rsidR="000A0AE6" w:rsidRPr="005064A8">
        <w:rPr>
          <w:rFonts w:ascii="Segoe UI" w:hAnsi="Segoe UI" w:cs="Segoe UI"/>
          <w:sz w:val="22"/>
          <w:szCs w:val="22"/>
        </w:rPr>
        <w:instrText xml:space="preserve"> REF _Ref372629098 \r \h </w:instrText>
      </w:r>
      <w:r w:rsidR="002B4BE4" w:rsidRPr="005064A8">
        <w:rPr>
          <w:rFonts w:ascii="Segoe UI" w:hAnsi="Segoe UI" w:cs="Segoe UI"/>
          <w:sz w:val="22"/>
          <w:szCs w:val="22"/>
        </w:rPr>
        <w:instrText xml:space="preserve"> \* MERGEFORMAT </w:instrText>
      </w:r>
      <w:r w:rsidR="000A0AE6" w:rsidRPr="005064A8">
        <w:rPr>
          <w:rFonts w:ascii="Segoe UI" w:hAnsi="Segoe UI" w:cs="Segoe UI"/>
          <w:sz w:val="22"/>
          <w:szCs w:val="22"/>
        </w:rPr>
      </w:r>
      <w:r w:rsidR="000A0AE6" w:rsidRPr="005064A8">
        <w:rPr>
          <w:rFonts w:ascii="Segoe UI" w:hAnsi="Segoe UI" w:cs="Segoe UI"/>
          <w:sz w:val="22"/>
          <w:szCs w:val="22"/>
        </w:rPr>
        <w:fldChar w:fldCharType="separate"/>
      </w:r>
      <w:r w:rsidR="0070175A">
        <w:rPr>
          <w:rFonts w:ascii="Segoe UI" w:hAnsi="Segoe UI" w:cs="Segoe UI"/>
          <w:sz w:val="22"/>
          <w:szCs w:val="22"/>
        </w:rPr>
        <w:t>12.2</w:t>
      </w:r>
      <w:r w:rsidR="000A0AE6" w:rsidRPr="005064A8">
        <w:rPr>
          <w:rFonts w:ascii="Segoe UI" w:hAnsi="Segoe UI" w:cs="Segoe UI"/>
          <w:sz w:val="22"/>
          <w:szCs w:val="22"/>
        </w:rPr>
        <w:fldChar w:fldCharType="end"/>
      </w:r>
      <w:r w:rsidR="009E5A78" w:rsidRPr="005064A8">
        <w:rPr>
          <w:rFonts w:ascii="Segoe UI" w:hAnsi="Segoe UI" w:cs="Segoe UI"/>
          <w:sz w:val="22"/>
          <w:szCs w:val="22"/>
        </w:rPr>
        <w:t xml:space="preserve"> </w:t>
      </w:r>
      <w:r w:rsidR="000B42D9" w:rsidRPr="005064A8">
        <w:rPr>
          <w:rFonts w:ascii="Segoe UI" w:hAnsi="Segoe UI" w:cs="Segoe UI"/>
          <w:sz w:val="22"/>
          <w:szCs w:val="22"/>
        </w:rPr>
        <w:t xml:space="preserve">této </w:t>
      </w:r>
      <w:r w:rsidR="00201A5D" w:rsidRPr="005064A8">
        <w:rPr>
          <w:rFonts w:ascii="Segoe UI" w:hAnsi="Segoe UI" w:cs="Segoe UI"/>
          <w:sz w:val="22"/>
          <w:szCs w:val="22"/>
        </w:rPr>
        <w:t xml:space="preserve">Smlouvy </w:t>
      </w:r>
      <w:r w:rsidR="009E5A78" w:rsidRPr="005064A8">
        <w:rPr>
          <w:rFonts w:ascii="Segoe UI" w:hAnsi="Segoe UI" w:cs="Segoe UI"/>
          <w:sz w:val="22"/>
          <w:szCs w:val="22"/>
        </w:rPr>
        <w:t>vzniká Objednateli nárok na smluvní pokutu ve výši 10.000,- Kč za každý i započatý den prodlení;</w:t>
      </w:r>
    </w:p>
    <w:p w14:paraId="42184432" w14:textId="77777777" w:rsidR="00624933" w:rsidRPr="005064A8" w:rsidRDefault="00624933"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Poskytovatele s předložením originálu bankovní záruky Objednateli ve lhůtě dle odst. </w:t>
      </w:r>
      <w:r w:rsidR="000A0AE6" w:rsidRPr="005064A8">
        <w:rPr>
          <w:rFonts w:ascii="Segoe UI" w:hAnsi="Segoe UI" w:cs="Segoe UI"/>
          <w:sz w:val="22"/>
          <w:szCs w:val="22"/>
        </w:rPr>
        <w:fldChar w:fldCharType="begin"/>
      </w:r>
      <w:r w:rsidR="000A0AE6" w:rsidRPr="005064A8">
        <w:rPr>
          <w:rFonts w:ascii="Segoe UI" w:hAnsi="Segoe UI" w:cs="Segoe UI"/>
          <w:sz w:val="22"/>
          <w:szCs w:val="22"/>
        </w:rPr>
        <w:instrText xml:space="preserve"> REF _Ref408667615 \r \h </w:instrText>
      </w:r>
      <w:r w:rsidR="002B4BE4" w:rsidRPr="005064A8">
        <w:rPr>
          <w:rFonts w:ascii="Segoe UI" w:hAnsi="Segoe UI" w:cs="Segoe UI"/>
          <w:sz w:val="22"/>
          <w:szCs w:val="22"/>
        </w:rPr>
        <w:instrText xml:space="preserve"> \* MERGEFORMAT </w:instrText>
      </w:r>
      <w:r w:rsidR="000A0AE6" w:rsidRPr="005064A8">
        <w:rPr>
          <w:rFonts w:ascii="Segoe UI" w:hAnsi="Segoe UI" w:cs="Segoe UI"/>
          <w:sz w:val="22"/>
          <w:szCs w:val="22"/>
        </w:rPr>
      </w:r>
      <w:r w:rsidR="000A0AE6" w:rsidRPr="005064A8">
        <w:rPr>
          <w:rFonts w:ascii="Segoe UI" w:hAnsi="Segoe UI" w:cs="Segoe UI"/>
          <w:sz w:val="22"/>
          <w:szCs w:val="22"/>
        </w:rPr>
        <w:fldChar w:fldCharType="separate"/>
      </w:r>
      <w:r w:rsidR="0070175A">
        <w:rPr>
          <w:rFonts w:ascii="Segoe UI" w:hAnsi="Segoe UI" w:cs="Segoe UI"/>
          <w:sz w:val="22"/>
          <w:szCs w:val="22"/>
        </w:rPr>
        <w:t>12.3</w:t>
      </w:r>
      <w:r w:rsidR="000A0AE6" w:rsidRPr="005064A8">
        <w:rPr>
          <w:rFonts w:ascii="Segoe UI" w:hAnsi="Segoe UI" w:cs="Segoe UI"/>
          <w:sz w:val="22"/>
          <w:szCs w:val="22"/>
        </w:rPr>
        <w:fldChar w:fldCharType="end"/>
      </w:r>
      <w:r w:rsidRPr="005064A8">
        <w:rPr>
          <w:rFonts w:ascii="Segoe UI" w:hAnsi="Segoe UI" w:cs="Segoe UI"/>
          <w:sz w:val="22"/>
          <w:szCs w:val="22"/>
        </w:rPr>
        <w:t xml:space="preserve"> </w:t>
      </w:r>
      <w:r w:rsidR="003D5D63" w:rsidRPr="005064A8">
        <w:rPr>
          <w:rFonts w:ascii="Segoe UI" w:hAnsi="Segoe UI" w:cs="Segoe UI"/>
          <w:sz w:val="22"/>
          <w:szCs w:val="22"/>
        </w:rPr>
        <w:t xml:space="preserve">této </w:t>
      </w:r>
      <w:r w:rsidRPr="005064A8">
        <w:rPr>
          <w:rFonts w:ascii="Segoe UI" w:hAnsi="Segoe UI" w:cs="Segoe UI"/>
          <w:sz w:val="22"/>
          <w:szCs w:val="22"/>
        </w:rPr>
        <w:t xml:space="preserve">Smlouvy vzniká Objednateli nárok na smluvní pokutu ve výši </w:t>
      </w:r>
      <w:r w:rsidR="00B85B2E" w:rsidRPr="005064A8">
        <w:rPr>
          <w:rFonts w:ascii="Segoe UI" w:hAnsi="Segoe UI" w:cs="Segoe UI"/>
          <w:sz w:val="22"/>
          <w:szCs w:val="22"/>
        </w:rPr>
        <w:t>5</w:t>
      </w:r>
      <w:r w:rsidRPr="005064A8">
        <w:rPr>
          <w:rFonts w:ascii="Segoe UI" w:hAnsi="Segoe UI" w:cs="Segoe UI"/>
          <w:sz w:val="22"/>
          <w:szCs w:val="22"/>
        </w:rPr>
        <w:t>.000,- Kč za každý i</w:t>
      </w:r>
      <w:r w:rsidR="005064A8">
        <w:rPr>
          <w:rFonts w:ascii="Segoe UI" w:hAnsi="Segoe UI" w:cs="Segoe UI"/>
          <w:sz w:val="22"/>
          <w:szCs w:val="22"/>
          <w:lang w:val="cs-CZ"/>
        </w:rPr>
        <w:t> </w:t>
      </w:r>
      <w:r w:rsidRPr="005064A8">
        <w:rPr>
          <w:rFonts w:ascii="Segoe UI" w:hAnsi="Segoe UI" w:cs="Segoe UI"/>
          <w:sz w:val="22"/>
          <w:szCs w:val="22"/>
        </w:rPr>
        <w:t>započatý den prodlení;</w:t>
      </w:r>
    </w:p>
    <w:p w14:paraId="37FD1A8A" w14:textId="77777777" w:rsidR="009E5A78" w:rsidRPr="005064A8" w:rsidRDefault="009E5A78"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Poskytovatele s provedením aktualizace </w:t>
      </w:r>
      <w:r w:rsidR="00F130AC">
        <w:rPr>
          <w:rFonts w:ascii="Segoe UI" w:hAnsi="Segoe UI" w:cs="Segoe UI"/>
          <w:sz w:val="22"/>
          <w:szCs w:val="22"/>
          <w:lang w:val="cs-CZ"/>
        </w:rPr>
        <w:t>dokumentace</w:t>
      </w:r>
      <w:r w:rsidRPr="005064A8">
        <w:rPr>
          <w:rFonts w:ascii="Segoe UI" w:hAnsi="Segoe UI" w:cs="Segoe UI"/>
          <w:sz w:val="22"/>
          <w:szCs w:val="22"/>
        </w:rPr>
        <w:t xml:space="preserve"> v termínech stanovených dle odst. </w:t>
      </w:r>
      <w:r w:rsidR="009E2F86" w:rsidRPr="005064A8">
        <w:rPr>
          <w:rFonts w:ascii="Segoe UI" w:hAnsi="Segoe UI" w:cs="Segoe UI"/>
          <w:sz w:val="22"/>
          <w:szCs w:val="22"/>
        </w:rPr>
        <w:fldChar w:fldCharType="begin"/>
      </w:r>
      <w:r w:rsidRPr="005064A8">
        <w:rPr>
          <w:rFonts w:ascii="Segoe UI" w:hAnsi="Segoe UI" w:cs="Segoe UI"/>
          <w:sz w:val="22"/>
          <w:szCs w:val="22"/>
        </w:rPr>
        <w:instrText xml:space="preserve"> REF _Ref372629215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12.5</w:t>
      </w:r>
      <w:r w:rsidR="009E2F86" w:rsidRPr="005064A8">
        <w:rPr>
          <w:rFonts w:ascii="Segoe UI" w:hAnsi="Segoe UI" w:cs="Segoe UI"/>
          <w:sz w:val="22"/>
          <w:szCs w:val="22"/>
        </w:rPr>
        <w:fldChar w:fldCharType="end"/>
      </w:r>
      <w:r w:rsidRPr="005064A8">
        <w:rPr>
          <w:rFonts w:ascii="Segoe UI" w:hAnsi="Segoe UI" w:cs="Segoe UI"/>
          <w:sz w:val="22"/>
          <w:szCs w:val="22"/>
        </w:rPr>
        <w:t xml:space="preserve"> </w:t>
      </w:r>
      <w:r w:rsidR="003D5D63" w:rsidRPr="005064A8">
        <w:rPr>
          <w:rFonts w:ascii="Segoe UI" w:hAnsi="Segoe UI" w:cs="Segoe UI"/>
          <w:sz w:val="22"/>
          <w:szCs w:val="22"/>
        </w:rPr>
        <w:t xml:space="preserve">této </w:t>
      </w:r>
      <w:r w:rsidRPr="005064A8">
        <w:rPr>
          <w:rFonts w:ascii="Segoe UI" w:hAnsi="Segoe UI" w:cs="Segoe UI"/>
          <w:sz w:val="22"/>
          <w:szCs w:val="22"/>
        </w:rPr>
        <w:t>Smlouvy vzniká Objednateli nárok na smluvní pokutu ve výši 5.000,- Kč za každý i započatý den prodlení;</w:t>
      </w:r>
    </w:p>
    <w:p w14:paraId="03EFFAF3" w14:textId="77777777" w:rsidR="009E5A78" w:rsidRPr="005064A8" w:rsidRDefault="009E5A78"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prodlení Poskytovatele s vypracováním Exitového plánu </w:t>
      </w:r>
      <w:r w:rsidR="00E30674" w:rsidRPr="005064A8">
        <w:rPr>
          <w:rFonts w:ascii="Segoe UI" w:hAnsi="Segoe UI" w:cs="Segoe UI"/>
          <w:sz w:val="22"/>
          <w:szCs w:val="22"/>
        </w:rPr>
        <w:t xml:space="preserve">nebo </w:t>
      </w:r>
      <w:r w:rsidR="00591E92" w:rsidRPr="005064A8">
        <w:rPr>
          <w:rFonts w:ascii="Segoe UI" w:hAnsi="Segoe UI" w:cs="Segoe UI"/>
          <w:sz w:val="22"/>
          <w:szCs w:val="22"/>
        </w:rPr>
        <w:t xml:space="preserve">v případě prodlení s </w:t>
      </w:r>
      <w:r w:rsidRPr="005064A8">
        <w:rPr>
          <w:rFonts w:ascii="Segoe UI" w:hAnsi="Segoe UI" w:cs="Segoe UI"/>
          <w:sz w:val="22"/>
          <w:szCs w:val="22"/>
        </w:rPr>
        <w:t>poskytnutí</w:t>
      </w:r>
      <w:r w:rsidR="00591E92" w:rsidRPr="005064A8">
        <w:rPr>
          <w:rFonts w:ascii="Segoe UI" w:hAnsi="Segoe UI" w:cs="Segoe UI"/>
          <w:sz w:val="22"/>
          <w:szCs w:val="22"/>
        </w:rPr>
        <w:t>m</w:t>
      </w:r>
      <w:r w:rsidRPr="005064A8">
        <w:rPr>
          <w:rFonts w:ascii="Segoe UI" w:hAnsi="Segoe UI" w:cs="Segoe UI"/>
          <w:sz w:val="22"/>
          <w:szCs w:val="22"/>
        </w:rPr>
        <w:t xml:space="preserve"> plnění nezbytných </w:t>
      </w:r>
      <w:r w:rsidR="00EE3CD2" w:rsidRPr="005064A8">
        <w:rPr>
          <w:rFonts w:ascii="Segoe UI" w:hAnsi="Segoe UI" w:cs="Segoe UI"/>
          <w:sz w:val="22"/>
          <w:szCs w:val="22"/>
        </w:rPr>
        <w:t>k</w:t>
      </w:r>
      <w:r w:rsidRPr="005064A8">
        <w:rPr>
          <w:rFonts w:ascii="Segoe UI" w:hAnsi="Segoe UI" w:cs="Segoe UI"/>
          <w:sz w:val="22"/>
          <w:szCs w:val="22"/>
        </w:rPr>
        <w:t xml:space="preserve"> jeho realizaci do 1 měsíce od doručení požadavku Objednatele dle odst. </w:t>
      </w:r>
      <w:r w:rsidR="009E2F86" w:rsidRPr="005064A8">
        <w:rPr>
          <w:rFonts w:ascii="Segoe UI" w:hAnsi="Segoe UI" w:cs="Segoe UI"/>
          <w:sz w:val="22"/>
          <w:szCs w:val="22"/>
        </w:rPr>
        <w:fldChar w:fldCharType="begin"/>
      </w:r>
      <w:r w:rsidR="007E6B98" w:rsidRPr="005064A8">
        <w:rPr>
          <w:rFonts w:ascii="Segoe UI" w:hAnsi="Segoe UI" w:cs="Segoe UI"/>
          <w:sz w:val="22"/>
          <w:szCs w:val="22"/>
        </w:rPr>
        <w:instrText xml:space="preserve"> REF _Ref402508013 \r \h </w:instrText>
      </w:r>
      <w:r w:rsidR="00B02C85"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9.2</w:t>
      </w:r>
      <w:r w:rsidR="009E2F86" w:rsidRPr="005064A8">
        <w:rPr>
          <w:rFonts w:ascii="Segoe UI" w:hAnsi="Segoe UI" w:cs="Segoe UI"/>
          <w:sz w:val="22"/>
          <w:szCs w:val="22"/>
        </w:rPr>
        <w:fldChar w:fldCharType="end"/>
      </w:r>
      <w:r w:rsidR="00997B3A" w:rsidRPr="005064A8">
        <w:rPr>
          <w:rFonts w:ascii="Segoe UI" w:hAnsi="Segoe UI" w:cs="Segoe UI"/>
          <w:sz w:val="22"/>
          <w:szCs w:val="22"/>
        </w:rPr>
        <w:t xml:space="preserve"> </w:t>
      </w:r>
      <w:r w:rsidR="006B4A9C" w:rsidRPr="005064A8">
        <w:rPr>
          <w:rFonts w:ascii="Segoe UI" w:hAnsi="Segoe UI" w:cs="Segoe UI"/>
          <w:sz w:val="22"/>
          <w:szCs w:val="22"/>
        </w:rPr>
        <w:t>této</w:t>
      </w:r>
      <w:r w:rsidRPr="005064A8">
        <w:rPr>
          <w:rFonts w:ascii="Segoe UI" w:hAnsi="Segoe UI" w:cs="Segoe UI"/>
          <w:sz w:val="22"/>
          <w:szCs w:val="22"/>
        </w:rPr>
        <w:t xml:space="preserve"> Smlouvy vzniká Objednateli nárok na smluvní pokutu ve výši 10.000,- Kč za každý i započatý den prodlení;</w:t>
      </w:r>
    </w:p>
    <w:p w14:paraId="287AF573" w14:textId="77777777" w:rsidR="009E5A78" w:rsidRPr="005064A8" w:rsidRDefault="009E5A78"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lastRenderedPageBreak/>
        <w:t>v případě porušení povinnosti Poskytovatele alokovat na plnění dle této Smlouvy kapacitu členů realizačního týmu a provádět jejich změny pouze se souhlasem Objednatele dle odst.</w:t>
      </w:r>
      <w:r w:rsidR="001628A2">
        <w:rPr>
          <w:rFonts w:ascii="Segoe UI" w:hAnsi="Segoe UI" w:cs="Segoe UI"/>
          <w:sz w:val="22"/>
          <w:szCs w:val="22"/>
          <w:lang w:val="cs-CZ"/>
        </w:rPr>
        <w:t xml:space="preserve"> 3.7 </w:t>
      </w:r>
      <w:r w:rsidR="003D5D63" w:rsidRPr="005064A8">
        <w:rPr>
          <w:rFonts w:ascii="Segoe UI" w:hAnsi="Segoe UI" w:cs="Segoe UI"/>
          <w:sz w:val="22"/>
          <w:szCs w:val="22"/>
        </w:rPr>
        <w:t xml:space="preserve">této </w:t>
      </w:r>
      <w:r w:rsidR="00877798" w:rsidRPr="005064A8">
        <w:rPr>
          <w:rFonts w:ascii="Segoe UI" w:hAnsi="Segoe UI" w:cs="Segoe UI"/>
          <w:sz w:val="22"/>
          <w:szCs w:val="22"/>
        </w:rPr>
        <w:t xml:space="preserve">Smlouvy </w:t>
      </w:r>
      <w:r w:rsidRPr="005064A8">
        <w:rPr>
          <w:rFonts w:ascii="Segoe UI" w:hAnsi="Segoe UI" w:cs="Segoe UI"/>
          <w:sz w:val="22"/>
          <w:szCs w:val="22"/>
        </w:rPr>
        <w:t xml:space="preserve">nebo poskytovat plnění dle této Smlouvy s využitím </w:t>
      </w:r>
      <w:r w:rsidR="00EB5961" w:rsidRPr="005064A8">
        <w:rPr>
          <w:rFonts w:ascii="Segoe UI" w:hAnsi="Segoe UI" w:cs="Segoe UI"/>
          <w:sz w:val="22"/>
          <w:szCs w:val="22"/>
          <w:lang w:val="cs-CZ"/>
        </w:rPr>
        <w:t>pod</w:t>
      </w:r>
      <w:r w:rsidRPr="005064A8">
        <w:rPr>
          <w:rFonts w:ascii="Segoe UI" w:hAnsi="Segoe UI" w:cs="Segoe UI"/>
          <w:sz w:val="22"/>
          <w:szCs w:val="22"/>
        </w:rPr>
        <w:t>dodavatelů uvedených v Příloze č.</w:t>
      </w:r>
      <w:r w:rsidR="00C622B0" w:rsidRPr="005064A8">
        <w:rPr>
          <w:rFonts w:ascii="Segoe UI" w:hAnsi="Segoe UI" w:cs="Segoe UI"/>
          <w:sz w:val="22"/>
          <w:szCs w:val="22"/>
          <w:lang w:val="cs-CZ"/>
        </w:rPr>
        <w:t xml:space="preserve"> </w:t>
      </w:r>
      <w:r w:rsidR="001628A2">
        <w:rPr>
          <w:rFonts w:ascii="Segoe UI" w:hAnsi="Segoe UI" w:cs="Segoe UI"/>
          <w:sz w:val="22"/>
          <w:szCs w:val="22"/>
          <w:lang w:val="cs-CZ"/>
        </w:rPr>
        <w:t>7</w:t>
      </w:r>
      <w:r w:rsidRPr="005064A8">
        <w:rPr>
          <w:rFonts w:ascii="Segoe UI" w:hAnsi="Segoe UI" w:cs="Segoe UI"/>
          <w:sz w:val="22"/>
          <w:szCs w:val="22"/>
        </w:rPr>
        <w:t xml:space="preserve"> této Smlouvy dle odst.</w:t>
      </w:r>
      <w:r w:rsidR="001628A2">
        <w:rPr>
          <w:rFonts w:ascii="Segoe UI" w:hAnsi="Segoe UI" w:cs="Segoe UI"/>
          <w:sz w:val="22"/>
          <w:szCs w:val="22"/>
          <w:lang w:val="cs-CZ"/>
        </w:rPr>
        <w:t xml:space="preserve"> 3.8 </w:t>
      </w:r>
      <w:r w:rsidRPr="005064A8">
        <w:rPr>
          <w:rFonts w:ascii="Segoe UI" w:hAnsi="Segoe UI" w:cs="Segoe UI"/>
          <w:sz w:val="22"/>
          <w:szCs w:val="22"/>
        </w:rPr>
        <w:t>Smlouvy vzniká Objednateli nárok na smluvní pokutu ve výši 10.000,- Kč za každé jednotlivé porušení takovéto povinnosti.</w:t>
      </w:r>
    </w:p>
    <w:p w14:paraId="102706F6" w14:textId="77777777" w:rsidR="008C43E5" w:rsidRPr="005064A8" w:rsidRDefault="008C43E5"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porušení povinnosti Poskytovatele doručit Objednateli </w:t>
      </w:r>
      <w:r w:rsidR="003D5D63" w:rsidRPr="005064A8">
        <w:rPr>
          <w:rFonts w:ascii="Segoe UI" w:hAnsi="Segoe UI" w:cs="Segoe UI"/>
          <w:sz w:val="22"/>
          <w:szCs w:val="22"/>
        </w:rPr>
        <w:t xml:space="preserve">příslušnou Zprávu </w:t>
      </w:r>
      <w:r w:rsidRPr="005064A8">
        <w:rPr>
          <w:rFonts w:ascii="Segoe UI" w:hAnsi="Segoe UI" w:cs="Segoe UI"/>
          <w:sz w:val="22"/>
          <w:szCs w:val="22"/>
        </w:rPr>
        <w:t>nejpozději do 10 dní od ukončení daného Vyhodnocovacího období dle odst.</w:t>
      </w:r>
      <w:r w:rsidR="001628A2">
        <w:rPr>
          <w:rFonts w:ascii="Segoe UI" w:hAnsi="Segoe UI" w:cs="Segoe UI"/>
          <w:sz w:val="22"/>
          <w:szCs w:val="22"/>
          <w:lang w:val="cs-CZ"/>
        </w:rPr>
        <w:t xml:space="preserve"> 7.4 </w:t>
      </w:r>
      <w:r w:rsidR="00A249D8" w:rsidRPr="005064A8">
        <w:rPr>
          <w:rFonts w:ascii="Segoe UI" w:hAnsi="Segoe UI" w:cs="Segoe UI"/>
          <w:sz w:val="22"/>
          <w:szCs w:val="22"/>
        </w:rPr>
        <w:t>této</w:t>
      </w:r>
      <w:r w:rsidRPr="005064A8">
        <w:rPr>
          <w:rFonts w:ascii="Segoe UI" w:hAnsi="Segoe UI" w:cs="Segoe UI"/>
          <w:sz w:val="22"/>
          <w:szCs w:val="22"/>
        </w:rPr>
        <w:t xml:space="preserve"> Smlouvy vzniká Objednateli nárok na smluvní pokutu ve výši 1.000,- Kč za každé jednotlivé porušení takovéto povinnosti;</w:t>
      </w:r>
    </w:p>
    <w:p w14:paraId="4442B819" w14:textId="77777777" w:rsidR="00A218DF" w:rsidRPr="005064A8" w:rsidRDefault="00A218DF" w:rsidP="005064A8">
      <w:pPr>
        <w:pStyle w:val="RLTextlnkuslovan"/>
        <w:numPr>
          <w:ilvl w:val="2"/>
          <w:numId w:val="2"/>
        </w:numPr>
        <w:spacing w:before="120" w:line="276" w:lineRule="auto"/>
        <w:rPr>
          <w:rFonts w:ascii="Segoe UI" w:hAnsi="Segoe UI" w:cs="Segoe UI"/>
          <w:sz w:val="22"/>
          <w:szCs w:val="22"/>
        </w:rPr>
      </w:pPr>
      <w:r w:rsidRPr="005064A8">
        <w:rPr>
          <w:rFonts w:ascii="Segoe UI" w:hAnsi="Segoe UI" w:cs="Segoe UI"/>
          <w:sz w:val="22"/>
          <w:szCs w:val="22"/>
        </w:rPr>
        <w:t xml:space="preserve">V případě, že Poskytovatel poruší svoji povinnost reagovat na požadavek Objednatele nebo jím určené třetí strany a zahájit poskytování součinnosti dle odstavce </w:t>
      </w:r>
      <w:r w:rsidR="009E2F86" w:rsidRPr="005064A8">
        <w:rPr>
          <w:rFonts w:ascii="Segoe UI" w:hAnsi="Segoe UI" w:cs="Segoe UI"/>
          <w:sz w:val="22"/>
          <w:szCs w:val="22"/>
        </w:rPr>
        <w:fldChar w:fldCharType="begin"/>
      </w:r>
      <w:r w:rsidR="000F40E6" w:rsidRPr="005064A8">
        <w:rPr>
          <w:rFonts w:ascii="Segoe UI" w:hAnsi="Segoe UI" w:cs="Segoe UI"/>
          <w:sz w:val="22"/>
          <w:szCs w:val="22"/>
        </w:rPr>
        <w:instrText xml:space="preserve"> REF _Ref395780860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12.6</w:t>
      </w:r>
      <w:r w:rsidR="009E2F86" w:rsidRPr="005064A8">
        <w:rPr>
          <w:rFonts w:ascii="Segoe UI" w:hAnsi="Segoe UI" w:cs="Segoe UI"/>
          <w:sz w:val="22"/>
          <w:szCs w:val="22"/>
        </w:rPr>
        <w:fldChar w:fldCharType="end"/>
      </w:r>
      <w:r w:rsidR="000F40E6" w:rsidRPr="005064A8">
        <w:rPr>
          <w:rFonts w:ascii="Segoe UI" w:hAnsi="Segoe UI" w:cs="Segoe UI"/>
          <w:sz w:val="22"/>
          <w:szCs w:val="22"/>
        </w:rPr>
        <w:t xml:space="preserve"> či </w:t>
      </w:r>
      <w:r w:rsidR="009E2F86" w:rsidRPr="005064A8">
        <w:rPr>
          <w:rFonts w:ascii="Segoe UI" w:hAnsi="Segoe UI" w:cs="Segoe UI"/>
          <w:sz w:val="22"/>
          <w:szCs w:val="22"/>
        </w:rPr>
        <w:fldChar w:fldCharType="begin"/>
      </w:r>
      <w:r w:rsidR="000F40E6" w:rsidRPr="005064A8">
        <w:rPr>
          <w:rFonts w:ascii="Segoe UI" w:hAnsi="Segoe UI" w:cs="Segoe UI"/>
          <w:sz w:val="22"/>
          <w:szCs w:val="22"/>
        </w:rPr>
        <w:instrText xml:space="preserve"> REF _Ref395780863 \r \h </w:instrText>
      </w:r>
      <w:r w:rsidR="00FF479E" w:rsidRPr="005064A8">
        <w:rPr>
          <w:rFonts w:ascii="Segoe UI" w:hAnsi="Segoe UI" w:cs="Segoe UI"/>
          <w:sz w:val="22"/>
          <w:szCs w:val="22"/>
        </w:rPr>
        <w:instrText xml:space="preserve"> \* MERGEFORMAT </w:instrText>
      </w:r>
      <w:r w:rsidR="009E2F86" w:rsidRPr="005064A8">
        <w:rPr>
          <w:rFonts w:ascii="Segoe UI" w:hAnsi="Segoe UI" w:cs="Segoe UI"/>
          <w:sz w:val="22"/>
          <w:szCs w:val="22"/>
        </w:rPr>
      </w:r>
      <w:r w:rsidR="009E2F86" w:rsidRPr="005064A8">
        <w:rPr>
          <w:rFonts w:ascii="Segoe UI" w:hAnsi="Segoe UI" w:cs="Segoe UI"/>
          <w:sz w:val="22"/>
          <w:szCs w:val="22"/>
        </w:rPr>
        <w:fldChar w:fldCharType="separate"/>
      </w:r>
      <w:r w:rsidR="0070175A">
        <w:rPr>
          <w:rFonts w:ascii="Segoe UI" w:hAnsi="Segoe UI" w:cs="Segoe UI"/>
          <w:sz w:val="22"/>
          <w:szCs w:val="22"/>
        </w:rPr>
        <w:t>12.7</w:t>
      </w:r>
      <w:r w:rsidR="009E2F86" w:rsidRPr="005064A8">
        <w:rPr>
          <w:rFonts w:ascii="Segoe UI" w:hAnsi="Segoe UI" w:cs="Segoe UI"/>
          <w:sz w:val="22"/>
          <w:szCs w:val="22"/>
        </w:rPr>
        <w:fldChar w:fldCharType="end"/>
      </w:r>
      <w:r w:rsidRPr="005064A8">
        <w:rPr>
          <w:rFonts w:ascii="Segoe UI" w:hAnsi="Segoe UI" w:cs="Segoe UI"/>
          <w:sz w:val="22"/>
          <w:szCs w:val="22"/>
        </w:rPr>
        <w:t xml:space="preserve"> Smlouvy nejpozději do </w:t>
      </w:r>
      <w:r w:rsidR="0072011A" w:rsidRPr="005064A8">
        <w:rPr>
          <w:rFonts w:ascii="Segoe UI" w:hAnsi="Segoe UI" w:cs="Segoe UI"/>
          <w:sz w:val="22"/>
          <w:szCs w:val="22"/>
        </w:rPr>
        <w:t xml:space="preserve">5 </w:t>
      </w:r>
      <w:r w:rsidRPr="005064A8">
        <w:rPr>
          <w:rFonts w:ascii="Segoe UI" w:hAnsi="Segoe UI" w:cs="Segoe UI"/>
          <w:sz w:val="22"/>
          <w:szCs w:val="22"/>
        </w:rPr>
        <w:t>pracovních dnů ode dne doručení takovéhoto požadavku, je Objednatel oprávněn po něm požadovat smluvní pokutu ve výši 5.000,- Kč za každý i započatý den prodlení s plněním této smluvní povinnosti;</w:t>
      </w:r>
    </w:p>
    <w:p w14:paraId="4E9D81C8" w14:textId="77777777" w:rsidR="00AC7D34" w:rsidRPr="005064A8" w:rsidRDefault="00AC7D34" w:rsidP="005064A8">
      <w:pPr>
        <w:pStyle w:val="RLTextlnkuslovan"/>
        <w:numPr>
          <w:ilvl w:val="1"/>
          <w:numId w:val="2"/>
        </w:numPr>
        <w:spacing w:before="120" w:line="276" w:lineRule="auto"/>
        <w:rPr>
          <w:rFonts w:ascii="Segoe UI" w:hAnsi="Segoe UI" w:cs="Segoe UI"/>
          <w:sz w:val="22"/>
          <w:szCs w:val="22"/>
        </w:rPr>
      </w:pPr>
      <w:r w:rsidRPr="005064A8">
        <w:rPr>
          <w:rFonts w:ascii="Segoe UI" w:hAnsi="Segoe UI" w:cs="Segoe UI"/>
          <w:sz w:val="22"/>
          <w:szCs w:val="22"/>
        </w:rPr>
        <w:t>Zaplacením smluvní pokuty není dotčen nárok Objednatele na náhradu škody v plné výši ani povinnost Poskytovatele bezodkladně odstranit závadný stav.</w:t>
      </w:r>
    </w:p>
    <w:p w14:paraId="0B88A250" w14:textId="77777777" w:rsidR="002C1E41" w:rsidRPr="005064A8" w:rsidRDefault="002C1E41" w:rsidP="005064A8">
      <w:pPr>
        <w:pStyle w:val="RLTextlnkuslovan"/>
        <w:numPr>
          <w:ilvl w:val="1"/>
          <w:numId w:val="2"/>
        </w:numPr>
        <w:spacing w:before="120" w:line="276" w:lineRule="auto"/>
        <w:rPr>
          <w:rFonts w:ascii="Segoe UI" w:hAnsi="Segoe UI" w:cs="Segoe UI"/>
          <w:sz w:val="22"/>
          <w:szCs w:val="22"/>
        </w:rPr>
      </w:pPr>
      <w:r w:rsidRPr="005064A8">
        <w:rPr>
          <w:rFonts w:ascii="Segoe UI" w:hAnsi="Segoe UI" w:cs="Segoe UI"/>
          <w:sz w:val="22"/>
          <w:szCs w:val="22"/>
        </w:rPr>
        <w:t>Smluvní pokuty</w:t>
      </w:r>
      <w:r w:rsidR="003A38BA" w:rsidRPr="005064A8">
        <w:rPr>
          <w:rFonts w:ascii="Segoe UI" w:hAnsi="Segoe UI" w:cs="Segoe UI"/>
          <w:sz w:val="22"/>
          <w:szCs w:val="22"/>
        </w:rPr>
        <w:t xml:space="preserve"> a/nebo úroky </w:t>
      </w:r>
      <w:r w:rsidR="00B538AF" w:rsidRPr="005064A8">
        <w:rPr>
          <w:rFonts w:ascii="Segoe UI" w:hAnsi="Segoe UI" w:cs="Segoe UI"/>
          <w:sz w:val="22"/>
          <w:szCs w:val="22"/>
        </w:rPr>
        <w:t>z prodlení</w:t>
      </w:r>
      <w:r w:rsidRPr="005064A8">
        <w:rPr>
          <w:rFonts w:ascii="Segoe UI" w:hAnsi="Segoe UI" w:cs="Segoe UI"/>
          <w:sz w:val="22"/>
          <w:szCs w:val="22"/>
        </w:rPr>
        <w:t xml:space="preserve"> jsou splatné </w:t>
      </w:r>
      <w:r w:rsidR="00554ECF" w:rsidRPr="005064A8">
        <w:rPr>
          <w:rFonts w:ascii="Segoe UI" w:hAnsi="Segoe UI" w:cs="Segoe UI"/>
          <w:sz w:val="22"/>
          <w:szCs w:val="22"/>
        </w:rPr>
        <w:t>30</w:t>
      </w:r>
      <w:r w:rsidRPr="005064A8">
        <w:rPr>
          <w:rFonts w:ascii="Segoe UI" w:hAnsi="Segoe UI" w:cs="Segoe UI"/>
          <w:sz w:val="22"/>
          <w:szCs w:val="22"/>
        </w:rPr>
        <w:t>. den ode dne doručení písemné výzvy oprávněné smluvní strany k jejich úhradě povinnou smluvní stranou, není-li ve výzvě uvedena lhůta delší.</w:t>
      </w:r>
      <w:r w:rsidR="003A38BA" w:rsidRPr="005064A8">
        <w:rPr>
          <w:rFonts w:ascii="Segoe UI" w:hAnsi="Segoe UI" w:cs="Segoe UI"/>
          <w:sz w:val="22"/>
          <w:szCs w:val="22"/>
        </w:rPr>
        <w:t xml:space="preserve"> Slevy z ceny je </w:t>
      </w:r>
      <w:r w:rsidR="00902894" w:rsidRPr="005064A8">
        <w:rPr>
          <w:rFonts w:ascii="Segoe UI" w:hAnsi="Segoe UI" w:cs="Segoe UI"/>
          <w:sz w:val="22"/>
          <w:szCs w:val="22"/>
        </w:rPr>
        <w:t>Poskytovatel</w:t>
      </w:r>
      <w:r w:rsidR="003A38BA" w:rsidRPr="005064A8">
        <w:rPr>
          <w:rFonts w:ascii="Segoe UI" w:hAnsi="Segoe UI" w:cs="Segoe UI"/>
          <w:sz w:val="22"/>
          <w:szCs w:val="22"/>
        </w:rPr>
        <w:t xml:space="preserve"> povinen zohlednit při fakturaci, nestane-li se tak, je Objednatel oprávněn slevu z ceny uplatnit </w:t>
      </w:r>
      <w:r w:rsidR="001C60C3" w:rsidRPr="005064A8">
        <w:rPr>
          <w:rFonts w:ascii="Segoe UI" w:hAnsi="Segoe UI" w:cs="Segoe UI"/>
          <w:sz w:val="22"/>
          <w:szCs w:val="22"/>
        </w:rPr>
        <w:t xml:space="preserve">písemnou </w:t>
      </w:r>
      <w:r w:rsidR="003A38BA" w:rsidRPr="005064A8">
        <w:rPr>
          <w:rFonts w:ascii="Segoe UI" w:hAnsi="Segoe UI" w:cs="Segoe UI"/>
          <w:sz w:val="22"/>
          <w:szCs w:val="22"/>
        </w:rPr>
        <w:t>výzvou obdobně jako v případě smluvní pokuty.</w:t>
      </w:r>
    </w:p>
    <w:p w14:paraId="13C78393" w14:textId="12A46460" w:rsidR="002C1E41" w:rsidRDefault="002C1E41" w:rsidP="005064A8">
      <w:pPr>
        <w:pStyle w:val="RLTextlnkuslovan"/>
        <w:numPr>
          <w:ilvl w:val="1"/>
          <w:numId w:val="2"/>
        </w:numPr>
        <w:spacing w:before="120" w:line="276" w:lineRule="auto"/>
        <w:rPr>
          <w:ins w:id="223" w:author="Autor"/>
          <w:rFonts w:ascii="Segoe UI" w:hAnsi="Segoe UI" w:cs="Segoe UI"/>
        </w:rPr>
      </w:pPr>
      <w:r w:rsidRPr="005064A8">
        <w:rPr>
          <w:rFonts w:ascii="Segoe UI" w:hAnsi="Segoe UI" w:cs="Segoe UI"/>
          <w:sz w:val="22"/>
          <w:szCs w:val="22"/>
        </w:rPr>
        <w:t>Není-li dále stanoveno jinak, zaplacení jakékoliv sjednané smluvní pokuty</w:t>
      </w:r>
      <w:r w:rsidRPr="006C46B7">
        <w:rPr>
          <w:rFonts w:ascii="Segoe UI" w:hAnsi="Segoe UI" w:cs="Segoe UI"/>
          <w:sz w:val="22"/>
          <w:szCs w:val="22"/>
        </w:rPr>
        <w:t xml:space="preserve"> nezbavuje povinnou smluvní stranu povinnosti splnit své závazky.</w:t>
      </w:r>
      <w:r w:rsidRPr="002B4BE4">
        <w:rPr>
          <w:rFonts w:ascii="Segoe UI" w:hAnsi="Segoe UI" w:cs="Segoe UI"/>
        </w:rPr>
        <w:t xml:space="preserve"> </w:t>
      </w:r>
    </w:p>
    <w:p w14:paraId="47AB80D4" w14:textId="571EDE26" w:rsidR="008C33F0" w:rsidRPr="000A6D5B" w:rsidRDefault="008C33F0" w:rsidP="008C33F0">
      <w:pPr>
        <w:pStyle w:val="RLTextlnkuslovan"/>
        <w:numPr>
          <w:ilvl w:val="1"/>
          <w:numId w:val="2"/>
        </w:numPr>
        <w:spacing w:after="0" w:line="276" w:lineRule="auto"/>
        <w:rPr>
          <w:rFonts w:ascii="Segoe UI" w:hAnsi="Segoe UI" w:cs="Segoe UI"/>
          <w:sz w:val="22"/>
          <w:szCs w:val="22"/>
          <w:lang w:val="cs-CZ"/>
        </w:rPr>
      </w:pPr>
      <w:ins w:id="224" w:author="Autor">
        <w:r w:rsidRPr="000A6D5B">
          <w:rPr>
            <w:rFonts w:ascii="Segoe UI" w:hAnsi="Segoe UI" w:cs="Segoe UI"/>
            <w:sz w:val="22"/>
            <w:szCs w:val="22"/>
            <w:lang w:val="cs-CZ"/>
          </w:rPr>
          <w:t>Smluvní strany se dohodly, že součet všech</w:t>
        </w:r>
        <w:r w:rsidR="00916547">
          <w:rPr>
            <w:rFonts w:ascii="Segoe UI" w:hAnsi="Segoe UI" w:cs="Segoe UI"/>
            <w:sz w:val="22"/>
            <w:szCs w:val="22"/>
            <w:lang w:val="cs-CZ"/>
          </w:rPr>
          <w:t xml:space="preserve"> sankcí (nárok na slevu nebo</w:t>
        </w:r>
        <w:r w:rsidRPr="000A6D5B">
          <w:rPr>
            <w:rFonts w:ascii="Segoe UI" w:hAnsi="Segoe UI" w:cs="Segoe UI"/>
            <w:sz w:val="22"/>
            <w:szCs w:val="22"/>
            <w:lang w:val="cs-CZ"/>
          </w:rPr>
          <w:t xml:space="preserve"> smluvní</w:t>
        </w:r>
        <w:del w:id="225" w:author="Autor">
          <w:r w:rsidRPr="000A6D5B" w:rsidDel="00916547">
            <w:rPr>
              <w:rFonts w:ascii="Segoe UI" w:hAnsi="Segoe UI" w:cs="Segoe UI"/>
              <w:sz w:val="22"/>
              <w:szCs w:val="22"/>
              <w:lang w:val="cs-CZ"/>
            </w:rPr>
            <w:delText>ch</w:delText>
          </w:r>
        </w:del>
        <w:r w:rsidRPr="000A6D5B">
          <w:rPr>
            <w:rFonts w:ascii="Segoe UI" w:hAnsi="Segoe UI" w:cs="Segoe UI"/>
            <w:sz w:val="22"/>
            <w:szCs w:val="22"/>
            <w:lang w:val="cs-CZ"/>
          </w:rPr>
          <w:t xml:space="preserve"> pokut</w:t>
        </w:r>
        <w:r w:rsidR="00916547">
          <w:rPr>
            <w:rFonts w:ascii="Segoe UI" w:hAnsi="Segoe UI" w:cs="Segoe UI"/>
            <w:sz w:val="22"/>
            <w:szCs w:val="22"/>
            <w:lang w:val="cs-CZ"/>
          </w:rPr>
          <w:t>a)</w:t>
        </w:r>
        <w:r w:rsidRPr="000A6D5B">
          <w:rPr>
            <w:rFonts w:ascii="Segoe UI" w:hAnsi="Segoe UI" w:cs="Segoe UI"/>
            <w:sz w:val="22"/>
            <w:szCs w:val="22"/>
            <w:lang w:val="cs-CZ"/>
          </w:rPr>
          <w:t xml:space="preserve"> požadovaných od jedné smluvní strany dle Smlouvy nesmí přesáhnout 30 % celkové ceny Dodávky bez DPH.</w:t>
        </w:r>
        <w:del w:id="226" w:author="Autor">
          <w:r w:rsidRPr="000A6D5B" w:rsidDel="00916547">
            <w:rPr>
              <w:rFonts w:ascii="Segoe UI" w:hAnsi="Segoe UI" w:cs="Segoe UI"/>
              <w:sz w:val="22"/>
              <w:szCs w:val="22"/>
              <w:lang w:val="cs-CZ"/>
            </w:rPr>
            <w:delText>.</w:delText>
          </w:r>
        </w:del>
      </w:ins>
    </w:p>
    <w:p w14:paraId="680F4DD4" w14:textId="77777777" w:rsidR="002C1E41" w:rsidRPr="006C46B7" w:rsidRDefault="002C1E41" w:rsidP="000C1787">
      <w:pPr>
        <w:pStyle w:val="RLlneksmlouvy"/>
        <w:numPr>
          <w:ilvl w:val="0"/>
          <w:numId w:val="2"/>
        </w:numPr>
        <w:rPr>
          <w:rFonts w:ascii="Segoe UI" w:hAnsi="Segoe UI" w:cs="Segoe UI"/>
          <w:sz w:val="22"/>
          <w:szCs w:val="22"/>
        </w:rPr>
      </w:pPr>
      <w:bookmarkStart w:id="227" w:name="_Toc212632761"/>
      <w:bookmarkStart w:id="228" w:name="_Ref228185766"/>
      <w:bookmarkStart w:id="229" w:name="_Toc295034743"/>
      <w:bookmarkStart w:id="230" w:name="_Ref313634395"/>
      <w:bookmarkStart w:id="231" w:name="_Ref372631730"/>
      <w:r w:rsidRPr="006C46B7">
        <w:rPr>
          <w:rFonts w:ascii="Segoe UI" w:hAnsi="Segoe UI" w:cs="Segoe UI"/>
          <w:sz w:val="22"/>
          <w:szCs w:val="22"/>
        </w:rPr>
        <w:t>PLATNOST A ÚČINNOST SMLOUVY</w:t>
      </w:r>
      <w:bookmarkEnd w:id="227"/>
      <w:bookmarkEnd w:id="228"/>
      <w:bookmarkEnd w:id="229"/>
      <w:bookmarkEnd w:id="230"/>
      <w:bookmarkEnd w:id="231"/>
      <w:r w:rsidR="00F92E66" w:rsidRPr="006C46B7">
        <w:rPr>
          <w:rFonts w:ascii="Segoe UI" w:hAnsi="Segoe UI" w:cs="Segoe UI"/>
          <w:sz w:val="22"/>
          <w:szCs w:val="22"/>
        </w:rPr>
        <w:t xml:space="preserve"> </w:t>
      </w:r>
    </w:p>
    <w:p w14:paraId="2E29BD65" w14:textId="410E63B9" w:rsidR="00906236" w:rsidRPr="00906236" w:rsidRDefault="007F0CF6" w:rsidP="00906236">
      <w:pPr>
        <w:pStyle w:val="RLTextlnkuslovan"/>
        <w:numPr>
          <w:ilvl w:val="1"/>
          <w:numId w:val="2"/>
        </w:numPr>
        <w:spacing w:before="120" w:line="276" w:lineRule="auto"/>
        <w:rPr>
          <w:rFonts w:ascii="Segoe UI" w:hAnsi="Segoe UI" w:cs="Segoe UI"/>
          <w:sz w:val="22"/>
          <w:szCs w:val="22"/>
          <w:lang w:eastAsia="en-US"/>
        </w:rPr>
      </w:pPr>
      <w:bookmarkStart w:id="232" w:name="_Ref370380924"/>
      <w:bookmarkStart w:id="233" w:name="_Ref372631475"/>
      <w:bookmarkStart w:id="234" w:name="_Ref204398313"/>
      <w:bookmarkStart w:id="235" w:name="_Ref212855694"/>
      <w:bookmarkStart w:id="236" w:name="_Ref212861074"/>
      <w:bookmarkStart w:id="237" w:name="_Ref207108014"/>
      <w:bookmarkStart w:id="238" w:name="_Toc212632762"/>
      <w:bookmarkStart w:id="239" w:name="_Ref212705245"/>
      <w:bookmarkStart w:id="240" w:name="_Ref212892724"/>
      <w:r w:rsidRPr="00906236">
        <w:rPr>
          <w:rFonts w:ascii="Segoe UI" w:hAnsi="Segoe UI" w:cs="Segoe UI"/>
          <w:sz w:val="22"/>
          <w:szCs w:val="22"/>
          <w:lang w:eastAsia="en-US"/>
        </w:rPr>
        <w:t xml:space="preserve">Tato Smlouva </w:t>
      </w:r>
      <w:r w:rsidR="009A2B86" w:rsidRPr="00906236">
        <w:rPr>
          <w:rFonts w:ascii="Segoe UI" w:hAnsi="Segoe UI" w:cs="Segoe UI"/>
          <w:sz w:val="22"/>
          <w:szCs w:val="22"/>
          <w:lang w:eastAsia="en-US"/>
        </w:rPr>
        <w:t xml:space="preserve">nabývá platnosti </w:t>
      </w:r>
      <w:r w:rsidR="00906236" w:rsidRPr="00906236">
        <w:rPr>
          <w:rFonts w:ascii="Segoe UI" w:hAnsi="Segoe UI" w:cs="Segoe UI"/>
          <w:sz w:val="22"/>
          <w:szCs w:val="22"/>
        </w:rPr>
        <w:t>dnem připojení uznávaného elektronického podpisu dle zákona č. 297/2016 sb., o službách vytvářejících důvěru pro elektronické transakce, ve znění pozdějších předpisů</w:t>
      </w:r>
      <w:r w:rsidR="00906236" w:rsidRPr="00906236">
        <w:rPr>
          <w:rFonts w:ascii="Segoe UI" w:hAnsi="Segoe UI" w:cs="Segoe UI"/>
          <w:sz w:val="22"/>
          <w:szCs w:val="22"/>
          <w:lang w:val="cs-CZ"/>
        </w:rPr>
        <w:t xml:space="preserve"> </w:t>
      </w:r>
      <w:r w:rsidR="00906236" w:rsidRPr="00906236">
        <w:rPr>
          <w:rFonts w:ascii="Segoe UI" w:hAnsi="Segoe UI" w:cs="Segoe UI"/>
          <w:sz w:val="22"/>
          <w:szCs w:val="22"/>
        </w:rPr>
        <w:t xml:space="preserve">oběma </w:t>
      </w:r>
      <w:r w:rsidR="00906236" w:rsidRPr="00906236">
        <w:rPr>
          <w:rFonts w:ascii="Segoe UI" w:hAnsi="Segoe UI" w:cs="Segoe UI"/>
          <w:sz w:val="22"/>
          <w:szCs w:val="22"/>
          <w:lang w:val="cs-CZ"/>
        </w:rPr>
        <w:t>s</w:t>
      </w:r>
      <w:r w:rsidR="00906236" w:rsidRPr="00906236">
        <w:rPr>
          <w:rFonts w:ascii="Segoe UI" w:hAnsi="Segoe UI" w:cs="Segoe UI"/>
          <w:sz w:val="22"/>
          <w:szCs w:val="22"/>
        </w:rPr>
        <w:t>mluvními stranami do</w:t>
      </w:r>
      <w:r w:rsidR="00906236" w:rsidRPr="00906236">
        <w:rPr>
          <w:rFonts w:ascii="Segoe UI" w:hAnsi="Segoe UI" w:cs="Segoe UI"/>
          <w:sz w:val="22"/>
          <w:szCs w:val="22"/>
          <w:lang w:val="cs-CZ"/>
        </w:rPr>
        <w:t xml:space="preserve"> </w:t>
      </w:r>
      <w:r w:rsidR="00906236" w:rsidRPr="00906236">
        <w:rPr>
          <w:rFonts w:ascii="Segoe UI" w:hAnsi="Segoe UI" w:cs="Segoe UI"/>
          <w:bCs/>
          <w:sz w:val="22"/>
          <w:szCs w:val="22"/>
        </w:rPr>
        <w:t xml:space="preserve">této </w:t>
      </w:r>
      <w:r w:rsidR="00906236" w:rsidRPr="00906236">
        <w:rPr>
          <w:rFonts w:ascii="Segoe UI" w:hAnsi="Segoe UI" w:cs="Segoe UI"/>
          <w:bCs/>
          <w:sz w:val="22"/>
          <w:szCs w:val="22"/>
          <w:lang w:val="cs-CZ"/>
        </w:rPr>
        <w:t>Smlouvy</w:t>
      </w:r>
      <w:r w:rsidR="00906236" w:rsidRPr="00906236">
        <w:rPr>
          <w:rFonts w:ascii="Segoe UI" w:hAnsi="Segoe UI" w:cs="Segoe UI"/>
          <w:bCs/>
          <w:sz w:val="22"/>
          <w:szCs w:val="22"/>
        </w:rPr>
        <w:t xml:space="preserve"> a všech jejích jednotlivých příloh</w:t>
      </w:r>
      <w:r w:rsidR="00906236" w:rsidRPr="00906236">
        <w:rPr>
          <w:rFonts w:ascii="Segoe UI" w:hAnsi="Segoe UI" w:cs="Segoe UI"/>
          <w:sz w:val="22"/>
          <w:szCs w:val="22"/>
        </w:rPr>
        <w:t xml:space="preserve">, nejsou-li součástí jediného elektronického dokumentu (tj. všech samostatných souborů tvořících v souhrnu </w:t>
      </w:r>
      <w:r w:rsidR="00906236" w:rsidRPr="00906236">
        <w:rPr>
          <w:rFonts w:ascii="Segoe UI" w:hAnsi="Segoe UI" w:cs="Segoe UI"/>
          <w:sz w:val="22"/>
          <w:szCs w:val="22"/>
          <w:lang w:val="cs-CZ"/>
        </w:rPr>
        <w:t>Smlouvu</w:t>
      </w:r>
      <w:r w:rsidR="00906236" w:rsidRPr="00906236">
        <w:rPr>
          <w:rFonts w:ascii="Segoe UI" w:hAnsi="Segoe UI" w:cs="Segoe UI"/>
          <w:sz w:val="22"/>
          <w:szCs w:val="22"/>
        </w:rPr>
        <w:t>) nebo</w:t>
      </w:r>
      <w:r w:rsidR="00906236" w:rsidRPr="00906236">
        <w:rPr>
          <w:rFonts w:ascii="Segoe UI" w:hAnsi="Segoe UI" w:cs="Segoe UI"/>
          <w:sz w:val="22"/>
          <w:szCs w:val="22"/>
          <w:lang w:val="cs-CZ"/>
        </w:rPr>
        <w:t xml:space="preserve"> </w:t>
      </w:r>
      <w:r w:rsidR="00906236" w:rsidRPr="00906236">
        <w:rPr>
          <w:rFonts w:ascii="Segoe UI" w:hAnsi="Segoe UI" w:cs="Segoe UI"/>
          <w:bCs/>
          <w:sz w:val="22"/>
          <w:szCs w:val="22"/>
        </w:rPr>
        <w:t xml:space="preserve">této </w:t>
      </w:r>
      <w:r w:rsidR="00906236" w:rsidRPr="00906236">
        <w:rPr>
          <w:rFonts w:ascii="Segoe UI" w:hAnsi="Segoe UI" w:cs="Segoe UI"/>
          <w:bCs/>
          <w:sz w:val="22"/>
          <w:szCs w:val="22"/>
          <w:lang w:val="cs-CZ"/>
        </w:rPr>
        <w:t>Smlouvy</w:t>
      </w:r>
      <w:r w:rsidR="00906236" w:rsidRPr="00906236">
        <w:rPr>
          <w:rFonts w:ascii="Segoe UI" w:hAnsi="Segoe UI" w:cs="Segoe UI"/>
          <w:bCs/>
          <w:sz w:val="22"/>
          <w:szCs w:val="22"/>
        </w:rPr>
        <w:t xml:space="preserve"> a dvou hash souborů vytvořených otiskem z archivu souborů obsahujícího veškeré přílohy </w:t>
      </w:r>
      <w:r w:rsidR="00906236" w:rsidRPr="00906236">
        <w:rPr>
          <w:rFonts w:ascii="Segoe UI" w:hAnsi="Segoe UI" w:cs="Segoe UI"/>
          <w:bCs/>
          <w:sz w:val="22"/>
          <w:szCs w:val="22"/>
          <w:lang w:val="cs-CZ"/>
        </w:rPr>
        <w:t>Smlouvy</w:t>
      </w:r>
      <w:r w:rsidR="00906236" w:rsidRPr="00906236">
        <w:rPr>
          <w:rFonts w:ascii="Segoe UI" w:hAnsi="Segoe UI" w:cs="Segoe UI"/>
          <w:sz w:val="22"/>
          <w:szCs w:val="22"/>
        </w:rPr>
        <w:t xml:space="preserve"> (tj. k archivů </w:t>
      </w:r>
      <w:r w:rsidR="00906236" w:rsidRPr="00906236">
        <w:rPr>
          <w:rFonts w:ascii="Segoe UI" w:hAnsi="Segoe UI" w:cs="Segoe UI"/>
          <w:sz w:val="22"/>
          <w:szCs w:val="22"/>
        </w:rPr>
        <w:lastRenderedPageBreak/>
        <w:t xml:space="preserve">souborů obsahujícímu veškeré přílohy </w:t>
      </w:r>
      <w:r w:rsidR="00906236" w:rsidRPr="00906236">
        <w:rPr>
          <w:rFonts w:ascii="Segoe UI" w:hAnsi="Segoe UI" w:cs="Segoe UI"/>
          <w:sz w:val="22"/>
          <w:szCs w:val="22"/>
          <w:lang w:val="cs-CZ"/>
        </w:rPr>
        <w:t>Smlouvy</w:t>
      </w:r>
      <w:r w:rsidR="00906236" w:rsidRPr="00906236">
        <w:rPr>
          <w:rFonts w:ascii="Segoe UI" w:hAnsi="Segoe UI" w:cs="Segoe UI"/>
          <w:sz w:val="22"/>
          <w:szCs w:val="22"/>
        </w:rPr>
        <w:t xml:space="preserve"> jsou vytvořeny dva hash soubory, které při porovnání s archivem příloh </w:t>
      </w:r>
      <w:r w:rsidR="00906236" w:rsidRPr="00906236">
        <w:rPr>
          <w:rFonts w:ascii="Segoe UI" w:hAnsi="Segoe UI" w:cs="Segoe UI"/>
          <w:sz w:val="22"/>
          <w:szCs w:val="22"/>
          <w:lang w:val="cs-CZ"/>
        </w:rPr>
        <w:t>Smlouvy</w:t>
      </w:r>
      <w:r w:rsidR="00906236" w:rsidRPr="00906236">
        <w:rPr>
          <w:rFonts w:ascii="Segoe UI" w:hAnsi="Segoe UI" w:cs="Segoe UI"/>
          <w:sz w:val="22"/>
          <w:szCs w:val="22"/>
        </w:rPr>
        <w:t xml:space="preserve"> zaručují jeho integritu (nedošlo k pozměnění obsahu) a každý z těchto dvou hash souborů archivu příloh </w:t>
      </w:r>
      <w:r w:rsidR="00906236" w:rsidRPr="00906236">
        <w:rPr>
          <w:rFonts w:ascii="Segoe UI" w:hAnsi="Segoe UI" w:cs="Segoe UI"/>
          <w:sz w:val="22"/>
          <w:szCs w:val="22"/>
          <w:lang w:val="cs-CZ"/>
        </w:rPr>
        <w:t>Smlouvy</w:t>
      </w:r>
      <w:r w:rsidR="00906236" w:rsidRPr="00906236">
        <w:rPr>
          <w:rFonts w:ascii="Segoe UI" w:hAnsi="Segoe UI" w:cs="Segoe UI"/>
          <w:sz w:val="22"/>
          <w:szCs w:val="22"/>
        </w:rPr>
        <w:t xml:space="preserve"> elektronicky podepíše jedna </w:t>
      </w:r>
      <w:r w:rsidR="00906236" w:rsidRPr="00906236">
        <w:rPr>
          <w:rFonts w:ascii="Segoe UI" w:hAnsi="Segoe UI" w:cs="Segoe UI"/>
          <w:sz w:val="22"/>
          <w:szCs w:val="22"/>
          <w:lang w:val="cs-CZ"/>
        </w:rPr>
        <w:t>s</w:t>
      </w:r>
      <w:r w:rsidR="00906236" w:rsidRPr="00906236">
        <w:rPr>
          <w:rFonts w:ascii="Segoe UI" w:hAnsi="Segoe UI" w:cs="Segoe UI"/>
          <w:sz w:val="22"/>
          <w:szCs w:val="22"/>
        </w:rPr>
        <w:t xml:space="preserve">mluvní strana, čímž obě </w:t>
      </w:r>
      <w:r w:rsidR="00906236" w:rsidRPr="00906236">
        <w:rPr>
          <w:rFonts w:ascii="Segoe UI" w:hAnsi="Segoe UI" w:cs="Segoe UI"/>
          <w:sz w:val="22"/>
          <w:szCs w:val="22"/>
          <w:lang w:val="cs-CZ"/>
        </w:rPr>
        <w:t>s</w:t>
      </w:r>
      <w:r w:rsidR="00906236" w:rsidRPr="00906236">
        <w:rPr>
          <w:rFonts w:ascii="Segoe UI" w:hAnsi="Segoe UI" w:cs="Segoe UI"/>
          <w:sz w:val="22"/>
          <w:szCs w:val="22"/>
        </w:rPr>
        <w:t xml:space="preserve">mluvní strany výslovně potvrzují a autorizují správnost obsahu archivu s přílohami </w:t>
      </w:r>
      <w:r w:rsidR="00906236" w:rsidRPr="00906236">
        <w:rPr>
          <w:rFonts w:ascii="Segoe UI" w:hAnsi="Segoe UI" w:cs="Segoe UI"/>
          <w:sz w:val="22"/>
          <w:szCs w:val="22"/>
          <w:lang w:val="cs-CZ"/>
        </w:rPr>
        <w:t>Smlouvy</w:t>
      </w:r>
      <w:r w:rsidR="00906236" w:rsidRPr="00906236">
        <w:rPr>
          <w:rFonts w:ascii="Segoe UI" w:hAnsi="Segoe UI" w:cs="Segoe UI"/>
          <w:sz w:val="22"/>
          <w:szCs w:val="22"/>
        </w:rPr>
        <w:t>).</w:t>
      </w:r>
    </w:p>
    <w:p w14:paraId="12539D71" w14:textId="77777777" w:rsidR="00906236" w:rsidRDefault="00906236" w:rsidP="006C46B7">
      <w:pPr>
        <w:pStyle w:val="RLTextlnkuslovan"/>
        <w:numPr>
          <w:ilvl w:val="1"/>
          <w:numId w:val="2"/>
        </w:numPr>
        <w:spacing w:before="120" w:line="276" w:lineRule="auto"/>
        <w:rPr>
          <w:rFonts w:ascii="Segoe UI" w:hAnsi="Segoe UI" w:cs="Segoe UI"/>
          <w:sz w:val="22"/>
          <w:szCs w:val="22"/>
          <w:lang w:eastAsia="en-US"/>
        </w:rPr>
      </w:pPr>
      <w:r w:rsidRPr="00906236">
        <w:rPr>
          <w:rFonts w:ascii="Segoe UI" w:hAnsi="Segoe UI" w:cs="Segoe UI"/>
          <w:sz w:val="22"/>
          <w:szCs w:val="22"/>
          <w:lang w:eastAsia="en-US"/>
        </w:rPr>
        <w:t xml:space="preserve">Tato Smlouva </w:t>
      </w:r>
      <w:r>
        <w:rPr>
          <w:rFonts w:ascii="Segoe UI" w:hAnsi="Segoe UI" w:cs="Segoe UI"/>
          <w:sz w:val="22"/>
          <w:szCs w:val="22"/>
          <w:lang w:val="cs-CZ" w:eastAsia="en-US"/>
        </w:rPr>
        <w:t>se stává</w:t>
      </w:r>
      <w:r w:rsidR="009A2B86" w:rsidRPr="005461D6">
        <w:rPr>
          <w:rFonts w:ascii="Segoe UI" w:hAnsi="Segoe UI" w:cs="Segoe UI"/>
          <w:sz w:val="22"/>
          <w:szCs w:val="22"/>
          <w:lang w:eastAsia="en-US"/>
        </w:rPr>
        <w:t xml:space="preserve"> účinn</w:t>
      </w:r>
      <w:r>
        <w:rPr>
          <w:rFonts w:ascii="Segoe UI" w:hAnsi="Segoe UI" w:cs="Segoe UI"/>
          <w:sz w:val="22"/>
          <w:szCs w:val="22"/>
          <w:lang w:val="cs-CZ" w:eastAsia="en-US"/>
        </w:rPr>
        <w:t>ou</w:t>
      </w:r>
      <w:r w:rsidR="009A2B86" w:rsidRPr="005461D6">
        <w:rPr>
          <w:rFonts w:ascii="Segoe UI" w:hAnsi="Segoe UI" w:cs="Segoe UI"/>
          <w:sz w:val="22"/>
          <w:szCs w:val="22"/>
          <w:lang w:eastAsia="en-US"/>
        </w:rPr>
        <w:t xml:space="preserve"> dnem uveřejnění v registru smluv dle zákona č.</w:t>
      </w:r>
      <w:r w:rsidR="001B6FA0">
        <w:rPr>
          <w:rFonts w:ascii="Segoe UI" w:hAnsi="Segoe UI" w:cs="Segoe UI"/>
          <w:sz w:val="22"/>
          <w:szCs w:val="22"/>
          <w:lang w:val="cs-CZ" w:eastAsia="en-US"/>
        </w:rPr>
        <w:t> </w:t>
      </w:r>
      <w:r w:rsidR="009A2B86" w:rsidRPr="005461D6">
        <w:rPr>
          <w:rFonts w:ascii="Segoe UI" w:hAnsi="Segoe UI" w:cs="Segoe UI"/>
          <w:sz w:val="22"/>
          <w:szCs w:val="22"/>
          <w:lang w:eastAsia="en-US"/>
        </w:rPr>
        <w:t>340/2015 Sb., o zvláštních podmínkách účinnosti některých smluv, uveřejňování těchto smluv a o registru smluv (zákon o registru smluv), ve znění pozdějších předpisů.</w:t>
      </w:r>
      <w:r w:rsidR="003A38BA" w:rsidRPr="005461D6">
        <w:rPr>
          <w:rFonts w:ascii="Segoe UI" w:hAnsi="Segoe UI" w:cs="Segoe UI"/>
          <w:sz w:val="22"/>
          <w:szCs w:val="22"/>
          <w:lang w:eastAsia="en-US"/>
        </w:rPr>
        <w:t xml:space="preserve"> </w:t>
      </w:r>
    </w:p>
    <w:p w14:paraId="2CCBB20C" w14:textId="77777777" w:rsidR="007F0CF6" w:rsidRPr="005461D6" w:rsidRDefault="009A2B86"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val="cs-CZ" w:eastAsia="en-US"/>
        </w:rPr>
        <w:t>Smlouva se</w:t>
      </w:r>
      <w:r w:rsidRPr="005461D6">
        <w:rPr>
          <w:rFonts w:ascii="Segoe UI" w:hAnsi="Segoe UI" w:cs="Segoe UI"/>
          <w:sz w:val="22"/>
          <w:szCs w:val="22"/>
          <w:lang w:eastAsia="en-US"/>
        </w:rPr>
        <w:t xml:space="preserve"> </w:t>
      </w:r>
      <w:r w:rsidR="007F0CF6" w:rsidRPr="005461D6">
        <w:rPr>
          <w:rFonts w:ascii="Segoe UI" w:hAnsi="Segoe UI" w:cs="Segoe UI"/>
          <w:sz w:val="22"/>
          <w:szCs w:val="22"/>
          <w:lang w:eastAsia="en-US"/>
        </w:rPr>
        <w:t>uzavírá se na dobu</w:t>
      </w:r>
      <w:r w:rsidR="00FF479E" w:rsidRPr="005461D6">
        <w:rPr>
          <w:rFonts w:ascii="Segoe UI" w:hAnsi="Segoe UI" w:cs="Segoe UI"/>
          <w:sz w:val="22"/>
          <w:szCs w:val="22"/>
          <w:lang w:eastAsia="en-US"/>
        </w:rPr>
        <w:t xml:space="preserve"> určitou v trvání </w:t>
      </w:r>
      <w:r w:rsidR="006C46B7" w:rsidRPr="005461D6">
        <w:rPr>
          <w:rFonts w:ascii="Segoe UI" w:hAnsi="Segoe UI" w:cs="Segoe UI"/>
          <w:sz w:val="22"/>
          <w:szCs w:val="22"/>
          <w:lang w:val="cs-CZ" w:eastAsia="en-US"/>
        </w:rPr>
        <w:t>60</w:t>
      </w:r>
      <w:r w:rsidR="00EC0EC3" w:rsidRPr="005461D6">
        <w:rPr>
          <w:rFonts w:ascii="Segoe UI" w:hAnsi="Segoe UI" w:cs="Segoe UI"/>
          <w:sz w:val="22"/>
          <w:szCs w:val="22"/>
          <w:lang w:eastAsia="en-US"/>
        </w:rPr>
        <w:t xml:space="preserve"> </w:t>
      </w:r>
      <w:r w:rsidR="00FF479E" w:rsidRPr="005461D6">
        <w:rPr>
          <w:rFonts w:ascii="Segoe UI" w:hAnsi="Segoe UI" w:cs="Segoe UI"/>
          <w:sz w:val="22"/>
          <w:szCs w:val="22"/>
          <w:lang w:eastAsia="en-US"/>
        </w:rPr>
        <w:t xml:space="preserve">měsíců </w:t>
      </w:r>
      <w:bookmarkEnd w:id="232"/>
      <w:r w:rsidR="00011A93" w:rsidRPr="005461D6">
        <w:rPr>
          <w:rFonts w:ascii="Segoe UI" w:hAnsi="Segoe UI" w:cs="Segoe UI"/>
          <w:sz w:val="22"/>
          <w:szCs w:val="22"/>
          <w:lang w:eastAsia="en-US"/>
        </w:rPr>
        <w:t xml:space="preserve">ode dne </w:t>
      </w:r>
      <w:r w:rsidR="006C46B7" w:rsidRPr="005461D6">
        <w:rPr>
          <w:rFonts w:ascii="Segoe UI" w:hAnsi="Segoe UI" w:cs="Segoe UI"/>
          <w:sz w:val="22"/>
          <w:szCs w:val="22"/>
          <w:lang w:val="cs-CZ" w:eastAsia="en-US"/>
        </w:rPr>
        <w:t>akceptace D</w:t>
      </w:r>
      <w:r w:rsidR="004F2962" w:rsidRPr="005461D6">
        <w:rPr>
          <w:rFonts w:ascii="Segoe UI" w:hAnsi="Segoe UI" w:cs="Segoe UI"/>
          <w:sz w:val="22"/>
          <w:szCs w:val="22"/>
          <w:lang w:val="cs-CZ" w:eastAsia="en-US"/>
        </w:rPr>
        <w:t>odávky jako celku dle odst. 11.4 Smlouvy</w:t>
      </w:r>
      <w:r w:rsidR="00011A93" w:rsidRPr="005461D6">
        <w:rPr>
          <w:rFonts w:ascii="Segoe UI" w:hAnsi="Segoe UI" w:cs="Segoe UI"/>
          <w:sz w:val="22"/>
          <w:szCs w:val="22"/>
          <w:lang w:eastAsia="en-US"/>
        </w:rPr>
        <w:t>.</w:t>
      </w:r>
      <w:bookmarkEnd w:id="233"/>
    </w:p>
    <w:p w14:paraId="1D7A4077" w14:textId="77777777" w:rsidR="00662084" w:rsidRPr="005461D6" w:rsidRDefault="00662084" w:rsidP="006C46B7">
      <w:pPr>
        <w:pStyle w:val="RLTextlnkuslovan"/>
        <w:keepNext/>
        <w:numPr>
          <w:ilvl w:val="1"/>
          <w:numId w:val="2"/>
        </w:numPr>
        <w:spacing w:before="120" w:line="276" w:lineRule="auto"/>
        <w:rPr>
          <w:rFonts w:ascii="Segoe UI" w:hAnsi="Segoe UI" w:cs="Segoe UI"/>
          <w:sz w:val="22"/>
          <w:szCs w:val="22"/>
          <w:lang w:eastAsia="en-US"/>
        </w:rPr>
      </w:pPr>
      <w:bookmarkStart w:id="241" w:name="_Ref195960005"/>
      <w:bookmarkStart w:id="242" w:name="_Ref313947862"/>
      <w:r w:rsidRPr="005461D6">
        <w:rPr>
          <w:rFonts w:ascii="Segoe UI" w:hAnsi="Segoe UI" w:cs="Segoe UI"/>
          <w:sz w:val="22"/>
          <w:szCs w:val="22"/>
          <w:lang w:eastAsia="en-US"/>
        </w:rPr>
        <w:t xml:space="preserve">Objednatel je oprávněn </w:t>
      </w:r>
      <w:r w:rsidR="002B152D" w:rsidRPr="005461D6">
        <w:rPr>
          <w:rFonts w:ascii="Segoe UI" w:hAnsi="Segoe UI" w:cs="Segoe UI"/>
          <w:sz w:val="22"/>
          <w:szCs w:val="22"/>
          <w:lang w:eastAsia="en-US"/>
        </w:rPr>
        <w:t xml:space="preserve">bez jakýchkoliv sankcí </w:t>
      </w:r>
      <w:r w:rsidRPr="005461D6">
        <w:rPr>
          <w:rFonts w:ascii="Segoe UI" w:hAnsi="Segoe UI" w:cs="Segoe UI"/>
          <w:sz w:val="22"/>
          <w:szCs w:val="22"/>
          <w:lang w:eastAsia="en-US"/>
        </w:rPr>
        <w:t>odstoupit od této Smlouvy v případě</w:t>
      </w:r>
      <w:bookmarkEnd w:id="241"/>
      <w:bookmarkEnd w:id="242"/>
      <w:r w:rsidR="003A38BA" w:rsidRPr="005461D6">
        <w:rPr>
          <w:rFonts w:ascii="Segoe UI" w:hAnsi="Segoe UI" w:cs="Segoe UI"/>
          <w:sz w:val="22"/>
          <w:szCs w:val="22"/>
          <w:lang w:eastAsia="en-US"/>
        </w:rPr>
        <w:t>:</w:t>
      </w:r>
    </w:p>
    <w:p w14:paraId="7607E15B" w14:textId="77777777" w:rsidR="007F0CF6" w:rsidRPr="005461D6" w:rsidRDefault="007F0CF6"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prodlení </w:t>
      </w:r>
      <w:r w:rsidR="00902894" w:rsidRPr="005461D6">
        <w:rPr>
          <w:rFonts w:ascii="Segoe UI" w:hAnsi="Segoe UI" w:cs="Segoe UI"/>
          <w:sz w:val="22"/>
          <w:szCs w:val="22"/>
          <w:lang w:eastAsia="en-US"/>
        </w:rPr>
        <w:t>Poskytovatel</w:t>
      </w:r>
      <w:r w:rsidRPr="005461D6">
        <w:rPr>
          <w:rFonts w:ascii="Segoe UI" w:hAnsi="Segoe UI" w:cs="Segoe UI"/>
          <w:sz w:val="22"/>
          <w:szCs w:val="22"/>
          <w:lang w:eastAsia="en-US"/>
        </w:rPr>
        <w:t xml:space="preserve">e s předáním jakékoliv části </w:t>
      </w:r>
      <w:r w:rsidR="00EC0EC3" w:rsidRPr="005461D6">
        <w:rPr>
          <w:rFonts w:ascii="Segoe UI" w:hAnsi="Segoe UI" w:cs="Segoe UI"/>
          <w:sz w:val="22"/>
          <w:szCs w:val="22"/>
          <w:lang w:eastAsia="en-US"/>
        </w:rPr>
        <w:t xml:space="preserve">Dodávky </w:t>
      </w:r>
      <w:r w:rsidR="003A38BA" w:rsidRPr="005461D6">
        <w:rPr>
          <w:rFonts w:ascii="Segoe UI" w:hAnsi="Segoe UI" w:cs="Segoe UI"/>
          <w:sz w:val="22"/>
          <w:szCs w:val="22"/>
          <w:lang w:eastAsia="en-US"/>
        </w:rPr>
        <w:t xml:space="preserve">či výsledku </w:t>
      </w:r>
      <w:r w:rsidRPr="005461D6">
        <w:rPr>
          <w:rFonts w:ascii="Segoe UI" w:hAnsi="Segoe UI" w:cs="Segoe UI"/>
          <w:sz w:val="22"/>
          <w:szCs w:val="22"/>
          <w:lang w:eastAsia="en-US"/>
        </w:rPr>
        <w:t>po dobu delší než 1</w:t>
      </w:r>
      <w:r w:rsidR="00554ECF" w:rsidRPr="005461D6">
        <w:rPr>
          <w:rFonts w:ascii="Segoe UI" w:hAnsi="Segoe UI" w:cs="Segoe UI"/>
          <w:sz w:val="22"/>
          <w:szCs w:val="22"/>
          <w:lang w:eastAsia="en-US"/>
        </w:rPr>
        <w:t>5</w:t>
      </w:r>
      <w:r w:rsidRPr="005461D6">
        <w:rPr>
          <w:rFonts w:ascii="Segoe UI" w:hAnsi="Segoe UI" w:cs="Segoe UI"/>
          <w:sz w:val="22"/>
          <w:szCs w:val="22"/>
          <w:lang w:eastAsia="en-US"/>
        </w:rPr>
        <w:t xml:space="preserve"> </w:t>
      </w:r>
      <w:r w:rsidR="00554ECF" w:rsidRPr="005461D6">
        <w:rPr>
          <w:rFonts w:ascii="Segoe UI" w:hAnsi="Segoe UI" w:cs="Segoe UI"/>
          <w:sz w:val="22"/>
          <w:szCs w:val="22"/>
          <w:lang w:eastAsia="en-US"/>
        </w:rPr>
        <w:t xml:space="preserve">pracovních </w:t>
      </w:r>
      <w:r w:rsidRPr="005461D6">
        <w:rPr>
          <w:rFonts w:ascii="Segoe UI" w:hAnsi="Segoe UI" w:cs="Segoe UI"/>
          <w:sz w:val="22"/>
          <w:szCs w:val="22"/>
          <w:lang w:eastAsia="en-US"/>
        </w:rPr>
        <w:t xml:space="preserve">dnů oproti termínu plnění stanovenému </w:t>
      </w:r>
      <w:r w:rsidR="003A38BA" w:rsidRPr="005461D6">
        <w:rPr>
          <w:rFonts w:ascii="Segoe UI" w:hAnsi="Segoe UI" w:cs="Segoe UI"/>
          <w:sz w:val="22"/>
          <w:szCs w:val="22"/>
          <w:lang w:eastAsia="en-US"/>
        </w:rPr>
        <w:t xml:space="preserve">ve Smlouvě nebo na základě </w:t>
      </w:r>
      <w:r w:rsidRPr="005461D6">
        <w:rPr>
          <w:rFonts w:ascii="Segoe UI" w:hAnsi="Segoe UI" w:cs="Segoe UI"/>
          <w:sz w:val="22"/>
          <w:szCs w:val="22"/>
          <w:lang w:eastAsia="en-US"/>
        </w:rPr>
        <w:t xml:space="preserve">této Smlouvy, pokud </w:t>
      </w:r>
      <w:r w:rsidR="00902894" w:rsidRPr="005461D6">
        <w:rPr>
          <w:rFonts w:ascii="Segoe UI" w:hAnsi="Segoe UI" w:cs="Segoe UI"/>
          <w:sz w:val="22"/>
          <w:szCs w:val="22"/>
          <w:lang w:eastAsia="en-US"/>
        </w:rPr>
        <w:t>Poskytovatel</w:t>
      </w:r>
      <w:r w:rsidRPr="005461D6">
        <w:rPr>
          <w:rFonts w:ascii="Segoe UI" w:hAnsi="Segoe UI" w:cs="Segoe UI"/>
          <w:sz w:val="22"/>
          <w:szCs w:val="22"/>
          <w:lang w:eastAsia="en-US"/>
        </w:rPr>
        <w:t xml:space="preserve"> nezjedná nápravu ani v dodatečné přiměřené lhůtě, kterou mu k tomu Objednatel poskytne v písemné výzvě ke splnění povinnosti, přičemž tato lhůta nesmí být kratší než 10 </w:t>
      </w:r>
      <w:r w:rsidR="00554ECF" w:rsidRPr="005461D6">
        <w:rPr>
          <w:rFonts w:ascii="Segoe UI" w:hAnsi="Segoe UI" w:cs="Segoe UI"/>
          <w:sz w:val="22"/>
          <w:szCs w:val="22"/>
          <w:lang w:eastAsia="en-US"/>
        </w:rPr>
        <w:t xml:space="preserve">pracovních </w:t>
      </w:r>
      <w:r w:rsidRPr="005461D6">
        <w:rPr>
          <w:rFonts w:ascii="Segoe UI" w:hAnsi="Segoe UI" w:cs="Segoe UI"/>
          <w:sz w:val="22"/>
          <w:szCs w:val="22"/>
          <w:lang w:eastAsia="en-US"/>
        </w:rPr>
        <w:t>dnů od doručení takovéto výzvy,</w:t>
      </w:r>
    </w:p>
    <w:p w14:paraId="275D4EE1" w14:textId="77777777" w:rsidR="0084473C" w:rsidRPr="005461D6" w:rsidRDefault="003A38BA"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nedodržení </w:t>
      </w:r>
      <w:r w:rsidR="00B538AF" w:rsidRPr="005461D6">
        <w:rPr>
          <w:rFonts w:ascii="Segoe UI" w:hAnsi="Segoe UI" w:cs="Segoe UI"/>
          <w:sz w:val="22"/>
          <w:szCs w:val="22"/>
          <w:lang w:eastAsia="en-US"/>
        </w:rPr>
        <w:t>sledovaných</w:t>
      </w:r>
      <w:r w:rsidRPr="005461D6">
        <w:rPr>
          <w:rFonts w:ascii="Segoe UI" w:hAnsi="Segoe UI" w:cs="Segoe UI"/>
          <w:sz w:val="22"/>
          <w:szCs w:val="22"/>
          <w:lang w:eastAsia="en-US"/>
        </w:rPr>
        <w:t xml:space="preserve"> parametrů SLA u Služeb </w:t>
      </w:r>
      <w:r w:rsidR="008C4F2D" w:rsidRPr="005461D6">
        <w:rPr>
          <w:rFonts w:ascii="Segoe UI" w:hAnsi="Segoe UI" w:cs="Segoe UI"/>
          <w:sz w:val="22"/>
          <w:szCs w:val="22"/>
          <w:lang w:eastAsia="en-US"/>
        </w:rPr>
        <w:t>podpory</w:t>
      </w:r>
      <w:r w:rsidR="009B7761" w:rsidRPr="005461D6">
        <w:rPr>
          <w:rFonts w:ascii="Segoe UI" w:hAnsi="Segoe UI" w:cs="Segoe UI"/>
          <w:sz w:val="22"/>
          <w:szCs w:val="22"/>
          <w:lang w:eastAsia="en-US"/>
        </w:rPr>
        <w:t xml:space="preserve"> provozu</w:t>
      </w:r>
      <w:r w:rsidR="00C60984" w:rsidRPr="005461D6">
        <w:rPr>
          <w:rFonts w:ascii="Segoe UI" w:hAnsi="Segoe UI" w:cs="Segoe UI"/>
          <w:sz w:val="22"/>
          <w:szCs w:val="22"/>
          <w:lang w:eastAsia="en-US"/>
        </w:rPr>
        <w:t xml:space="preserve"> majících za následek slevu z měsíční ceny Služeb podpory</w:t>
      </w:r>
      <w:r w:rsidR="00F92E66" w:rsidRPr="005461D6">
        <w:rPr>
          <w:rFonts w:ascii="Segoe UI" w:hAnsi="Segoe UI" w:cs="Segoe UI"/>
          <w:sz w:val="22"/>
          <w:szCs w:val="22"/>
          <w:lang w:eastAsia="en-US"/>
        </w:rPr>
        <w:t xml:space="preserve"> provozu</w:t>
      </w:r>
      <w:r w:rsidR="00C60984" w:rsidRPr="005461D6">
        <w:rPr>
          <w:rFonts w:ascii="Segoe UI" w:hAnsi="Segoe UI" w:cs="Segoe UI"/>
          <w:sz w:val="22"/>
          <w:szCs w:val="22"/>
          <w:lang w:eastAsia="en-US"/>
        </w:rPr>
        <w:t xml:space="preserve"> ve výši </w:t>
      </w:r>
      <w:r w:rsidR="008D18E2" w:rsidRPr="005461D6">
        <w:rPr>
          <w:rFonts w:ascii="Segoe UI" w:hAnsi="Segoe UI" w:cs="Segoe UI"/>
          <w:sz w:val="22"/>
          <w:szCs w:val="22"/>
          <w:lang w:eastAsia="en-US"/>
        </w:rPr>
        <w:t xml:space="preserve">nejméně </w:t>
      </w:r>
      <w:r w:rsidR="00794C71" w:rsidRPr="005461D6">
        <w:rPr>
          <w:rFonts w:ascii="Segoe UI" w:hAnsi="Segoe UI" w:cs="Segoe UI"/>
          <w:sz w:val="22"/>
          <w:szCs w:val="22"/>
          <w:lang w:eastAsia="en-US"/>
        </w:rPr>
        <w:t xml:space="preserve">20 </w:t>
      </w:r>
      <w:r w:rsidR="00C60984" w:rsidRPr="005461D6">
        <w:rPr>
          <w:rFonts w:ascii="Segoe UI" w:hAnsi="Segoe UI" w:cs="Segoe UI"/>
          <w:sz w:val="22"/>
          <w:szCs w:val="22"/>
          <w:lang w:eastAsia="en-US"/>
        </w:rPr>
        <w:t>%</w:t>
      </w:r>
      <w:r w:rsidR="009B37A9" w:rsidRPr="005461D6">
        <w:rPr>
          <w:rFonts w:ascii="Segoe UI" w:hAnsi="Segoe UI" w:cs="Segoe UI"/>
          <w:sz w:val="22"/>
          <w:szCs w:val="22"/>
          <w:lang w:eastAsia="en-US"/>
        </w:rPr>
        <w:t>;</w:t>
      </w:r>
      <w:r w:rsidR="00C60984" w:rsidRPr="005461D6">
        <w:rPr>
          <w:rFonts w:ascii="Segoe UI" w:hAnsi="Segoe UI" w:cs="Segoe UI"/>
          <w:sz w:val="22"/>
          <w:szCs w:val="22"/>
          <w:lang w:eastAsia="en-US"/>
        </w:rPr>
        <w:t xml:space="preserve"> dosažení výše slevy z ceny se pro účely odstoupení dle tohoto ustanovení Smlouvy vyhodnotí </w:t>
      </w:r>
      <w:r w:rsidRPr="005461D6">
        <w:rPr>
          <w:rFonts w:ascii="Segoe UI" w:hAnsi="Segoe UI" w:cs="Segoe UI"/>
          <w:sz w:val="22"/>
          <w:szCs w:val="22"/>
          <w:lang w:eastAsia="en-US"/>
        </w:rPr>
        <w:t>za poslední</w:t>
      </w:r>
      <w:r w:rsidR="001124A5" w:rsidRPr="005461D6">
        <w:rPr>
          <w:rFonts w:ascii="Segoe UI" w:hAnsi="Segoe UI" w:cs="Segoe UI"/>
          <w:sz w:val="22"/>
          <w:szCs w:val="22"/>
          <w:lang w:eastAsia="en-US"/>
        </w:rPr>
        <w:t xml:space="preserve"> 3 </w:t>
      </w:r>
      <w:r w:rsidRPr="005461D6">
        <w:rPr>
          <w:rFonts w:ascii="Segoe UI" w:hAnsi="Segoe UI" w:cs="Segoe UI"/>
          <w:sz w:val="22"/>
          <w:szCs w:val="22"/>
          <w:lang w:eastAsia="en-US"/>
        </w:rPr>
        <w:t>měsíc</w:t>
      </w:r>
      <w:r w:rsidR="001124A5" w:rsidRPr="005461D6">
        <w:rPr>
          <w:rFonts w:ascii="Segoe UI" w:hAnsi="Segoe UI" w:cs="Segoe UI"/>
          <w:sz w:val="22"/>
          <w:szCs w:val="22"/>
          <w:lang w:eastAsia="en-US"/>
        </w:rPr>
        <w:t>e</w:t>
      </w:r>
      <w:r w:rsidR="00C8147C" w:rsidRPr="005461D6">
        <w:rPr>
          <w:rFonts w:ascii="Segoe UI" w:hAnsi="Segoe UI" w:cs="Segoe UI"/>
          <w:sz w:val="22"/>
          <w:szCs w:val="22"/>
          <w:lang w:eastAsia="en-US"/>
        </w:rPr>
        <w:t>,</w:t>
      </w:r>
    </w:p>
    <w:p w14:paraId="41A7DA17" w14:textId="77777777" w:rsidR="003A38BA" w:rsidRPr="005461D6" w:rsidRDefault="0084473C"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že celková výše smluvních pokut</w:t>
      </w:r>
      <w:r w:rsidR="00C8147C" w:rsidRPr="005461D6">
        <w:rPr>
          <w:rFonts w:ascii="Segoe UI" w:hAnsi="Segoe UI" w:cs="Segoe UI"/>
          <w:sz w:val="22"/>
          <w:szCs w:val="22"/>
          <w:lang w:eastAsia="en-US"/>
        </w:rPr>
        <w:t xml:space="preserve">, na jejichž zaplacení by měl Objednatel dle této Smlouvy nárok, </w:t>
      </w:r>
      <w:r w:rsidRPr="005461D6">
        <w:rPr>
          <w:rFonts w:ascii="Segoe UI" w:hAnsi="Segoe UI" w:cs="Segoe UI"/>
          <w:sz w:val="22"/>
          <w:szCs w:val="22"/>
          <w:lang w:eastAsia="en-US"/>
        </w:rPr>
        <w:t xml:space="preserve">dosáhne </w:t>
      </w:r>
      <w:r w:rsidR="00794C71" w:rsidRPr="005461D6">
        <w:rPr>
          <w:rFonts w:ascii="Segoe UI" w:hAnsi="Segoe UI" w:cs="Segoe UI"/>
          <w:sz w:val="22"/>
          <w:szCs w:val="22"/>
        </w:rPr>
        <w:t xml:space="preserve">5 </w:t>
      </w:r>
      <w:r w:rsidRPr="005461D6">
        <w:rPr>
          <w:rFonts w:ascii="Segoe UI" w:hAnsi="Segoe UI" w:cs="Segoe UI"/>
          <w:sz w:val="22"/>
          <w:szCs w:val="22"/>
          <w:lang w:eastAsia="en-US"/>
        </w:rPr>
        <w:t xml:space="preserve">% z ceny </w:t>
      </w:r>
      <w:r w:rsidR="00EC0EC3" w:rsidRPr="005461D6">
        <w:rPr>
          <w:rFonts w:ascii="Segoe UI" w:hAnsi="Segoe UI" w:cs="Segoe UI"/>
          <w:sz w:val="22"/>
          <w:szCs w:val="22"/>
          <w:lang w:eastAsia="en-US"/>
        </w:rPr>
        <w:t>Dodávky</w:t>
      </w:r>
      <w:r w:rsidR="00C8147C" w:rsidRPr="005461D6">
        <w:rPr>
          <w:rFonts w:ascii="Segoe UI" w:hAnsi="Segoe UI" w:cs="Segoe UI"/>
          <w:sz w:val="22"/>
          <w:szCs w:val="22"/>
          <w:lang w:eastAsia="en-US"/>
        </w:rPr>
        <w:t>,</w:t>
      </w:r>
    </w:p>
    <w:p w14:paraId="5F6681B7" w14:textId="77777777" w:rsidR="007F0CF6" w:rsidRPr="005461D6" w:rsidRDefault="007F0CF6"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porušení povinnosti ochrany </w:t>
      </w:r>
      <w:r w:rsidR="006C46B7" w:rsidRPr="005461D6">
        <w:rPr>
          <w:rFonts w:ascii="Segoe UI" w:hAnsi="Segoe UI" w:cs="Segoe UI"/>
          <w:sz w:val="22"/>
          <w:szCs w:val="22"/>
          <w:lang w:val="cs-CZ" w:eastAsia="en-US"/>
        </w:rPr>
        <w:t>důvěrných</w:t>
      </w:r>
      <w:r w:rsidR="009134AA" w:rsidRPr="005461D6">
        <w:rPr>
          <w:rFonts w:ascii="Segoe UI" w:hAnsi="Segoe UI" w:cs="Segoe UI"/>
          <w:sz w:val="22"/>
          <w:szCs w:val="22"/>
          <w:lang w:val="cs-CZ" w:eastAsia="en-US"/>
        </w:rPr>
        <w:t xml:space="preserve"> </w:t>
      </w:r>
      <w:r w:rsidRPr="005461D6">
        <w:rPr>
          <w:rFonts w:ascii="Segoe UI" w:hAnsi="Segoe UI" w:cs="Segoe UI"/>
          <w:sz w:val="22"/>
          <w:szCs w:val="22"/>
          <w:lang w:eastAsia="en-US"/>
        </w:rPr>
        <w:t xml:space="preserve">informací </w:t>
      </w:r>
      <w:r w:rsidR="005C2538" w:rsidRPr="005461D6">
        <w:rPr>
          <w:rFonts w:ascii="Segoe UI" w:hAnsi="Segoe UI" w:cs="Segoe UI"/>
          <w:sz w:val="22"/>
          <w:szCs w:val="22"/>
          <w:lang w:eastAsia="en-US"/>
        </w:rPr>
        <w:t xml:space="preserve">dle této Smlouvy ze strany </w:t>
      </w:r>
      <w:r w:rsidR="00902894" w:rsidRPr="005461D6">
        <w:rPr>
          <w:rFonts w:ascii="Segoe UI" w:hAnsi="Segoe UI" w:cs="Segoe UI"/>
          <w:sz w:val="22"/>
          <w:szCs w:val="22"/>
          <w:lang w:eastAsia="en-US"/>
        </w:rPr>
        <w:t>Poskytovatel</w:t>
      </w:r>
      <w:r w:rsidRPr="005461D6">
        <w:rPr>
          <w:rFonts w:ascii="Segoe UI" w:hAnsi="Segoe UI" w:cs="Segoe UI"/>
          <w:sz w:val="22"/>
          <w:szCs w:val="22"/>
          <w:lang w:eastAsia="en-US"/>
        </w:rPr>
        <w:t>e</w:t>
      </w:r>
      <w:r w:rsidR="002E52B9" w:rsidRPr="005461D6">
        <w:rPr>
          <w:rFonts w:ascii="Segoe UI" w:hAnsi="Segoe UI" w:cs="Segoe UI"/>
          <w:sz w:val="22"/>
          <w:szCs w:val="22"/>
          <w:lang w:eastAsia="en-US"/>
        </w:rPr>
        <w:t>,</w:t>
      </w:r>
    </w:p>
    <w:p w14:paraId="7A8B2FC1" w14:textId="77777777" w:rsidR="00662084" w:rsidRPr="005461D6" w:rsidRDefault="003A38BA"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že </w:t>
      </w:r>
      <w:r w:rsidR="00662084" w:rsidRPr="005461D6">
        <w:rPr>
          <w:rFonts w:ascii="Segoe UI" w:hAnsi="Segoe UI" w:cs="Segoe UI"/>
          <w:sz w:val="22"/>
          <w:szCs w:val="22"/>
          <w:lang w:eastAsia="en-US"/>
        </w:rPr>
        <w:t xml:space="preserve">nebude schválena částka </w:t>
      </w:r>
      <w:r w:rsidR="006C46B7" w:rsidRPr="005461D6">
        <w:rPr>
          <w:rFonts w:ascii="Segoe UI" w:hAnsi="Segoe UI" w:cs="Segoe UI"/>
          <w:sz w:val="22"/>
          <w:szCs w:val="22"/>
          <w:lang w:val="cs-CZ" w:eastAsia="en-US"/>
        </w:rPr>
        <w:t>z</w:t>
      </w:r>
      <w:r w:rsidR="00662084" w:rsidRPr="005461D6">
        <w:rPr>
          <w:rFonts w:ascii="Segoe UI" w:hAnsi="Segoe UI" w:cs="Segoe UI"/>
          <w:sz w:val="22"/>
          <w:szCs w:val="22"/>
          <w:lang w:eastAsia="en-US"/>
        </w:rPr>
        <w:t xml:space="preserve"> rozpočtu</w:t>
      </w:r>
      <w:r w:rsidR="006C46B7" w:rsidRPr="005461D6">
        <w:rPr>
          <w:rFonts w:ascii="Segoe UI" w:hAnsi="Segoe UI" w:cs="Segoe UI"/>
          <w:sz w:val="22"/>
          <w:szCs w:val="22"/>
          <w:lang w:val="cs-CZ" w:eastAsia="en-US"/>
        </w:rPr>
        <w:t xml:space="preserve"> Objednatele</w:t>
      </w:r>
      <w:r w:rsidR="00662084" w:rsidRPr="005461D6">
        <w:rPr>
          <w:rFonts w:ascii="Segoe UI" w:hAnsi="Segoe UI" w:cs="Segoe UI"/>
          <w:sz w:val="22"/>
          <w:szCs w:val="22"/>
          <w:lang w:eastAsia="en-US"/>
        </w:rPr>
        <w:t>, či z jiných zdrojů</w:t>
      </w:r>
      <w:r w:rsidR="00C1671A" w:rsidRPr="005461D6">
        <w:rPr>
          <w:rFonts w:ascii="Segoe UI" w:hAnsi="Segoe UI" w:cs="Segoe UI"/>
          <w:sz w:val="22"/>
          <w:szCs w:val="22"/>
          <w:lang w:eastAsia="en-US"/>
        </w:rPr>
        <w:t xml:space="preserve"> (např. z EU)</w:t>
      </w:r>
      <w:r w:rsidR="00662084" w:rsidRPr="005461D6">
        <w:rPr>
          <w:rFonts w:ascii="Segoe UI" w:hAnsi="Segoe UI" w:cs="Segoe UI"/>
          <w:sz w:val="22"/>
          <w:szCs w:val="22"/>
          <w:lang w:eastAsia="en-US"/>
        </w:rPr>
        <w:t>, která je potřebná k úhradě za plnění této Smlouvy</w:t>
      </w:r>
      <w:r w:rsidR="00C1671A" w:rsidRPr="005461D6">
        <w:rPr>
          <w:rFonts w:ascii="Segoe UI" w:hAnsi="Segoe UI" w:cs="Segoe UI"/>
          <w:sz w:val="22"/>
          <w:szCs w:val="22"/>
          <w:lang w:eastAsia="en-US"/>
        </w:rPr>
        <w:t>.</w:t>
      </w:r>
    </w:p>
    <w:p w14:paraId="48B3FCFE" w14:textId="77777777" w:rsidR="00E42251" w:rsidRPr="005461D6" w:rsidRDefault="00E42251" w:rsidP="006C46B7">
      <w:pPr>
        <w:pStyle w:val="RLTextlnkuslovan"/>
        <w:numPr>
          <w:ilvl w:val="1"/>
          <w:numId w:val="2"/>
        </w:numPr>
        <w:spacing w:before="120" w:line="276" w:lineRule="auto"/>
        <w:rPr>
          <w:rFonts w:ascii="Segoe UI" w:hAnsi="Segoe UI" w:cs="Segoe UI"/>
          <w:sz w:val="22"/>
          <w:szCs w:val="22"/>
          <w:lang w:eastAsia="en-US"/>
        </w:rPr>
      </w:pPr>
      <w:bookmarkStart w:id="243" w:name="_Ref275368026"/>
      <w:bookmarkStart w:id="244" w:name="_Ref195960006"/>
      <w:r w:rsidRPr="005461D6">
        <w:rPr>
          <w:rFonts w:ascii="Segoe UI" w:hAnsi="Segoe UI" w:cs="Segoe UI"/>
          <w:sz w:val="22"/>
          <w:szCs w:val="22"/>
          <w:lang w:eastAsia="en-US"/>
        </w:rPr>
        <w:t>Objednatel je dále oprávněn bez jakýchkoliv sankcí odstoupit od této Smlouvy, pokud:</w:t>
      </w:r>
      <w:bookmarkEnd w:id="243"/>
      <w:r w:rsidRPr="005461D6">
        <w:rPr>
          <w:rFonts w:ascii="Segoe UI" w:hAnsi="Segoe UI" w:cs="Segoe UI"/>
          <w:sz w:val="22"/>
          <w:szCs w:val="22"/>
          <w:lang w:eastAsia="en-US"/>
        </w:rPr>
        <w:t xml:space="preserve"> </w:t>
      </w:r>
    </w:p>
    <w:p w14:paraId="3BFD7C1B"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bylo příslušným orgánem vydáno pravomocné rozhodnutí zakazující plnění této Smlouvy;</w:t>
      </w:r>
    </w:p>
    <w:p w14:paraId="068EFDDD"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na majetek Poskytovatele je prohlášen úpadek nebo Poskytovatel sám podá dlužnický návrh na zahájení insolvenčního řízení; </w:t>
      </w:r>
    </w:p>
    <w:p w14:paraId="36ADC9E6"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lastRenderedPageBreak/>
        <w:t>Poskytovatel vstoupí do likvidace; nebo</w:t>
      </w:r>
    </w:p>
    <w:p w14:paraId="44274263" w14:textId="77777777" w:rsidR="00E42251" w:rsidRPr="005461D6" w:rsidRDefault="00E42251" w:rsidP="006C46B7">
      <w:pPr>
        <w:pStyle w:val="RLTextlnkuslovan"/>
        <w:numPr>
          <w:ilvl w:val="2"/>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proti Poskytovateli je zahájeno trestní </w:t>
      </w:r>
      <w:r w:rsidR="004A1382" w:rsidRPr="005461D6">
        <w:rPr>
          <w:rFonts w:ascii="Segoe UI" w:hAnsi="Segoe UI" w:cs="Segoe UI"/>
          <w:sz w:val="22"/>
          <w:szCs w:val="22"/>
          <w:lang w:eastAsia="en-US"/>
        </w:rPr>
        <w:t>stíh</w:t>
      </w:r>
      <w:r w:rsidR="00DB6886" w:rsidRPr="005461D6">
        <w:rPr>
          <w:rFonts w:ascii="Segoe UI" w:hAnsi="Segoe UI" w:cs="Segoe UI"/>
          <w:sz w:val="22"/>
          <w:szCs w:val="22"/>
          <w:lang w:eastAsia="en-US"/>
        </w:rPr>
        <w:t>á</w:t>
      </w:r>
      <w:r w:rsidR="004A1382" w:rsidRPr="005461D6">
        <w:rPr>
          <w:rFonts w:ascii="Segoe UI" w:hAnsi="Segoe UI" w:cs="Segoe UI"/>
          <w:sz w:val="22"/>
          <w:szCs w:val="22"/>
          <w:lang w:eastAsia="en-US"/>
        </w:rPr>
        <w:t>n</w:t>
      </w:r>
      <w:r w:rsidRPr="005461D6">
        <w:rPr>
          <w:rFonts w:ascii="Segoe UI" w:hAnsi="Segoe UI" w:cs="Segoe UI"/>
          <w:sz w:val="22"/>
          <w:szCs w:val="22"/>
          <w:lang w:eastAsia="en-US"/>
        </w:rPr>
        <w:t>í</w:t>
      </w:r>
      <w:r w:rsidR="00DB6886" w:rsidRPr="005461D6">
        <w:rPr>
          <w:rFonts w:ascii="Segoe UI" w:hAnsi="Segoe UI" w:cs="Segoe UI"/>
          <w:sz w:val="22"/>
          <w:szCs w:val="22"/>
          <w:lang w:eastAsia="en-US"/>
        </w:rPr>
        <w:t xml:space="preserve"> pro trestný čin</w:t>
      </w:r>
      <w:r w:rsidRPr="005461D6">
        <w:rPr>
          <w:rFonts w:ascii="Segoe UI" w:hAnsi="Segoe UI" w:cs="Segoe UI"/>
          <w:sz w:val="22"/>
          <w:szCs w:val="22"/>
          <w:lang w:eastAsia="en-US"/>
        </w:rPr>
        <w:t xml:space="preserve"> podle zákona č. 418/2011 Sb., </w:t>
      </w:r>
      <w:r w:rsidR="006C46B7" w:rsidRPr="005461D6">
        <w:rPr>
          <w:rFonts w:ascii="Segoe UI" w:hAnsi="Segoe UI" w:cs="Segoe UI"/>
          <w:sz w:val="22"/>
          <w:szCs w:val="22"/>
          <w:lang w:eastAsia="en-US"/>
        </w:rPr>
        <w:t>o trestní odpovědnosti právnických osob a</w:t>
      </w:r>
      <w:r w:rsidR="005461D6" w:rsidRPr="005461D6">
        <w:rPr>
          <w:rFonts w:ascii="Segoe UI" w:hAnsi="Segoe UI" w:cs="Segoe UI"/>
          <w:sz w:val="22"/>
          <w:szCs w:val="22"/>
          <w:lang w:val="cs-CZ" w:eastAsia="en-US"/>
        </w:rPr>
        <w:t> </w:t>
      </w:r>
      <w:r w:rsidR="006C46B7" w:rsidRPr="005461D6">
        <w:rPr>
          <w:rFonts w:ascii="Segoe UI" w:hAnsi="Segoe UI" w:cs="Segoe UI"/>
          <w:sz w:val="22"/>
          <w:szCs w:val="22"/>
          <w:lang w:eastAsia="en-US"/>
        </w:rPr>
        <w:t>řízení proti nim</w:t>
      </w:r>
      <w:r w:rsidR="000A28D7" w:rsidRPr="005461D6">
        <w:rPr>
          <w:rFonts w:ascii="Segoe UI" w:hAnsi="Segoe UI" w:cs="Segoe UI"/>
          <w:sz w:val="22"/>
          <w:szCs w:val="22"/>
          <w:lang w:eastAsia="en-US"/>
        </w:rPr>
        <w:t>, ve znění pozdějších předpisů</w:t>
      </w:r>
      <w:r w:rsidRPr="005461D6">
        <w:rPr>
          <w:rFonts w:ascii="Segoe UI" w:hAnsi="Segoe UI" w:cs="Segoe UI"/>
          <w:sz w:val="22"/>
          <w:szCs w:val="22"/>
          <w:lang w:eastAsia="en-US"/>
        </w:rPr>
        <w:t>.</w:t>
      </w:r>
    </w:p>
    <w:bookmarkEnd w:id="244"/>
    <w:p w14:paraId="312AB4E5" w14:textId="77777777" w:rsidR="00662084" w:rsidRPr="005461D6" w:rsidRDefault="00902894"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Poskytovatel</w:t>
      </w:r>
      <w:r w:rsidR="00662084" w:rsidRPr="005461D6">
        <w:rPr>
          <w:rFonts w:ascii="Segoe UI" w:hAnsi="Segoe UI" w:cs="Segoe UI"/>
          <w:sz w:val="22"/>
          <w:szCs w:val="22"/>
          <w:lang w:eastAsia="en-US"/>
        </w:rPr>
        <w:t xml:space="preserve"> je oprávněn odstoupit od této Smlouvy v případě prodlení Objednatele se zaplacením jakékoliv splatné částky dle této Smlouvy po dobu delší než 60 dnů, pokud Objednatel nezjedná nápravu ani v dodatečné přiměřené lhůtě, kterou mu k tomu </w:t>
      </w:r>
      <w:r w:rsidRPr="005461D6">
        <w:rPr>
          <w:rFonts w:ascii="Segoe UI" w:hAnsi="Segoe UI" w:cs="Segoe UI"/>
          <w:sz w:val="22"/>
          <w:szCs w:val="22"/>
          <w:lang w:eastAsia="en-US"/>
        </w:rPr>
        <w:t>Poskytovatel</w:t>
      </w:r>
      <w:r w:rsidR="00662084" w:rsidRPr="005461D6">
        <w:rPr>
          <w:rFonts w:ascii="Segoe UI" w:hAnsi="Segoe UI" w:cs="Segoe UI"/>
          <w:sz w:val="22"/>
          <w:szCs w:val="22"/>
          <w:lang w:eastAsia="en-US"/>
        </w:rPr>
        <w:t xml:space="preserve"> poskytne v písemné výzvě ke splnění povinnosti, přičemž tato lhůta nesmí být kratší než 15 </w:t>
      </w:r>
      <w:r w:rsidR="001C1E65" w:rsidRPr="005461D6">
        <w:rPr>
          <w:rFonts w:ascii="Segoe UI" w:hAnsi="Segoe UI" w:cs="Segoe UI"/>
          <w:sz w:val="22"/>
          <w:szCs w:val="22"/>
          <w:lang w:eastAsia="en-US"/>
        </w:rPr>
        <w:t xml:space="preserve">pracovních </w:t>
      </w:r>
      <w:r w:rsidR="00662084" w:rsidRPr="005461D6">
        <w:rPr>
          <w:rFonts w:ascii="Segoe UI" w:hAnsi="Segoe UI" w:cs="Segoe UI"/>
          <w:sz w:val="22"/>
          <w:szCs w:val="22"/>
          <w:lang w:eastAsia="en-US"/>
        </w:rPr>
        <w:t>dnů od doručení takovéto výzvy.</w:t>
      </w:r>
    </w:p>
    <w:p w14:paraId="4E6A825E" w14:textId="77777777" w:rsidR="00662084" w:rsidRPr="005461D6" w:rsidRDefault="00662084"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Účinky odstoupení od Smlouvy nastávají dnem doručení písemného oznámení o odstoupení druhé smluvní straně. </w:t>
      </w:r>
    </w:p>
    <w:p w14:paraId="67182D6F" w14:textId="77777777" w:rsidR="00201A5D" w:rsidRPr="005461D6" w:rsidRDefault="00384779" w:rsidP="006C46B7">
      <w:pPr>
        <w:pStyle w:val="RLTextlnkuslovan"/>
        <w:numPr>
          <w:ilvl w:val="1"/>
          <w:numId w:val="2"/>
        </w:numPr>
        <w:spacing w:before="120" w:line="276" w:lineRule="auto"/>
        <w:rPr>
          <w:rFonts w:ascii="Segoe UI" w:hAnsi="Segoe UI" w:cs="Segoe UI"/>
          <w:sz w:val="22"/>
          <w:szCs w:val="22"/>
          <w:lang w:eastAsia="en-US"/>
        </w:rPr>
      </w:pPr>
      <w:bookmarkStart w:id="245" w:name="_Ref372630880"/>
      <w:r w:rsidRPr="005461D6">
        <w:rPr>
          <w:rFonts w:ascii="Segoe UI" w:hAnsi="Segoe UI" w:cs="Segoe UI"/>
          <w:sz w:val="22"/>
          <w:szCs w:val="22"/>
          <w:lang w:eastAsia="en-US"/>
        </w:rPr>
        <w:t xml:space="preserve">Po uplynutí </w:t>
      </w:r>
      <w:r w:rsidR="00136E7E" w:rsidRPr="005461D6">
        <w:rPr>
          <w:rFonts w:ascii="Segoe UI" w:hAnsi="Segoe UI" w:cs="Segoe UI"/>
          <w:sz w:val="22"/>
          <w:szCs w:val="22"/>
          <w:lang w:eastAsia="en-US"/>
        </w:rPr>
        <w:t>1 roku</w:t>
      </w:r>
      <w:r w:rsidRPr="005461D6">
        <w:rPr>
          <w:rFonts w:ascii="Segoe UI" w:hAnsi="Segoe UI" w:cs="Segoe UI"/>
          <w:sz w:val="22"/>
          <w:szCs w:val="22"/>
          <w:lang w:eastAsia="en-US"/>
        </w:rPr>
        <w:t xml:space="preserve"> po nabytí účinnosti Smlouvy dle odst.</w:t>
      </w:r>
      <w:r w:rsidR="001628A2">
        <w:rPr>
          <w:rFonts w:ascii="Segoe UI" w:hAnsi="Segoe UI" w:cs="Segoe UI"/>
          <w:sz w:val="22"/>
          <w:szCs w:val="22"/>
          <w:lang w:val="cs-CZ" w:eastAsia="en-US"/>
        </w:rPr>
        <w:t xml:space="preserve"> 21.2 </w:t>
      </w:r>
      <w:r w:rsidRPr="005461D6">
        <w:rPr>
          <w:rFonts w:ascii="Segoe UI" w:hAnsi="Segoe UI" w:cs="Segoe UI"/>
          <w:sz w:val="22"/>
          <w:szCs w:val="22"/>
          <w:lang w:eastAsia="en-US"/>
        </w:rPr>
        <w:t xml:space="preserve">Smlouvy je </w:t>
      </w:r>
      <w:r w:rsidR="00662084" w:rsidRPr="005461D6">
        <w:rPr>
          <w:rFonts w:ascii="Segoe UI" w:hAnsi="Segoe UI" w:cs="Segoe UI"/>
          <w:sz w:val="22"/>
          <w:szCs w:val="22"/>
          <w:lang w:eastAsia="en-US"/>
        </w:rPr>
        <w:t>Objednatel oprávněn tuto Smlouvu písemně vypovědět bez udání důvodů, a</w:t>
      </w:r>
      <w:r w:rsidR="005461D6" w:rsidRPr="005461D6">
        <w:rPr>
          <w:rFonts w:ascii="Segoe UI" w:hAnsi="Segoe UI" w:cs="Segoe UI"/>
          <w:sz w:val="22"/>
          <w:szCs w:val="22"/>
          <w:lang w:val="cs-CZ" w:eastAsia="en-US"/>
        </w:rPr>
        <w:t> </w:t>
      </w:r>
      <w:r w:rsidR="00662084" w:rsidRPr="005461D6">
        <w:rPr>
          <w:rFonts w:ascii="Segoe UI" w:hAnsi="Segoe UI" w:cs="Segoe UI"/>
          <w:sz w:val="22"/>
          <w:szCs w:val="22"/>
          <w:lang w:eastAsia="en-US"/>
        </w:rPr>
        <w:t>to s výpovědní dobou 3 měsíců ode dne doruč</w:t>
      </w:r>
      <w:r w:rsidR="00593CF1" w:rsidRPr="005461D6">
        <w:rPr>
          <w:rFonts w:ascii="Segoe UI" w:hAnsi="Segoe UI" w:cs="Segoe UI"/>
          <w:sz w:val="22"/>
          <w:szCs w:val="22"/>
          <w:lang w:eastAsia="en-US"/>
        </w:rPr>
        <w:t>e</w:t>
      </w:r>
      <w:r w:rsidR="00662084" w:rsidRPr="005461D6">
        <w:rPr>
          <w:rFonts w:ascii="Segoe UI" w:hAnsi="Segoe UI" w:cs="Segoe UI"/>
          <w:sz w:val="22"/>
          <w:szCs w:val="22"/>
          <w:lang w:eastAsia="en-US"/>
        </w:rPr>
        <w:t xml:space="preserve">ní písemné výpovědi </w:t>
      </w:r>
      <w:r w:rsidR="00902894" w:rsidRPr="005461D6">
        <w:rPr>
          <w:rFonts w:ascii="Segoe UI" w:hAnsi="Segoe UI" w:cs="Segoe UI"/>
          <w:sz w:val="22"/>
          <w:szCs w:val="22"/>
          <w:lang w:eastAsia="en-US"/>
        </w:rPr>
        <w:t>Poskytovatel</w:t>
      </w:r>
      <w:r w:rsidR="00662084" w:rsidRPr="005461D6">
        <w:rPr>
          <w:rFonts w:ascii="Segoe UI" w:hAnsi="Segoe UI" w:cs="Segoe UI"/>
          <w:sz w:val="22"/>
          <w:szCs w:val="22"/>
          <w:lang w:eastAsia="en-US"/>
        </w:rPr>
        <w:t>i</w:t>
      </w:r>
      <w:bookmarkEnd w:id="245"/>
      <w:r w:rsidR="002E0E1D" w:rsidRPr="005461D6">
        <w:rPr>
          <w:rFonts w:ascii="Segoe UI" w:hAnsi="Segoe UI" w:cs="Segoe UI"/>
          <w:sz w:val="22"/>
          <w:szCs w:val="22"/>
          <w:lang w:eastAsia="en-US"/>
        </w:rPr>
        <w:t xml:space="preserve">, které počíná běžet prvním dnem měsíce následujícího po doručení výpovědi. </w:t>
      </w:r>
    </w:p>
    <w:p w14:paraId="2593DAA3" w14:textId="77777777" w:rsidR="00662084" w:rsidRPr="005461D6" w:rsidRDefault="008A59A4" w:rsidP="006C46B7">
      <w:pPr>
        <w:pStyle w:val="RLTextlnkuslovan"/>
        <w:numPr>
          <w:ilvl w:val="1"/>
          <w:numId w:val="2"/>
        </w:numPr>
        <w:spacing w:before="120" w:line="276" w:lineRule="auto"/>
        <w:rPr>
          <w:rFonts w:ascii="Segoe UI" w:hAnsi="Segoe UI" w:cs="Segoe UI"/>
          <w:sz w:val="22"/>
          <w:szCs w:val="22"/>
          <w:lang w:eastAsia="en-US"/>
        </w:rPr>
      </w:pPr>
      <w:r w:rsidRPr="005461D6">
        <w:rPr>
          <w:rFonts w:ascii="Segoe UI" w:hAnsi="Segoe UI" w:cs="Segoe UI"/>
          <w:sz w:val="22"/>
          <w:szCs w:val="22"/>
          <w:lang w:eastAsia="en-US"/>
        </w:rPr>
        <w:t xml:space="preserve">Výpověď </w:t>
      </w:r>
      <w:r w:rsidR="00201A5D" w:rsidRPr="005461D6">
        <w:rPr>
          <w:rFonts w:ascii="Segoe UI" w:hAnsi="Segoe UI" w:cs="Segoe UI"/>
          <w:sz w:val="22"/>
          <w:szCs w:val="22"/>
          <w:lang w:eastAsia="en-US"/>
        </w:rPr>
        <w:t>dle odst.</w:t>
      </w:r>
      <w:r w:rsidR="001628A2">
        <w:rPr>
          <w:rFonts w:ascii="Segoe UI" w:hAnsi="Segoe UI" w:cs="Segoe UI"/>
          <w:sz w:val="22"/>
          <w:szCs w:val="22"/>
          <w:lang w:val="cs-CZ" w:eastAsia="en-US"/>
        </w:rPr>
        <w:t xml:space="preserve"> 21.8 </w:t>
      </w:r>
      <w:r w:rsidR="00201A5D" w:rsidRPr="005461D6">
        <w:rPr>
          <w:rFonts w:ascii="Segoe UI" w:hAnsi="Segoe UI" w:cs="Segoe UI"/>
          <w:sz w:val="22"/>
          <w:szCs w:val="22"/>
          <w:lang w:eastAsia="en-US"/>
        </w:rPr>
        <w:t xml:space="preserve">Smlouvy </w:t>
      </w:r>
      <w:r w:rsidRPr="005461D6">
        <w:rPr>
          <w:rFonts w:ascii="Segoe UI" w:hAnsi="Segoe UI" w:cs="Segoe UI"/>
          <w:sz w:val="22"/>
          <w:szCs w:val="22"/>
          <w:lang w:eastAsia="en-US"/>
        </w:rPr>
        <w:t>může být i částečná</w:t>
      </w:r>
      <w:r w:rsidR="003A38BA" w:rsidRPr="005461D6">
        <w:rPr>
          <w:rFonts w:ascii="Segoe UI" w:hAnsi="Segoe UI" w:cs="Segoe UI"/>
          <w:sz w:val="22"/>
          <w:szCs w:val="22"/>
          <w:lang w:eastAsia="en-US"/>
        </w:rPr>
        <w:t xml:space="preserve"> a Objednatel může Smlouvu vypovídat ve vztahu k jakékoli části plnění </w:t>
      </w:r>
      <w:r w:rsidR="00902894" w:rsidRPr="005461D6">
        <w:rPr>
          <w:rFonts w:ascii="Segoe UI" w:hAnsi="Segoe UI" w:cs="Segoe UI"/>
          <w:sz w:val="22"/>
          <w:szCs w:val="22"/>
          <w:lang w:eastAsia="en-US"/>
        </w:rPr>
        <w:t>Poskytovatel</w:t>
      </w:r>
      <w:r w:rsidR="003A38BA" w:rsidRPr="005461D6">
        <w:rPr>
          <w:rFonts w:ascii="Segoe UI" w:hAnsi="Segoe UI" w:cs="Segoe UI"/>
          <w:sz w:val="22"/>
          <w:szCs w:val="22"/>
          <w:lang w:eastAsia="en-US"/>
        </w:rPr>
        <w:t>e</w:t>
      </w:r>
      <w:r w:rsidRPr="005461D6">
        <w:rPr>
          <w:rFonts w:ascii="Segoe UI" w:hAnsi="Segoe UI" w:cs="Segoe UI"/>
          <w:sz w:val="22"/>
          <w:szCs w:val="22"/>
          <w:lang w:eastAsia="en-US"/>
        </w:rPr>
        <w:t>.</w:t>
      </w:r>
    </w:p>
    <w:p w14:paraId="3437547D" w14:textId="77777777" w:rsidR="00662084" w:rsidRPr="005461D6" w:rsidRDefault="00662084" w:rsidP="006C46B7">
      <w:pPr>
        <w:pStyle w:val="RLTextlnkuslovan"/>
        <w:numPr>
          <w:ilvl w:val="1"/>
          <w:numId w:val="2"/>
        </w:numPr>
        <w:spacing w:before="120" w:line="276" w:lineRule="auto"/>
        <w:rPr>
          <w:rFonts w:ascii="Segoe UI" w:hAnsi="Segoe UI" w:cs="Segoe UI"/>
          <w:lang w:eastAsia="en-US"/>
        </w:rPr>
      </w:pPr>
      <w:r w:rsidRPr="005461D6">
        <w:rPr>
          <w:rFonts w:ascii="Segoe UI" w:hAnsi="Segoe UI" w:cs="Segoe UI"/>
          <w:sz w:val="22"/>
          <w:szCs w:val="22"/>
          <w:lang w:eastAsia="en-US"/>
        </w:rPr>
        <w:t xml:space="preserve">Ukončením účinnosti této Smlouvy nejsou dotčena ustanovení Smlouvy týkající se licencí, záruk, </w:t>
      </w:r>
      <w:r w:rsidR="00563C4E" w:rsidRPr="005461D6">
        <w:rPr>
          <w:rFonts w:ascii="Segoe UI" w:hAnsi="Segoe UI" w:cs="Segoe UI"/>
          <w:sz w:val="22"/>
          <w:szCs w:val="22"/>
          <w:lang w:eastAsia="en-US"/>
        </w:rPr>
        <w:t>práv z vad</w:t>
      </w:r>
      <w:r w:rsidRPr="005461D6">
        <w:rPr>
          <w:rFonts w:ascii="Segoe UI" w:hAnsi="Segoe UI" w:cs="Segoe UI"/>
          <w:sz w:val="22"/>
          <w:szCs w:val="22"/>
          <w:lang w:eastAsia="en-US"/>
        </w:rPr>
        <w:t xml:space="preserve">y, </w:t>
      </w:r>
      <w:r w:rsidR="00563C4E" w:rsidRPr="005461D6">
        <w:rPr>
          <w:rFonts w:ascii="Segoe UI" w:hAnsi="Segoe UI" w:cs="Segoe UI"/>
          <w:sz w:val="22"/>
          <w:szCs w:val="22"/>
          <w:lang w:eastAsia="en-US"/>
        </w:rPr>
        <w:t>povinnosti nahradit škodu</w:t>
      </w:r>
      <w:r w:rsidRPr="005461D6">
        <w:rPr>
          <w:rFonts w:ascii="Segoe UI" w:hAnsi="Segoe UI" w:cs="Segoe UI"/>
          <w:sz w:val="22"/>
          <w:szCs w:val="22"/>
          <w:lang w:eastAsia="en-US"/>
        </w:rPr>
        <w:t xml:space="preserve"> a </w:t>
      </w:r>
      <w:r w:rsidR="00FC1185" w:rsidRPr="005461D6">
        <w:rPr>
          <w:rFonts w:ascii="Segoe UI" w:hAnsi="Segoe UI" w:cs="Segoe UI"/>
          <w:sz w:val="22"/>
          <w:szCs w:val="22"/>
          <w:lang w:eastAsia="en-US"/>
        </w:rPr>
        <w:t>povinnosti hradit smluvní pokuty</w:t>
      </w:r>
      <w:r w:rsidRPr="005461D6">
        <w:rPr>
          <w:rFonts w:ascii="Segoe UI" w:hAnsi="Segoe UI" w:cs="Segoe UI"/>
          <w:sz w:val="22"/>
          <w:szCs w:val="22"/>
          <w:lang w:eastAsia="en-US"/>
        </w:rPr>
        <w:t>, ustanovení o ochraně informací, ani další ustanovení a</w:t>
      </w:r>
      <w:r w:rsidR="005461D6" w:rsidRPr="005461D6">
        <w:rPr>
          <w:rFonts w:ascii="Segoe UI" w:hAnsi="Segoe UI" w:cs="Segoe UI"/>
          <w:sz w:val="22"/>
          <w:szCs w:val="22"/>
          <w:lang w:val="cs-CZ" w:eastAsia="en-US"/>
        </w:rPr>
        <w:t> </w:t>
      </w:r>
      <w:r w:rsidRPr="005461D6">
        <w:rPr>
          <w:rFonts w:ascii="Segoe UI" w:hAnsi="Segoe UI" w:cs="Segoe UI"/>
          <w:sz w:val="22"/>
          <w:szCs w:val="22"/>
          <w:lang w:eastAsia="en-US"/>
        </w:rPr>
        <w:t>nároky, z jejichž povahy vyplývá, že mají trvat i po zániku účinnosti této Smlouvy.</w:t>
      </w:r>
    </w:p>
    <w:p w14:paraId="49B11EDE" w14:textId="77777777" w:rsidR="002C1E41" w:rsidRPr="006C46B7" w:rsidRDefault="002C1E41" w:rsidP="000C1787">
      <w:pPr>
        <w:pStyle w:val="RLlneksmlouvy"/>
        <w:numPr>
          <w:ilvl w:val="0"/>
          <w:numId w:val="2"/>
        </w:numPr>
        <w:rPr>
          <w:rFonts w:ascii="Segoe UI" w:hAnsi="Segoe UI" w:cs="Segoe UI"/>
          <w:sz w:val="22"/>
          <w:szCs w:val="22"/>
        </w:rPr>
      </w:pPr>
      <w:bookmarkStart w:id="246" w:name="_Toc212632764"/>
      <w:bookmarkStart w:id="247" w:name="_Toc295034744"/>
      <w:bookmarkEnd w:id="234"/>
      <w:bookmarkEnd w:id="235"/>
      <w:bookmarkEnd w:id="236"/>
      <w:bookmarkEnd w:id="237"/>
      <w:bookmarkEnd w:id="238"/>
      <w:bookmarkEnd w:id="239"/>
      <w:bookmarkEnd w:id="240"/>
      <w:r w:rsidRPr="006C46B7">
        <w:rPr>
          <w:rFonts w:ascii="Segoe UI" w:hAnsi="Segoe UI" w:cs="Segoe UI"/>
          <w:sz w:val="22"/>
          <w:szCs w:val="22"/>
        </w:rPr>
        <w:t>ŘEŠENÍ SPORŮ</w:t>
      </w:r>
      <w:bookmarkEnd w:id="246"/>
      <w:bookmarkEnd w:id="247"/>
    </w:p>
    <w:p w14:paraId="2AFA1439" w14:textId="77777777" w:rsidR="00662084" w:rsidRPr="006C46B7" w:rsidRDefault="00662084" w:rsidP="006C46B7">
      <w:pPr>
        <w:pStyle w:val="RLTextlnkuslovan"/>
        <w:numPr>
          <w:ilvl w:val="1"/>
          <w:numId w:val="2"/>
        </w:numPr>
        <w:spacing w:before="120" w:line="276" w:lineRule="auto"/>
        <w:rPr>
          <w:rFonts w:ascii="Segoe UI" w:hAnsi="Segoe UI" w:cs="Segoe UI"/>
          <w:sz w:val="22"/>
          <w:szCs w:val="22"/>
          <w:lang w:eastAsia="en-US"/>
        </w:rPr>
      </w:pPr>
      <w:r w:rsidRPr="006C46B7">
        <w:rPr>
          <w:rFonts w:ascii="Segoe UI" w:hAnsi="Segoe UI" w:cs="Segoe UI"/>
          <w:sz w:val="22"/>
          <w:szCs w:val="22"/>
          <w:lang w:eastAsia="en-US"/>
        </w:rPr>
        <w:t xml:space="preserve">Práva a povinnosti smluvních stran touto Smlouvou výslovně neupravené se řídí </w:t>
      </w:r>
      <w:r w:rsidR="00F53005" w:rsidRPr="006C46B7">
        <w:rPr>
          <w:rFonts w:ascii="Segoe UI" w:hAnsi="Segoe UI" w:cs="Segoe UI"/>
          <w:sz w:val="22"/>
          <w:szCs w:val="22"/>
          <w:lang w:eastAsia="en-US"/>
        </w:rPr>
        <w:t xml:space="preserve">občanským zákoníkem </w:t>
      </w:r>
      <w:r w:rsidRPr="006C46B7">
        <w:rPr>
          <w:rFonts w:ascii="Segoe UI" w:hAnsi="Segoe UI" w:cs="Segoe UI"/>
          <w:sz w:val="22"/>
          <w:szCs w:val="22"/>
          <w:lang w:eastAsia="en-US"/>
        </w:rPr>
        <w:t>a příslušnými právními předpisy souvisejícími.</w:t>
      </w:r>
    </w:p>
    <w:p w14:paraId="56E6A5EC" w14:textId="77777777" w:rsidR="00662084" w:rsidRPr="006C46B7" w:rsidRDefault="00662084" w:rsidP="006C46B7">
      <w:pPr>
        <w:pStyle w:val="RLTextlnkuslovan"/>
        <w:numPr>
          <w:ilvl w:val="1"/>
          <w:numId w:val="2"/>
        </w:numPr>
        <w:spacing w:before="120" w:line="276" w:lineRule="auto"/>
        <w:rPr>
          <w:rFonts w:ascii="Segoe UI" w:hAnsi="Segoe UI" w:cs="Segoe UI"/>
          <w:sz w:val="22"/>
          <w:szCs w:val="22"/>
          <w:lang w:eastAsia="en-US"/>
        </w:rPr>
      </w:pPr>
      <w:bookmarkStart w:id="248" w:name="_Ref212281042"/>
      <w:bookmarkStart w:id="249" w:name="_Ref311710666"/>
      <w:r w:rsidRPr="006C46B7">
        <w:rPr>
          <w:rFonts w:ascii="Segoe UI" w:hAnsi="Segoe UI" w:cs="Segoe UI"/>
          <w:sz w:val="22"/>
          <w:szCs w:val="22"/>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48"/>
      <w:bookmarkEnd w:id="249"/>
      <w:r w:rsidRPr="006C46B7">
        <w:rPr>
          <w:rFonts w:ascii="Segoe UI" w:hAnsi="Segoe UI" w:cs="Segoe UI"/>
          <w:sz w:val="22"/>
          <w:szCs w:val="22"/>
          <w:lang w:eastAsia="en-US"/>
        </w:rPr>
        <w:t xml:space="preserve"> </w:t>
      </w:r>
      <w:r w:rsidR="000D7333" w:rsidRPr="006C46B7">
        <w:rPr>
          <w:rFonts w:ascii="Segoe UI" w:hAnsi="Segoe UI" w:cs="Segoe UI"/>
          <w:sz w:val="22"/>
          <w:szCs w:val="22"/>
          <w:lang w:eastAsia="en-US"/>
        </w:rPr>
        <w:t>Tím není dotčeno právo smluvních stran obrátit se ve věci na příslušný obecný soud České republiky.</w:t>
      </w:r>
    </w:p>
    <w:p w14:paraId="6978390E" w14:textId="77777777" w:rsidR="002C1E41" w:rsidRPr="00C47803" w:rsidRDefault="002C1E41" w:rsidP="000C1787">
      <w:pPr>
        <w:pStyle w:val="RLlneksmlouvy"/>
        <w:numPr>
          <w:ilvl w:val="0"/>
          <w:numId w:val="2"/>
        </w:numPr>
        <w:rPr>
          <w:rFonts w:ascii="Segoe UI" w:hAnsi="Segoe UI" w:cs="Segoe UI"/>
          <w:sz w:val="22"/>
          <w:szCs w:val="22"/>
        </w:rPr>
      </w:pPr>
      <w:bookmarkStart w:id="250" w:name="_Toc212632765"/>
      <w:bookmarkStart w:id="251" w:name="_Toc295034745"/>
      <w:r w:rsidRPr="00C47803">
        <w:rPr>
          <w:rFonts w:ascii="Segoe UI" w:hAnsi="Segoe UI" w:cs="Segoe UI"/>
          <w:sz w:val="22"/>
          <w:szCs w:val="22"/>
        </w:rPr>
        <w:t>ZÁVĚREČNÁ USTANOVENÍ</w:t>
      </w:r>
      <w:bookmarkEnd w:id="250"/>
      <w:bookmarkEnd w:id="251"/>
    </w:p>
    <w:p w14:paraId="4431C49F" w14:textId="77777777" w:rsidR="00662084" w:rsidRPr="00C47803" w:rsidRDefault="00662084" w:rsidP="00C47803">
      <w:pPr>
        <w:pStyle w:val="RLTextlnkuslovan"/>
        <w:numPr>
          <w:ilvl w:val="1"/>
          <w:numId w:val="2"/>
        </w:numPr>
        <w:spacing w:before="120" w:line="276" w:lineRule="auto"/>
        <w:rPr>
          <w:rFonts w:ascii="Segoe UI" w:hAnsi="Segoe UI" w:cs="Segoe UI"/>
          <w:sz w:val="22"/>
          <w:szCs w:val="22"/>
        </w:rPr>
      </w:pPr>
      <w:bookmarkStart w:id="252" w:name="_Hlt313951407"/>
      <w:bookmarkStart w:id="253" w:name="_Ref304891672"/>
      <w:bookmarkEnd w:id="252"/>
      <w:r w:rsidRPr="00C47803">
        <w:rPr>
          <w:rFonts w:ascii="Segoe UI" w:hAnsi="Segoe UI" w:cs="Segoe UI"/>
          <w:sz w:val="22"/>
          <w:szCs w:val="22"/>
        </w:rPr>
        <w:t>Tato Smlouva představuje úplnou dohodu smluvních stran o předmětu této Smlouvy. Tuto Smlouvu je možné měnit pouze písemnou dohodou smluvních stran ve formě číslovaných dodatků této Smlouvy</w:t>
      </w:r>
      <w:r w:rsidR="00CD1A3D" w:rsidRPr="00C47803">
        <w:rPr>
          <w:rFonts w:ascii="Segoe UI" w:hAnsi="Segoe UI" w:cs="Segoe UI"/>
          <w:sz w:val="22"/>
          <w:szCs w:val="22"/>
          <w:lang w:eastAsia="en-US"/>
        </w:rPr>
        <w:t xml:space="preserve"> uzavřených v souladu </w:t>
      </w:r>
      <w:r w:rsidR="00CD1A3D" w:rsidRPr="00C47803">
        <w:rPr>
          <w:rFonts w:ascii="Segoe UI" w:hAnsi="Segoe UI" w:cs="Segoe UI"/>
          <w:sz w:val="22"/>
          <w:szCs w:val="22"/>
          <w:lang w:eastAsia="en-US"/>
        </w:rPr>
        <w:lastRenderedPageBreak/>
        <w:t>s</w:t>
      </w:r>
      <w:r w:rsidR="005C2538" w:rsidRPr="00C47803">
        <w:rPr>
          <w:rFonts w:ascii="Segoe UI" w:hAnsi="Segoe UI" w:cs="Segoe UI"/>
          <w:sz w:val="22"/>
          <w:szCs w:val="22"/>
          <w:lang w:eastAsia="en-US"/>
        </w:rPr>
        <w:t xml:space="preserve"> příslušnými ustanoveními </w:t>
      </w:r>
      <w:r w:rsidR="00CD1A3D" w:rsidRPr="00C47803">
        <w:rPr>
          <w:rFonts w:ascii="Segoe UI" w:hAnsi="Segoe UI" w:cs="Segoe UI"/>
          <w:sz w:val="22"/>
          <w:szCs w:val="22"/>
          <w:lang w:eastAsia="en-US"/>
        </w:rPr>
        <w:t>Z</w:t>
      </w:r>
      <w:r w:rsidR="00EB5961" w:rsidRPr="00C47803">
        <w:rPr>
          <w:rFonts w:ascii="Segoe UI" w:hAnsi="Segoe UI" w:cs="Segoe UI"/>
          <w:sz w:val="22"/>
          <w:szCs w:val="22"/>
          <w:lang w:val="cs-CZ" w:eastAsia="en-US"/>
        </w:rPr>
        <w:t>Z</w:t>
      </w:r>
      <w:r w:rsidR="00CD1A3D" w:rsidRPr="00C47803">
        <w:rPr>
          <w:rFonts w:ascii="Segoe UI" w:hAnsi="Segoe UI" w:cs="Segoe UI"/>
          <w:sz w:val="22"/>
          <w:szCs w:val="22"/>
          <w:lang w:eastAsia="en-US"/>
        </w:rPr>
        <w:t xml:space="preserve">VZ a </w:t>
      </w:r>
      <w:r w:rsidRPr="00C47803">
        <w:rPr>
          <w:rFonts w:ascii="Segoe UI" w:hAnsi="Segoe UI" w:cs="Segoe UI"/>
          <w:sz w:val="22"/>
          <w:szCs w:val="22"/>
        </w:rPr>
        <w:t>podepsaných osobami oprávněnými jednat jménem smluvních stran</w:t>
      </w:r>
      <w:r w:rsidR="00A93923" w:rsidRPr="00C47803">
        <w:rPr>
          <w:rFonts w:ascii="Segoe UI" w:hAnsi="Segoe UI" w:cs="Segoe UI"/>
          <w:sz w:val="22"/>
          <w:szCs w:val="22"/>
        </w:rPr>
        <w:t>, není-li v této Smlouvě výslovně uvedeno jinak</w:t>
      </w:r>
      <w:r w:rsidRPr="00C47803">
        <w:rPr>
          <w:rFonts w:ascii="Segoe UI" w:hAnsi="Segoe UI" w:cs="Segoe UI"/>
          <w:sz w:val="22"/>
          <w:szCs w:val="22"/>
        </w:rPr>
        <w:t>.</w:t>
      </w:r>
      <w:bookmarkEnd w:id="253"/>
    </w:p>
    <w:p w14:paraId="4450EF3D" w14:textId="77777777" w:rsidR="00527AFF" w:rsidRPr="00C47803" w:rsidRDefault="00527AFF"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Smluvní strany si nepřejí, aby nad rámec výslovných ustanovení této Smlouvy byla jakákoliv práva a povinnosti dovozovány z dosavadní či budoucí praxe zavedené mezi smluvními stranami či zvyklostí zachovávaných obecně či v</w:t>
      </w:r>
      <w:r w:rsidR="00B820C5">
        <w:rPr>
          <w:rFonts w:ascii="Segoe UI" w:hAnsi="Segoe UI" w:cs="Segoe UI"/>
          <w:sz w:val="22"/>
          <w:szCs w:val="22"/>
          <w:lang w:val="cs-CZ"/>
        </w:rPr>
        <w:t> </w:t>
      </w:r>
      <w:r w:rsidRPr="00C47803">
        <w:rPr>
          <w:rFonts w:ascii="Segoe UI" w:hAnsi="Segoe UI" w:cs="Segoe UI"/>
          <w:sz w:val="22"/>
          <w:szCs w:val="22"/>
        </w:rPr>
        <w:t xml:space="preserve">odvětví týkajícím se předmětu plnění </w:t>
      </w:r>
      <w:r w:rsidR="006C1CAE" w:rsidRPr="00C47803">
        <w:rPr>
          <w:rFonts w:ascii="Segoe UI" w:hAnsi="Segoe UI" w:cs="Segoe UI"/>
          <w:sz w:val="22"/>
          <w:szCs w:val="22"/>
        </w:rPr>
        <w:t xml:space="preserve">této </w:t>
      </w:r>
      <w:r w:rsidRPr="00C47803">
        <w:rPr>
          <w:rFonts w:ascii="Segoe UI" w:hAnsi="Segoe UI" w:cs="Segoe UI"/>
          <w:sz w:val="22"/>
          <w:szCs w:val="22"/>
        </w:rPr>
        <w:t>Smlouvy, ledaže je v</w:t>
      </w:r>
      <w:r w:rsidR="006C1CAE" w:rsidRPr="00C47803">
        <w:rPr>
          <w:rFonts w:ascii="Segoe UI" w:hAnsi="Segoe UI" w:cs="Segoe UI"/>
          <w:sz w:val="22"/>
          <w:szCs w:val="22"/>
        </w:rPr>
        <w:t xml:space="preserve"> této </w:t>
      </w:r>
      <w:r w:rsidRPr="00C47803">
        <w:rPr>
          <w:rFonts w:ascii="Segoe UI" w:hAnsi="Segoe UI" w:cs="Segoe UI"/>
          <w:sz w:val="22"/>
          <w:szCs w:val="22"/>
        </w:rPr>
        <w:t>Smlouvě výslovně sjednáno jinak. Vedle shora uvedeného si smluvní strany potvrzují, že si nejsou vědomy žádných dosud mezi nimi zavedených obchodních zvyklostí či praxe.</w:t>
      </w:r>
    </w:p>
    <w:p w14:paraId="6FF6CB14" w14:textId="77777777" w:rsidR="00527AFF" w:rsidRPr="00C47803" w:rsidRDefault="00527AFF"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Smluvní strany se podpisem této Smlouvy dohodly, že vylučují apli</w:t>
      </w:r>
      <w:r w:rsidR="009C7950" w:rsidRPr="00C47803">
        <w:rPr>
          <w:rFonts w:ascii="Segoe UI" w:hAnsi="Segoe UI" w:cs="Segoe UI"/>
          <w:sz w:val="22"/>
          <w:szCs w:val="22"/>
        </w:rPr>
        <w:t>kaci ustanovení § 557 a § 1805 o</w:t>
      </w:r>
      <w:r w:rsidRPr="00C47803">
        <w:rPr>
          <w:rFonts w:ascii="Segoe UI" w:hAnsi="Segoe UI" w:cs="Segoe UI"/>
          <w:sz w:val="22"/>
          <w:szCs w:val="22"/>
        </w:rPr>
        <w:t>bčanského zákoníku.</w:t>
      </w:r>
    </w:p>
    <w:p w14:paraId="69D9A8E3"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Pro vyloučení pochybností Poskytovatel výslovně potvrzuje, že je podnikatelem, uzavírá tuto Smlouvu při svém podnikání, a na tuto Smlouvu se tudíž neuplatní ustanovení § 1793 občanského zákoníku.</w:t>
      </w:r>
    </w:p>
    <w:p w14:paraId="5E30F896"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Poskytovatel na sebe v souladu s ustanovením § 1765 odst. 2 občanského zákoníku přebírá nebezpečí změny okolností</w:t>
      </w:r>
      <w:r w:rsidR="00AC3865" w:rsidRPr="00C47803">
        <w:rPr>
          <w:rFonts w:ascii="Segoe UI" w:hAnsi="Segoe UI" w:cs="Segoe UI"/>
          <w:sz w:val="22"/>
          <w:szCs w:val="22"/>
          <w:lang w:val="cs-CZ"/>
        </w:rPr>
        <w:t xml:space="preserve">, </w:t>
      </w:r>
      <w:r w:rsidR="00AC3865" w:rsidRPr="00C47803">
        <w:rPr>
          <w:rFonts w:ascii="Segoe UI" w:hAnsi="Segoe UI" w:cs="Segoe UI"/>
          <w:sz w:val="22"/>
          <w:szCs w:val="22"/>
        </w:rPr>
        <w:t>nedohodnou-li se smluvní strany jinak</w:t>
      </w:r>
      <w:r w:rsidRPr="00C47803">
        <w:rPr>
          <w:rFonts w:ascii="Segoe UI" w:hAnsi="Segoe UI" w:cs="Segoe UI"/>
          <w:sz w:val="22"/>
          <w:szCs w:val="22"/>
        </w:rPr>
        <w:t>. Tímto však nejsou nikterak dotčena práva smluvních stran upravená v této Smlouvě.</w:t>
      </w:r>
    </w:p>
    <w:p w14:paraId="17BD7074"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Je-li nebo stane-li se jakékoli ustanovení této Smlouvy neplatným, nezákonným nebo nevynutitelným, netýká se tato neplatnost a</w:t>
      </w:r>
      <w:r w:rsidR="00B820C5">
        <w:rPr>
          <w:rFonts w:ascii="Segoe UI" w:hAnsi="Segoe UI" w:cs="Segoe UI"/>
          <w:sz w:val="22"/>
          <w:szCs w:val="22"/>
          <w:lang w:val="cs-CZ"/>
        </w:rPr>
        <w:t> </w:t>
      </w:r>
      <w:r w:rsidRPr="00C47803">
        <w:rPr>
          <w:rFonts w:ascii="Segoe UI" w:hAnsi="Segoe UI" w:cs="Segoe UI"/>
          <w:sz w:val="22"/>
          <w:szCs w:val="22"/>
        </w:rPr>
        <w:t>nevynutitelnost zbývajících ustanovení této Smlouvy. Smluvní strany se tímto zavazují nahradit do 5 (pěti) pracovních dnů po doručení výzvy druhé smluvní strany jakékoli takové neplatné, nezákonné nebo nevynutitelné ustanovení ustanovením, které je platné, zákonné a vynutitelné a má stejný nebo alespoň podobný obchodní a právní význam.</w:t>
      </w:r>
    </w:p>
    <w:p w14:paraId="598FE370" w14:textId="77777777" w:rsidR="00662084" w:rsidRPr="00C47803" w:rsidRDefault="00662084"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 xml:space="preserve">Veškerá práva a povinnosti vyplývající z této Smlouvy přecházejí, pokud to povaha těchto práv a povinností nevylučuje, na právní nástupce smluvních stran. </w:t>
      </w:r>
    </w:p>
    <w:p w14:paraId="00151C9A" w14:textId="77777777" w:rsidR="002C1E41" w:rsidRPr="00C47803" w:rsidRDefault="00902894"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Poskytovatel</w:t>
      </w:r>
      <w:r w:rsidR="00662084" w:rsidRPr="00C47803">
        <w:rPr>
          <w:rFonts w:ascii="Segoe UI" w:hAnsi="Segoe UI" w:cs="Segoe UI"/>
          <w:sz w:val="22"/>
          <w:szCs w:val="22"/>
        </w:rPr>
        <w:t xml:space="preserve"> není oprávněn </w:t>
      </w:r>
      <w:r w:rsidR="009C7950" w:rsidRPr="00C47803">
        <w:rPr>
          <w:rFonts w:ascii="Segoe UI" w:hAnsi="Segoe UI" w:cs="Segoe UI"/>
          <w:sz w:val="22"/>
          <w:szCs w:val="22"/>
        </w:rPr>
        <w:t xml:space="preserve">započítat, zastavit ani </w:t>
      </w:r>
      <w:r w:rsidR="00662084" w:rsidRPr="00C47803">
        <w:rPr>
          <w:rFonts w:ascii="Segoe UI" w:hAnsi="Segoe UI" w:cs="Segoe UI"/>
          <w:sz w:val="22"/>
          <w:szCs w:val="22"/>
        </w:rPr>
        <w:t xml:space="preserve">postoupit </w:t>
      </w:r>
      <w:r w:rsidR="009C7950" w:rsidRPr="00C47803">
        <w:rPr>
          <w:rFonts w:ascii="Segoe UI" w:hAnsi="Segoe UI" w:cs="Segoe UI"/>
          <w:sz w:val="22"/>
          <w:szCs w:val="22"/>
        </w:rPr>
        <w:t xml:space="preserve">žádné své </w:t>
      </w:r>
      <w:r w:rsidR="00662084" w:rsidRPr="00C47803">
        <w:rPr>
          <w:rFonts w:ascii="Segoe UI" w:hAnsi="Segoe UI" w:cs="Segoe UI"/>
          <w:sz w:val="22"/>
          <w:szCs w:val="22"/>
        </w:rPr>
        <w:t xml:space="preserve">peněžité nároky vůči Objednateli </w:t>
      </w:r>
      <w:r w:rsidR="009C7950" w:rsidRPr="00C47803">
        <w:rPr>
          <w:rFonts w:ascii="Segoe UI" w:hAnsi="Segoe UI" w:cs="Segoe UI"/>
          <w:sz w:val="22"/>
          <w:szCs w:val="22"/>
        </w:rPr>
        <w:t xml:space="preserve">vzniklé na základě této Smlouvy </w:t>
      </w:r>
      <w:r w:rsidR="00662084" w:rsidRPr="00C47803">
        <w:rPr>
          <w:rFonts w:ascii="Segoe UI" w:hAnsi="Segoe UI" w:cs="Segoe UI"/>
          <w:sz w:val="22"/>
          <w:szCs w:val="22"/>
        </w:rPr>
        <w:t>na třetí osobu bez předchozího písemného souhlasu Objednatele</w:t>
      </w:r>
      <w:r w:rsidR="002C1E41" w:rsidRPr="00C47803">
        <w:rPr>
          <w:rFonts w:ascii="Segoe UI" w:hAnsi="Segoe UI" w:cs="Segoe UI"/>
          <w:sz w:val="22"/>
          <w:szCs w:val="22"/>
        </w:rPr>
        <w:t xml:space="preserve">. </w:t>
      </w:r>
    </w:p>
    <w:p w14:paraId="44F6FC6A" w14:textId="77777777" w:rsidR="00DA3C36" w:rsidRPr="00C47803" w:rsidRDefault="00DA3C36"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Poskytovatel se zavazuje, že bez předchozího výslovného písemného souhlasu Objednatele nepostoupí třetí straně tuto Smlouvu nebo jakoukoli její část nebo jakékoli právo, závazek nebo zájem z této Smlouvy vyplývající. Toto ustanovení se nevztahuje na případné právní nástupce smluvních stran.</w:t>
      </w:r>
    </w:p>
    <w:p w14:paraId="523E3863" w14:textId="77777777" w:rsidR="009C7950" w:rsidRPr="00C47803" w:rsidRDefault="009C7950"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 xml:space="preserve">Žádné </w:t>
      </w:r>
      <w:r w:rsidRPr="00B820C5">
        <w:rPr>
          <w:rFonts w:ascii="Segoe UI" w:hAnsi="Segoe UI" w:cs="Segoe UI"/>
          <w:sz w:val="22"/>
          <w:szCs w:val="22"/>
          <w:lang w:val="cs-CZ"/>
        </w:rPr>
        <w:t>ustanovení této Smlouvy nesmí být vykládáno tak, aby omezovalo oprávnění Objednatele uvedená v </w:t>
      </w:r>
      <w:r w:rsidR="00B820C5" w:rsidRPr="00B820C5">
        <w:rPr>
          <w:rFonts w:ascii="Segoe UI" w:hAnsi="Segoe UI" w:cs="Segoe UI"/>
          <w:sz w:val="22"/>
          <w:szCs w:val="22"/>
          <w:lang w:val="cs-CZ"/>
        </w:rPr>
        <w:t>z</w:t>
      </w:r>
      <w:r w:rsidRPr="00B820C5">
        <w:rPr>
          <w:rFonts w:ascii="Segoe UI" w:hAnsi="Segoe UI" w:cs="Segoe UI"/>
          <w:sz w:val="22"/>
          <w:szCs w:val="22"/>
          <w:lang w:val="cs-CZ"/>
        </w:rPr>
        <w:t>adávací dokumentaci</w:t>
      </w:r>
      <w:r w:rsidR="00B820C5" w:rsidRPr="00B820C5">
        <w:rPr>
          <w:rFonts w:ascii="Segoe UI" w:hAnsi="Segoe UI" w:cs="Segoe UI"/>
          <w:sz w:val="22"/>
          <w:szCs w:val="22"/>
          <w:lang w:val="cs-CZ"/>
        </w:rPr>
        <w:t xml:space="preserve"> veřejné zakázky</w:t>
      </w:r>
      <w:r w:rsidRPr="00B820C5">
        <w:rPr>
          <w:rFonts w:ascii="Segoe UI" w:hAnsi="Segoe UI" w:cs="Segoe UI"/>
          <w:sz w:val="22"/>
          <w:szCs w:val="22"/>
          <w:lang w:val="cs-CZ"/>
        </w:rPr>
        <w:t>.</w:t>
      </w:r>
    </w:p>
    <w:p w14:paraId="38061930" w14:textId="77777777" w:rsidR="002C1E41" w:rsidRPr="00C47803" w:rsidRDefault="002C1E41" w:rsidP="00C47803">
      <w:pPr>
        <w:pStyle w:val="RLTextlnkuslovan"/>
        <w:numPr>
          <w:ilvl w:val="1"/>
          <w:numId w:val="2"/>
        </w:numPr>
        <w:spacing w:before="120" w:line="276" w:lineRule="auto"/>
        <w:rPr>
          <w:rFonts w:ascii="Segoe UI" w:hAnsi="Segoe UI" w:cs="Segoe UI"/>
          <w:sz w:val="22"/>
          <w:szCs w:val="22"/>
        </w:rPr>
      </w:pPr>
      <w:r w:rsidRPr="00C47803">
        <w:rPr>
          <w:rFonts w:ascii="Segoe UI" w:hAnsi="Segoe UI" w:cs="Segoe UI"/>
          <w:sz w:val="22"/>
          <w:szCs w:val="22"/>
        </w:rPr>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4073"/>
        <w:gridCol w:w="4997"/>
      </w:tblGrid>
      <w:tr w:rsidR="00662084" w:rsidRPr="00C47803" w14:paraId="385701AB" w14:textId="77777777" w:rsidTr="00662084">
        <w:tc>
          <w:tcPr>
            <w:tcW w:w="2031" w:type="pct"/>
          </w:tcPr>
          <w:p w14:paraId="5D011D81" w14:textId="77777777" w:rsidR="00662084" w:rsidRPr="00C47803" w:rsidRDefault="00662084" w:rsidP="00C47803">
            <w:pPr>
              <w:pStyle w:val="RLSeznamploh"/>
              <w:spacing w:before="120" w:line="276" w:lineRule="auto"/>
              <w:rPr>
                <w:rFonts w:ascii="Segoe UI" w:hAnsi="Segoe UI" w:cs="Segoe UI"/>
                <w:sz w:val="22"/>
                <w:szCs w:val="22"/>
                <w:lang w:val="cs-CZ"/>
              </w:rPr>
            </w:pPr>
            <w:bookmarkStart w:id="254" w:name="ListAnnex02"/>
            <w:r w:rsidRPr="00C47803">
              <w:rPr>
                <w:rFonts w:ascii="Segoe UI" w:hAnsi="Segoe UI" w:cs="Segoe UI"/>
                <w:sz w:val="22"/>
                <w:szCs w:val="22"/>
                <w:lang w:val="cs-CZ"/>
              </w:rPr>
              <w:lastRenderedPageBreak/>
              <w:t xml:space="preserve">Příloha č. </w:t>
            </w:r>
            <w:bookmarkEnd w:id="254"/>
            <w:r w:rsidR="00615361" w:rsidRPr="00C47803">
              <w:rPr>
                <w:rFonts w:ascii="Segoe UI" w:hAnsi="Segoe UI" w:cs="Segoe UI"/>
                <w:sz w:val="22"/>
                <w:szCs w:val="22"/>
                <w:lang w:val="cs-CZ"/>
              </w:rPr>
              <w:t>1</w:t>
            </w:r>
            <w:r w:rsidRPr="00C47803">
              <w:rPr>
                <w:rFonts w:ascii="Segoe UI" w:hAnsi="Segoe UI" w:cs="Segoe UI"/>
                <w:sz w:val="22"/>
                <w:szCs w:val="22"/>
                <w:lang w:val="cs-CZ"/>
              </w:rPr>
              <w:t>:</w:t>
            </w:r>
          </w:p>
        </w:tc>
        <w:tc>
          <w:tcPr>
            <w:tcW w:w="2969" w:type="pct"/>
          </w:tcPr>
          <w:p w14:paraId="0ED5BA41" w14:textId="77777777" w:rsidR="00662084" w:rsidRPr="00C47803" w:rsidRDefault="000D6BAA" w:rsidP="00C47803">
            <w:pPr>
              <w:spacing w:before="120" w:line="276" w:lineRule="auto"/>
              <w:jc w:val="both"/>
              <w:rPr>
                <w:rFonts w:ascii="Segoe UI" w:hAnsi="Segoe UI" w:cs="Segoe UI"/>
                <w:sz w:val="22"/>
                <w:szCs w:val="22"/>
              </w:rPr>
            </w:pPr>
            <w:r w:rsidRPr="007C4BD7">
              <w:rPr>
                <w:rFonts w:ascii="Segoe UI" w:hAnsi="Segoe UI" w:cs="Segoe UI"/>
                <w:sz w:val="22"/>
                <w:szCs w:val="22"/>
              </w:rPr>
              <w:t>Technická specifikace</w:t>
            </w:r>
          </w:p>
        </w:tc>
      </w:tr>
      <w:tr w:rsidR="0070175A" w:rsidRPr="00C47803" w14:paraId="4B954F59" w14:textId="77777777" w:rsidTr="00662084">
        <w:tc>
          <w:tcPr>
            <w:tcW w:w="2031" w:type="pct"/>
          </w:tcPr>
          <w:p w14:paraId="7CE7BD7B"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2</w:t>
            </w:r>
            <w:r w:rsidRPr="00C47803">
              <w:rPr>
                <w:rFonts w:ascii="Segoe UI" w:hAnsi="Segoe UI" w:cs="Segoe UI"/>
                <w:sz w:val="22"/>
                <w:szCs w:val="22"/>
                <w:lang w:val="cs-CZ"/>
              </w:rPr>
              <w:t>:</w:t>
            </w:r>
          </w:p>
        </w:tc>
        <w:tc>
          <w:tcPr>
            <w:tcW w:w="2969" w:type="pct"/>
          </w:tcPr>
          <w:p w14:paraId="615D1902" w14:textId="77777777" w:rsidR="0070175A" w:rsidRPr="00C47803" w:rsidRDefault="0070175A" w:rsidP="0070175A">
            <w:pPr>
              <w:spacing w:before="120" w:line="276" w:lineRule="auto"/>
              <w:jc w:val="both"/>
              <w:rPr>
                <w:rFonts w:ascii="Segoe UI" w:hAnsi="Segoe UI" w:cs="Segoe UI"/>
                <w:sz w:val="22"/>
                <w:szCs w:val="22"/>
              </w:rPr>
            </w:pPr>
            <w:r>
              <w:rPr>
                <w:rFonts w:ascii="Segoe UI" w:hAnsi="Segoe UI" w:cs="Segoe UI"/>
                <w:sz w:val="22"/>
                <w:szCs w:val="22"/>
              </w:rPr>
              <w:t>Specifikace služeb podpory provozu</w:t>
            </w:r>
          </w:p>
        </w:tc>
      </w:tr>
      <w:tr w:rsidR="0070175A" w:rsidRPr="00C47803" w14:paraId="31D662F7" w14:textId="77777777" w:rsidTr="00662084">
        <w:tc>
          <w:tcPr>
            <w:tcW w:w="2031" w:type="pct"/>
          </w:tcPr>
          <w:p w14:paraId="3A11D935"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3</w:t>
            </w:r>
            <w:r w:rsidRPr="00C47803">
              <w:rPr>
                <w:rFonts w:ascii="Segoe UI" w:hAnsi="Segoe UI" w:cs="Segoe UI"/>
                <w:sz w:val="22"/>
                <w:szCs w:val="22"/>
                <w:lang w:val="cs-CZ"/>
              </w:rPr>
              <w:t>:</w:t>
            </w:r>
          </w:p>
        </w:tc>
        <w:tc>
          <w:tcPr>
            <w:tcW w:w="2969" w:type="pct"/>
          </w:tcPr>
          <w:p w14:paraId="59C691DB" w14:textId="77777777" w:rsidR="0070175A" w:rsidRPr="00C47803" w:rsidRDefault="0070175A" w:rsidP="0070175A">
            <w:pPr>
              <w:spacing w:before="120" w:line="276" w:lineRule="auto"/>
              <w:jc w:val="both"/>
              <w:rPr>
                <w:rFonts w:ascii="Segoe UI" w:hAnsi="Segoe UI" w:cs="Segoe UI"/>
                <w:sz w:val="22"/>
                <w:szCs w:val="22"/>
              </w:rPr>
            </w:pPr>
            <w:r>
              <w:rPr>
                <w:rFonts w:ascii="Segoe UI" w:hAnsi="Segoe UI" w:cs="Segoe UI"/>
                <w:sz w:val="22"/>
                <w:szCs w:val="22"/>
              </w:rPr>
              <w:t>Specifikace školení</w:t>
            </w:r>
          </w:p>
        </w:tc>
      </w:tr>
      <w:tr w:rsidR="0070175A" w:rsidRPr="00C47803" w14:paraId="3986D22F" w14:textId="77777777" w:rsidTr="00662084">
        <w:tc>
          <w:tcPr>
            <w:tcW w:w="2031" w:type="pct"/>
          </w:tcPr>
          <w:p w14:paraId="089F607F"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55" w:name="ListAnnex03"/>
            <w:r w:rsidRPr="00C47803">
              <w:rPr>
                <w:rFonts w:ascii="Segoe UI" w:hAnsi="Segoe UI" w:cs="Segoe UI"/>
                <w:sz w:val="22"/>
                <w:szCs w:val="22"/>
                <w:lang w:val="cs-CZ"/>
              </w:rPr>
              <w:t xml:space="preserve">Příloha č. </w:t>
            </w:r>
            <w:bookmarkEnd w:id="255"/>
            <w:r>
              <w:rPr>
                <w:rFonts w:ascii="Segoe UI" w:hAnsi="Segoe UI" w:cs="Segoe UI"/>
                <w:sz w:val="22"/>
                <w:szCs w:val="22"/>
                <w:lang w:val="cs-CZ"/>
              </w:rPr>
              <w:t>4</w:t>
            </w:r>
            <w:r w:rsidRPr="00C47803">
              <w:rPr>
                <w:rFonts w:ascii="Segoe UI" w:hAnsi="Segoe UI" w:cs="Segoe UI"/>
                <w:sz w:val="22"/>
                <w:szCs w:val="22"/>
                <w:lang w:val="cs-CZ"/>
              </w:rPr>
              <w:t>:</w:t>
            </w:r>
          </w:p>
        </w:tc>
        <w:tc>
          <w:tcPr>
            <w:tcW w:w="2969" w:type="pct"/>
          </w:tcPr>
          <w:p w14:paraId="6545958B" w14:textId="77777777" w:rsidR="0070175A" w:rsidRPr="00C47803" w:rsidRDefault="0070175A" w:rsidP="0070175A">
            <w:pPr>
              <w:spacing w:before="120" w:line="276" w:lineRule="auto"/>
              <w:rPr>
                <w:rFonts w:ascii="Segoe UI" w:hAnsi="Segoe UI" w:cs="Segoe UI"/>
                <w:sz w:val="22"/>
                <w:szCs w:val="22"/>
              </w:rPr>
            </w:pPr>
            <w:bookmarkStart w:id="256" w:name="_Hlt313946789"/>
            <w:bookmarkEnd w:id="256"/>
            <w:r w:rsidRPr="00C47803">
              <w:rPr>
                <w:rFonts w:ascii="Segoe UI" w:hAnsi="Segoe UI" w:cs="Segoe UI"/>
                <w:sz w:val="22"/>
                <w:szCs w:val="22"/>
              </w:rPr>
              <w:t xml:space="preserve">Technické řešení </w:t>
            </w:r>
          </w:p>
        </w:tc>
      </w:tr>
      <w:tr w:rsidR="0070175A" w:rsidRPr="00C47803" w14:paraId="31005FFC" w14:textId="77777777" w:rsidTr="00662084">
        <w:tc>
          <w:tcPr>
            <w:tcW w:w="2031" w:type="pct"/>
          </w:tcPr>
          <w:p w14:paraId="043A2301"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5</w:t>
            </w:r>
            <w:r w:rsidRPr="00C47803">
              <w:rPr>
                <w:rFonts w:ascii="Segoe UI" w:hAnsi="Segoe UI" w:cs="Segoe UI"/>
                <w:sz w:val="22"/>
                <w:szCs w:val="22"/>
                <w:lang w:val="cs-CZ"/>
              </w:rPr>
              <w:t>:</w:t>
            </w:r>
          </w:p>
        </w:tc>
        <w:tc>
          <w:tcPr>
            <w:tcW w:w="2969" w:type="pct"/>
          </w:tcPr>
          <w:p w14:paraId="455D8D3E" w14:textId="77777777" w:rsidR="0070175A" w:rsidRPr="00C47803" w:rsidRDefault="0070175A" w:rsidP="0070175A">
            <w:pPr>
              <w:spacing w:before="120" w:line="276" w:lineRule="auto"/>
              <w:jc w:val="both"/>
              <w:rPr>
                <w:rFonts w:ascii="Segoe UI" w:hAnsi="Segoe UI" w:cs="Segoe UI"/>
                <w:sz w:val="22"/>
                <w:szCs w:val="22"/>
              </w:rPr>
            </w:pPr>
            <w:r w:rsidRPr="00C47803">
              <w:rPr>
                <w:rFonts w:ascii="Segoe UI" w:hAnsi="Segoe UI" w:cs="Segoe UI"/>
                <w:sz w:val="22"/>
                <w:szCs w:val="22"/>
              </w:rPr>
              <w:t xml:space="preserve">Realizační tým Poskytovatele </w:t>
            </w:r>
          </w:p>
        </w:tc>
      </w:tr>
      <w:tr w:rsidR="0070175A" w:rsidRPr="00C47803" w14:paraId="5735AD83" w14:textId="77777777" w:rsidTr="00662084">
        <w:tc>
          <w:tcPr>
            <w:tcW w:w="2031" w:type="pct"/>
          </w:tcPr>
          <w:p w14:paraId="766F25ED"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57" w:name="_Hlt313889530"/>
            <w:bookmarkStart w:id="258" w:name="ListAnnex04"/>
            <w:bookmarkEnd w:id="257"/>
            <w:r w:rsidRPr="00C47803">
              <w:rPr>
                <w:rFonts w:ascii="Segoe UI" w:hAnsi="Segoe UI" w:cs="Segoe UI"/>
                <w:sz w:val="22"/>
                <w:szCs w:val="22"/>
                <w:lang w:val="cs-CZ"/>
              </w:rPr>
              <w:t xml:space="preserve">Příloha č. </w:t>
            </w:r>
            <w:bookmarkEnd w:id="258"/>
            <w:r>
              <w:rPr>
                <w:rFonts w:ascii="Segoe UI" w:hAnsi="Segoe UI" w:cs="Segoe UI"/>
                <w:sz w:val="22"/>
                <w:szCs w:val="22"/>
                <w:lang w:val="cs-CZ"/>
              </w:rPr>
              <w:t>6</w:t>
            </w:r>
            <w:r w:rsidRPr="00C47803">
              <w:rPr>
                <w:rFonts w:ascii="Segoe UI" w:hAnsi="Segoe UI" w:cs="Segoe UI"/>
                <w:sz w:val="22"/>
                <w:szCs w:val="22"/>
                <w:lang w:val="cs-CZ"/>
              </w:rPr>
              <w:t>:</w:t>
            </w:r>
          </w:p>
        </w:tc>
        <w:tc>
          <w:tcPr>
            <w:tcW w:w="2969" w:type="pct"/>
          </w:tcPr>
          <w:p w14:paraId="210EFE12" w14:textId="77777777" w:rsidR="0070175A" w:rsidRPr="00C47803" w:rsidRDefault="0070175A" w:rsidP="0070175A">
            <w:pPr>
              <w:spacing w:before="120" w:line="276" w:lineRule="auto"/>
              <w:rPr>
                <w:rFonts w:ascii="Segoe UI" w:hAnsi="Segoe UI" w:cs="Segoe UI"/>
                <w:sz w:val="22"/>
                <w:szCs w:val="22"/>
              </w:rPr>
            </w:pPr>
            <w:r w:rsidRPr="00C47803">
              <w:rPr>
                <w:rFonts w:ascii="Segoe UI" w:hAnsi="Segoe UI" w:cs="Segoe UI"/>
                <w:sz w:val="22"/>
                <w:szCs w:val="22"/>
              </w:rPr>
              <w:t xml:space="preserve">Oprávněné osoby </w:t>
            </w:r>
          </w:p>
        </w:tc>
      </w:tr>
      <w:tr w:rsidR="0070175A" w:rsidRPr="00C47803" w14:paraId="31DEFBBC" w14:textId="77777777" w:rsidTr="00662084">
        <w:tc>
          <w:tcPr>
            <w:tcW w:w="2031" w:type="pct"/>
          </w:tcPr>
          <w:p w14:paraId="414E648A"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59" w:name="_Hlt313894359"/>
            <w:bookmarkStart w:id="260" w:name="ListAnnex05"/>
            <w:bookmarkEnd w:id="259"/>
            <w:r w:rsidRPr="00C47803">
              <w:rPr>
                <w:rFonts w:ascii="Segoe UI" w:hAnsi="Segoe UI" w:cs="Segoe UI"/>
                <w:sz w:val="22"/>
                <w:szCs w:val="22"/>
                <w:lang w:val="cs-CZ"/>
              </w:rPr>
              <w:t xml:space="preserve">Příloha č. </w:t>
            </w:r>
            <w:bookmarkEnd w:id="260"/>
            <w:r>
              <w:rPr>
                <w:rFonts w:ascii="Segoe UI" w:hAnsi="Segoe UI" w:cs="Segoe UI"/>
                <w:sz w:val="22"/>
                <w:szCs w:val="22"/>
                <w:lang w:val="cs-CZ"/>
              </w:rPr>
              <w:t>7</w:t>
            </w:r>
            <w:r w:rsidRPr="00C47803">
              <w:rPr>
                <w:rFonts w:ascii="Segoe UI" w:hAnsi="Segoe UI" w:cs="Segoe UI"/>
                <w:sz w:val="22"/>
                <w:szCs w:val="22"/>
                <w:lang w:val="cs-CZ"/>
              </w:rPr>
              <w:t>:</w:t>
            </w:r>
          </w:p>
        </w:tc>
        <w:tc>
          <w:tcPr>
            <w:tcW w:w="2969" w:type="pct"/>
          </w:tcPr>
          <w:p w14:paraId="7773D5D3" w14:textId="77777777" w:rsidR="0070175A" w:rsidRPr="00C47803" w:rsidRDefault="0070175A" w:rsidP="0070175A">
            <w:pPr>
              <w:spacing w:before="120" w:line="276" w:lineRule="auto"/>
              <w:rPr>
                <w:rFonts w:ascii="Segoe UI" w:hAnsi="Segoe UI" w:cs="Segoe UI"/>
                <w:sz w:val="22"/>
                <w:szCs w:val="22"/>
              </w:rPr>
            </w:pPr>
            <w:r w:rsidRPr="00C47803">
              <w:rPr>
                <w:rFonts w:ascii="Segoe UI" w:hAnsi="Segoe UI" w:cs="Segoe UI"/>
                <w:sz w:val="22"/>
                <w:szCs w:val="22"/>
              </w:rPr>
              <w:t>Seznam poddodavatelů</w:t>
            </w:r>
          </w:p>
        </w:tc>
      </w:tr>
      <w:tr w:rsidR="0070175A" w:rsidRPr="00C47803" w14:paraId="778717B9" w14:textId="77777777" w:rsidTr="00BF277E">
        <w:trPr>
          <w:trHeight w:val="68"/>
        </w:trPr>
        <w:tc>
          <w:tcPr>
            <w:tcW w:w="2031" w:type="pct"/>
          </w:tcPr>
          <w:p w14:paraId="526C2D58" w14:textId="77777777" w:rsidR="0070175A" w:rsidRPr="00C47803" w:rsidRDefault="0070175A" w:rsidP="0070175A">
            <w:pPr>
              <w:pStyle w:val="RLSeznamploh"/>
              <w:spacing w:before="120" w:line="276" w:lineRule="auto"/>
              <w:rPr>
                <w:rFonts w:ascii="Segoe UI" w:hAnsi="Segoe UI" w:cs="Segoe UI"/>
                <w:sz w:val="22"/>
                <w:szCs w:val="22"/>
                <w:lang w:val="cs-CZ"/>
              </w:rPr>
            </w:pPr>
            <w:bookmarkStart w:id="261" w:name="ListAnnex06"/>
            <w:r w:rsidRPr="00C47803">
              <w:rPr>
                <w:rFonts w:ascii="Segoe UI" w:hAnsi="Segoe UI" w:cs="Segoe UI"/>
                <w:sz w:val="22"/>
                <w:szCs w:val="22"/>
                <w:lang w:val="cs-CZ"/>
              </w:rPr>
              <w:t xml:space="preserve">Příloha č. </w:t>
            </w:r>
            <w:r>
              <w:rPr>
                <w:rFonts w:ascii="Segoe UI" w:hAnsi="Segoe UI" w:cs="Segoe UI"/>
                <w:sz w:val="22"/>
                <w:szCs w:val="22"/>
                <w:lang w:val="cs-CZ"/>
              </w:rPr>
              <w:t>8</w:t>
            </w:r>
            <w:r w:rsidRPr="00C47803">
              <w:rPr>
                <w:rFonts w:ascii="Segoe UI" w:hAnsi="Segoe UI" w:cs="Segoe UI"/>
                <w:sz w:val="22"/>
                <w:szCs w:val="22"/>
                <w:lang w:val="cs-CZ"/>
              </w:rPr>
              <w:t>:</w:t>
            </w:r>
            <w:bookmarkEnd w:id="261"/>
          </w:p>
        </w:tc>
        <w:tc>
          <w:tcPr>
            <w:tcW w:w="2969" w:type="pct"/>
          </w:tcPr>
          <w:p w14:paraId="1B145ED7" w14:textId="77777777" w:rsidR="0070175A" w:rsidRPr="00C47803" w:rsidRDefault="0070175A" w:rsidP="0070175A">
            <w:pPr>
              <w:spacing w:before="120" w:line="276" w:lineRule="auto"/>
              <w:rPr>
                <w:rFonts w:ascii="Segoe UI" w:hAnsi="Segoe UI" w:cs="Segoe UI"/>
                <w:sz w:val="22"/>
                <w:szCs w:val="22"/>
              </w:rPr>
            </w:pPr>
            <w:r w:rsidRPr="00C47803">
              <w:rPr>
                <w:rFonts w:ascii="Segoe UI" w:hAnsi="Segoe UI" w:cs="Segoe UI"/>
                <w:sz w:val="22"/>
                <w:szCs w:val="22"/>
              </w:rPr>
              <w:t>Cena</w:t>
            </w:r>
          </w:p>
        </w:tc>
      </w:tr>
      <w:tr w:rsidR="0070175A" w:rsidRPr="00C47803" w14:paraId="39CDAC23" w14:textId="77777777" w:rsidTr="00662084">
        <w:tc>
          <w:tcPr>
            <w:tcW w:w="2031" w:type="pct"/>
          </w:tcPr>
          <w:p w14:paraId="14A60833"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bookmarkStart w:id="262" w:name="ListAnnex07"/>
            <w:bookmarkEnd w:id="262"/>
            <w:r>
              <w:rPr>
                <w:rFonts w:ascii="Segoe UI" w:hAnsi="Segoe UI" w:cs="Segoe UI"/>
                <w:sz w:val="22"/>
                <w:szCs w:val="22"/>
                <w:lang w:val="cs-CZ"/>
              </w:rPr>
              <w:t>9</w:t>
            </w:r>
            <w:r w:rsidRPr="00C47803">
              <w:rPr>
                <w:rFonts w:ascii="Segoe UI" w:hAnsi="Segoe UI" w:cs="Segoe UI"/>
                <w:sz w:val="22"/>
                <w:szCs w:val="22"/>
                <w:lang w:val="cs-CZ"/>
              </w:rPr>
              <w:t>:</w:t>
            </w:r>
          </w:p>
        </w:tc>
        <w:tc>
          <w:tcPr>
            <w:tcW w:w="2969" w:type="pct"/>
          </w:tcPr>
          <w:p w14:paraId="409546E6" w14:textId="77777777" w:rsidR="0070175A" w:rsidRPr="00C47803" w:rsidRDefault="0070175A" w:rsidP="0070175A">
            <w:pPr>
              <w:spacing w:before="120" w:line="276" w:lineRule="auto"/>
              <w:rPr>
                <w:rFonts w:ascii="Segoe UI" w:hAnsi="Segoe UI" w:cs="Segoe UI"/>
                <w:sz w:val="22"/>
                <w:szCs w:val="22"/>
              </w:rPr>
            </w:pPr>
            <w:r w:rsidRPr="007C4BD7">
              <w:rPr>
                <w:rFonts w:ascii="Segoe UI" w:hAnsi="Segoe UI" w:cs="Segoe UI"/>
                <w:sz w:val="22"/>
                <w:szCs w:val="22"/>
              </w:rPr>
              <w:t>Harmonogram plnění</w:t>
            </w:r>
          </w:p>
        </w:tc>
      </w:tr>
      <w:tr w:rsidR="0070175A" w:rsidRPr="00C47803" w14:paraId="615B5C76" w14:textId="77777777" w:rsidTr="00EA5D2A">
        <w:tc>
          <w:tcPr>
            <w:tcW w:w="2031" w:type="pct"/>
          </w:tcPr>
          <w:p w14:paraId="2251989A" w14:textId="77777777" w:rsidR="0070175A" w:rsidRPr="00C47803" w:rsidRDefault="0070175A" w:rsidP="0070175A">
            <w:pPr>
              <w:pStyle w:val="RLSeznamploh"/>
              <w:spacing w:before="120" w:line="276" w:lineRule="auto"/>
              <w:rPr>
                <w:rFonts w:ascii="Segoe UI" w:hAnsi="Segoe UI" w:cs="Segoe UI"/>
                <w:sz w:val="22"/>
                <w:szCs w:val="22"/>
                <w:lang w:val="cs-CZ"/>
              </w:rPr>
            </w:pPr>
            <w:r w:rsidRPr="00C47803">
              <w:rPr>
                <w:rFonts w:ascii="Segoe UI" w:hAnsi="Segoe UI" w:cs="Segoe UI"/>
                <w:sz w:val="22"/>
                <w:szCs w:val="22"/>
                <w:lang w:val="cs-CZ"/>
              </w:rPr>
              <w:t xml:space="preserve">Příloha č. </w:t>
            </w:r>
            <w:r>
              <w:rPr>
                <w:rFonts w:ascii="Segoe UI" w:hAnsi="Segoe UI" w:cs="Segoe UI"/>
                <w:sz w:val="22"/>
                <w:szCs w:val="22"/>
                <w:lang w:val="cs-CZ"/>
              </w:rPr>
              <w:t>10</w:t>
            </w:r>
            <w:r w:rsidRPr="00C47803">
              <w:rPr>
                <w:rFonts w:ascii="Segoe UI" w:hAnsi="Segoe UI" w:cs="Segoe UI"/>
                <w:sz w:val="22"/>
                <w:szCs w:val="22"/>
                <w:lang w:val="cs-CZ"/>
              </w:rPr>
              <w:t>:</w:t>
            </w:r>
          </w:p>
        </w:tc>
        <w:tc>
          <w:tcPr>
            <w:tcW w:w="2969" w:type="pct"/>
          </w:tcPr>
          <w:p w14:paraId="2F581647" w14:textId="77777777" w:rsidR="0070175A" w:rsidRPr="00C47803" w:rsidRDefault="0070175A" w:rsidP="0070175A">
            <w:pPr>
              <w:spacing w:before="120" w:line="276" w:lineRule="auto"/>
              <w:rPr>
                <w:rFonts w:ascii="Segoe UI" w:hAnsi="Segoe UI" w:cs="Segoe UI"/>
                <w:sz w:val="22"/>
                <w:szCs w:val="22"/>
              </w:rPr>
            </w:pPr>
            <w:r>
              <w:rPr>
                <w:rFonts w:ascii="Segoe UI" w:hAnsi="Segoe UI" w:cs="Segoe UI"/>
                <w:sz w:val="22"/>
                <w:szCs w:val="22"/>
              </w:rPr>
              <w:t>Pravidla IROP</w:t>
            </w:r>
          </w:p>
        </w:tc>
      </w:tr>
    </w:tbl>
    <w:p w14:paraId="08F6FD54" w14:textId="77777777" w:rsidR="00EC245F" w:rsidRPr="00C47803" w:rsidRDefault="00EC245F" w:rsidP="00C47803">
      <w:pPr>
        <w:pStyle w:val="RLProhlensmluvnchstran"/>
        <w:spacing w:before="360"/>
        <w:rPr>
          <w:rFonts w:ascii="Segoe UI" w:hAnsi="Segoe UI" w:cs="Segoe UI"/>
          <w:sz w:val="22"/>
          <w:szCs w:val="22"/>
        </w:rPr>
      </w:pPr>
      <w:r w:rsidRPr="00C47803">
        <w:rPr>
          <w:rFonts w:ascii="Segoe UI" w:hAnsi="Segoe UI" w:cs="Segoe UI"/>
          <w:sz w:val="22"/>
          <w:szCs w:val="22"/>
        </w:rPr>
        <w:t>Smluvní strany prohlašují, že si tuto Smlouvu přečetly, že s jejím obsahem souhlasí a na důkaz toho k ní připojují svoje podpisy.</w:t>
      </w:r>
    </w:p>
    <w:p w14:paraId="0661268F" w14:textId="77777777" w:rsidR="00EC245F" w:rsidRPr="00C47803" w:rsidRDefault="00EC245F" w:rsidP="00EC245F">
      <w:pPr>
        <w:pStyle w:val="RLProhlensmluvnchstran"/>
        <w:rPr>
          <w:rFonts w:ascii="Segoe UI" w:hAnsi="Segoe UI" w:cs="Segoe UI"/>
          <w:sz w:val="22"/>
          <w:szCs w:val="22"/>
        </w:rPr>
      </w:pPr>
    </w:p>
    <w:tbl>
      <w:tblPr>
        <w:tblW w:w="0" w:type="auto"/>
        <w:jc w:val="center"/>
        <w:tblLook w:val="01E0" w:firstRow="1" w:lastRow="1" w:firstColumn="1" w:lastColumn="1" w:noHBand="0" w:noVBand="0"/>
      </w:tblPr>
      <w:tblGrid>
        <w:gridCol w:w="4533"/>
        <w:gridCol w:w="4537"/>
      </w:tblGrid>
      <w:tr w:rsidR="00EC245F" w:rsidRPr="00C47803" w14:paraId="5B1F4FAF" w14:textId="77777777" w:rsidTr="00A1531F">
        <w:trPr>
          <w:jc w:val="center"/>
        </w:trPr>
        <w:tc>
          <w:tcPr>
            <w:tcW w:w="4605" w:type="dxa"/>
          </w:tcPr>
          <w:p w14:paraId="5810E16A" w14:textId="77777777" w:rsidR="00EC245F" w:rsidRPr="00C47803" w:rsidRDefault="00B5121C" w:rsidP="00931A47">
            <w:pPr>
              <w:pStyle w:val="RLProhlensmluvnchstran"/>
              <w:keepNext/>
              <w:rPr>
                <w:rFonts w:ascii="Segoe UI" w:hAnsi="Segoe UI" w:cs="Segoe UI"/>
                <w:sz w:val="22"/>
                <w:szCs w:val="22"/>
                <w:lang w:val="cs-CZ" w:eastAsia="cs-CZ"/>
              </w:rPr>
            </w:pPr>
            <w:r w:rsidRPr="00C47803">
              <w:rPr>
                <w:rFonts w:ascii="Segoe UI" w:hAnsi="Segoe UI" w:cs="Segoe UI"/>
                <w:sz w:val="22"/>
                <w:szCs w:val="22"/>
                <w:lang w:val="cs-CZ" w:eastAsia="cs-CZ"/>
              </w:rPr>
              <w:t xml:space="preserve">Za </w:t>
            </w:r>
            <w:r w:rsidR="005457DC" w:rsidRPr="00C47803">
              <w:rPr>
                <w:rFonts w:ascii="Segoe UI" w:hAnsi="Segoe UI" w:cs="Segoe UI"/>
                <w:sz w:val="22"/>
                <w:szCs w:val="22"/>
                <w:lang w:val="cs-CZ" w:eastAsia="cs-CZ"/>
              </w:rPr>
              <w:t>Objednatel</w:t>
            </w:r>
            <w:r w:rsidRPr="00C47803">
              <w:rPr>
                <w:rFonts w:ascii="Segoe UI" w:hAnsi="Segoe UI" w:cs="Segoe UI"/>
                <w:sz w:val="22"/>
                <w:szCs w:val="22"/>
                <w:lang w:val="cs-CZ" w:eastAsia="cs-CZ"/>
              </w:rPr>
              <w:t>e</w:t>
            </w:r>
          </w:p>
          <w:p w14:paraId="1AA47275" w14:textId="77777777" w:rsidR="00EC245F" w:rsidRPr="00C47803" w:rsidRDefault="00EC245F" w:rsidP="00931A47">
            <w:pPr>
              <w:keepNext/>
              <w:rPr>
                <w:rFonts w:ascii="Segoe UI" w:hAnsi="Segoe UI" w:cs="Segoe UI"/>
                <w:sz w:val="22"/>
                <w:szCs w:val="22"/>
              </w:rPr>
            </w:pPr>
          </w:p>
        </w:tc>
        <w:tc>
          <w:tcPr>
            <w:tcW w:w="4605" w:type="dxa"/>
          </w:tcPr>
          <w:p w14:paraId="31C7A8E7" w14:textId="77777777" w:rsidR="00EC245F" w:rsidRPr="00C47803" w:rsidRDefault="00B5121C" w:rsidP="00931A47">
            <w:pPr>
              <w:pStyle w:val="RLdajeosmluvnstran"/>
              <w:keepNext/>
              <w:rPr>
                <w:rFonts w:ascii="Segoe UI" w:hAnsi="Segoe UI" w:cs="Segoe UI"/>
                <w:b/>
                <w:bCs/>
                <w:sz w:val="22"/>
                <w:szCs w:val="22"/>
              </w:rPr>
            </w:pPr>
            <w:r w:rsidRPr="00C47803">
              <w:rPr>
                <w:rFonts w:ascii="Segoe UI" w:hAnsi="Segoe UI" w:cs="Segoe UI"/>
                <w:b/>
                <w:bCs/>
                <w:sz w:val="22"/>
                <w:szCs w:val="22"/>
              </w:rPr>
              <w:t xml:space="preserve">Za </w:t>
            </w:r>
            <w:r w:rsidR="00902894" w:rsidRPr="00C47803">
              <w:rPr>
                <w:rFonts w:ascii="Segoe UI" w:hAnsi="Segoe UI" w:cs="Segoe UI"/>
                <w:b/>
                <w:bCs/>
                <w:sz w:val="22"/>
                <w:szCs w:val="22"/>
              </w:rPr>
              <w:t>Poskytovatel</w:t>
            </w:r>
            <w:r w:rsidRPr="00C47803">
              <w:rPr>
                <w:rFonts w:ascii="Segoe UI" w:hAnsi="Segoe UI" w:cs="Segoe UI"/>
                <w:b/>
                <w:bCs/>
                <w:sz w:val="22"/>
                <w:szCs w:val="22"/>
              </w:rPr>
              <w:t>e</w:t>
            </w:r>
          </w:p>
          <w:p w14:paraId="53A77AD0" w14:textId="77777777" w:rsidR="00EC245F" w:rsidRPr="00C47803" w:rsidRDefault="00EC245F" w:rsidP="00931A47">
            <w:pPr>
              <w:pStyle w:val="RLdajeosmluvnstran"/>
              <w:keepNext/>
              <w:rPr>
                <w:rFonts w:ascii="Segoe UI" w:hAnsi="Segoe UI" w:cs="Segoe UI"/>
                <w:sz w:val="22"/>
                <w:szCs w:val="22"/>
              </w:rPr>
            </w:pPr>
          </w:p>
        </w:tc>
      </w:tr>
    </w:tbl>
    <w:p w14:paraId="5B40C969" w14:textId="77777777" w:rsidR="00F2138F" w:rsidRPr="00FF479E" w:rsidRDefault="00F2138F" w:rsidP="00390225">
      <w:pPr>
        <w:pStyle w:val="RLProhlensmluvnchstran"/>
        <w:jc w:val="left"/>
        <w:rPr>
          <w:lang w:eastAsia="en-US"/>
        </w:rPr>
        <w:sectPr w:rsidR="00F2138F" w:rsidRPr="00FF479E" w:rsidSect="002B4BE4">
          <w:footerReference w:type="even" r:id="rId11"/>
          <w:footerReference w:type="default" r:id="rId12"/>
          <w:headerReference w:type="first" r:id="rId13"/>
          <w:pgSz w:w="11906" w:h="16838" w:code="9"/>
          <w:pgMar w:top="1418" w:right="1418" w:bottom="1418" w:left="1418" w:header="709" w:footer="709" w:gutter="0"/>
          <w:cols w:space="708"/>
          <w:titlePg/>
          <w:docGrid w:linePitch="360"/>
        </w:sectPr>
      </w:pPr>
    </w:p>
    <w:p w14:paraId="5F7B9D01" w14:textId="77777777" w:rsidR="00CB4254" w:rsidRPr="00C47803" w:rsidRDefault="00CB4254" w:rsidP="00110EA8">
      <w:pPr>
        <w:pStyle w:val="RLProhlensmluvnchstran"/>
        <w:rPr>
          <w:rFonts w:ascii="Segoe UI" w:hAnsi="Segoe UI" w:cs="Segoe UI"/>
          <w:sz w:val="22"/>
          <w:szCs w:val="22"/>
          <w:lang w:val="cs-CZ"/>
        </w:rPr>
      </w:pPr>
      <w:bookmarkStart w:id="263" w:name="Annex02"/>
      <w:r w:rsidRPr="00C47803">
        <w:rPr>
          <w:rFonts w:ascii="Segoe UI" w:hAnsi="Segoe UI" w:cs="Segoe UI"/>
          <w:sz w:val="22"/>
          <w:szCs w:val="22"/>
        </w:rPr>
        <w:lastRenderedPageBreak/>
        <w:t xml:space="preserve">Příloha č. </w:t>
      </w:r>
      <w:bookmarkEnd w:id="263"/>
      <w:r w:rsidR="00C47803" w:rsidRPr="00C47803">
        <w:rPr>
          <w:rFonts w:ascii="Segoe UI" w:hAnsi="Segoe UI" w:cs="Segoe UI"/>
          <w:sz w:val="22"/>
          <w:szCs w:val="22"/>
          <w:lang w:val="cs-CZ"/>
        </w:rPr>
        <w:t>1</w:t>
      </w:r>
    </w:p>
    <w:p w14:paraId="244323BB" w14:textId="77777777" w:rsidR="000D6BAA" w:rsidRPr="00C47803" w:rsidRDefault="000D6BAA" w:rsidP="00112423">
      <w:pPr>
        <w:pStyle w:val="RLProhlensmluvnchstran"/>
        <w:rPr>
          <w:rFonts w:ascii="Segoe UI" w:hAnsi="Segoe UI" w:cs="Segoe UI"/>
          <w:sz w:val="22"/>
          <w:szCs w:val="22"/>
        </w:rPr>
      </w:pPr>
      <w:r w:rsidRPr="00C47803">
        <w:rPr>
          <w:rFonts w:ascii="Segoe UI" w:hAnsi="Segoe UI" w:cs="Segoe UI"/>
          <w:sz w:val="22"/>
          <w:szCs w:val="22"/>
        </w:rPr>
        <w:t>Technická specifikace</w:t>
      </w:r>
    </w:p>
    <w:p w14:paraId="3EBE73C8" w14:textId="77777777" w:rsidR="00C47803" w:rsidRDefault="00C47803" w:rsidP="00C47803">
      <w:pPr>
        <w:pStyle w:val="RLProhlensmluvnchstran"/>
        <w:rPr>
          <w:rFonts w:ascii="Segoe UI" w:hAnsi="Segoe UI" w:cs="Segoe UI"/>
          <w:b w:val="0"/>
          <w:i/>
          <w:sz w:val="22"/>
          <w:szCs w:val="22"/>
          <w:lang w:val="cs-CZ"/>
        </w:rPr>
      </w:pPr>
      <w:r w:rsidRPr="00C47803">
        <w:rPr>
          <w:rFonts w:ascii="Segoe UI" w:hAnsi="Segoe UI" w:cs="Segoe UI"/>
          <w:b w:val="0"/>
          <w:i/>
          <w:sz w:val="22"/>
          <w:szCs w:val="22"/>
        </w:rPr>
        <w:t>(</w:t>
      </w:r>
      <w:r w:rsidR="00741CF2">
        <w:rPr>
          <w:rFonts w:ascii="Segoe UI" w:hAnsi="Segoe UI" w:cs="Segoe UI"/>
          <w:b w:val="0"/>
          <w:i/>
          <w:sz w:val="22"/>
          <w:szCs w:val="22"/>
          <w:lang w:val="cs-CZ"/>
        </w:rPr>
        <w:t xml:space="preserve">Tvoří samostatný dokument a </w:t>
      </w:r>
      <w:r w:rsidRPr="00C47803">
        <w:rPr>
          <w:rFonts w:ascii="Segoe UI" w:hAnsi="Segoe UI" w:cs="Segoe UI"/>
          <w:b w:val="0"/>
          <w:i/>
          <w:sz w:val="22"/>
          <w:szCs w:val="22"/>
        </w:rPr>
        <w:t>bude přiložena k této Smlouvě při podpisu</w:t>
      </w:r>
      <w:r w:rsidRPr="00C47803">
        <w:rPr>
          <w:rFonts w:ascii="Segoe UI" w:hAnsi="Segoe UI" w:cs="Segoe UI"/>
          <w:b w:val="0"/>
          <w:i/>
          <w:sz w:val="22"/>
          <w:szCs w:val="22"/>
          <w:lang w:val="cs-CZ"/>
        </w:rPr>
        <w:t>)</w:t>
      </w:r>
    </w:p>
    <w:p w14:paraId="2B6C9800" w14:textId="77777777" w:rsidR="00741CF2" w:rsidRDefault="00741CF2" w:rsidP="00C47803">
      <w:pPr>
        <w:pStyle w:val="RLProhlensmluvnchstran"/>
        <w:rPr>
          <w:rFonts w:ascii="Segoe UI" w:hAnsi="Segoe UI" w:cs="Segoe UI"/>
          <w:b w:val="0"/>
          <w:i/>
          <w:sz w:val="22"/>
          <w:szCs w:val="22"/>
          <w:lang w:val="cs-CZ"/>
        </w:rPr>
      </w:pPr>
    </w:p>
    <w:p w14:paraId="000FF166" w14:textId="77777777" w:rsidR="00741CF2" w:rsidRPr="00C47803" w:rsidRDefault="00741CF2" w:rsidP="00C47803">
      <w:pPr>
        <w:pStyle w:val="RLProhlensmluvnchstran"/>
        <w:rPr>
          <w:rFonts w:ascii="Segoe UI" w:hAnsi="Segoe UI" w:cs="Segoe UI"/>
          <w:b w:val="0"/>
          <w:i/>
          <w:sz w:val="22"/>
          <w:szCs w:val="22"/>
          <w:lang w:val="cs-CZ"/>
        </w:rPr>
        <w:sectPr w:rsidR="00741CF2" w:rsidRPr="00C47803" w:rsidSect="00C04C14">
          <w:headerReference w:type="default" r:id="rId14"/>
          <w:footerReference w:type="default" r:id="rId15"/>
          <w:pgSz w:w="11906" w:h="16838"/>
          <w:pgMar w:top="1418" w:right="1418" w:bottom="1418" w:left="1418" w:header="709" w:footer="709" w:gutter="0"/>
          <w:pgNumType w:start="1"/>
          <w:cols w:space="708"/>
          <w:docGrid w:linePitch="360"/>
        </w:sectPr>
      </w:pPr>
    </w:p>
    <w:p w14:paraId="7EAC8EC6" w14:textId="77777777" w:rsidR="00741CF2" w:rsidRPr="00C47803" w:rsidRDefault="00741CF2" w:rsidP="00741CF2">
      <w:pPr>
        <w:pStyle w:val="RLProhlensmluvnchstran"/>
        <w:rPr>
          <w:rFonts w:ascii="Segoe UI" w:hAnsi="Segoe UI" w:cs="Segoe UI"/>
          <w:sz w:val="22"/>
          <w:szCs w:val="22"/>
          <w:lang w:val="cs-CZ"/>
        </w:rPr>
      </w:pPr>
      <w:bookmarkStart w:id="264" w:name="Annex03"/>
      <w:r w:rsidRPr="00C47803">
        <w:rPr>
          <w:rFonts w:ascii="Segoe UI" w:hAnsi="Segoe UI" w:cs="Segoe UI"/>
          <w:sz w:val="22"/>
          <w:szCs w:val="22"/>
        </w:rPr>
        <w:lastRenderedPageBreak/>
        <w:t xml:space="preserve">Příloha č. </w:t>
      </w:r>
      <w:r>
        <w:rPr>
          <w:rFonts w:ascii="Segoe UI" w:hAnsi="Segoe UI" w:cs="Segoe UI"/>
          <w:sz w:val="22"/>
          <w:szCs w:val="22"/>
          <w:lang w:val="cs-CZ"/>
        </w:rPr>
        <w:t>2</w:t>
      </w:r>
    </w:p>
    <w:p w14:paraId="3CEE2F07" w14:textId="77777777" w:rsidR="00741CF2" w:rsidRPr="00741CF2" w:rsidRDefault="00741CF2" w:rsidP="00741CF2">
      <w:pPr>
        <w:pStyle w:val="RLProhlensmluvnchstran"/>
        <w:rPr>
          <w:rFonts w:ascii="Segoe UI" w:hAnsi="Segoe UI" w:cs="Segoe UI"/>
          <w:sz w:val="22"/>
          <w:szCs w:val="22"/>
          <w:lang w:val="cs-CZ"/>
        </w:rPr>
      </w:pPr>
      <w:r>
        <w:rPr>
          <w:rFonts w:ascii="Segoe UI" w:hAnsi="Segoe UI" w:cs="Segoe UI"/>
          <w:sz w:val="22"/>
          <w:szCs w:val="22"/>
          <w:lang w:val="cs-CZ"/>
        </w:rPr>
        <w:t>Specifikace služeb podpory provozu</w:t>
      </w:r>
    </w:p>
    <w:p w14:paraId="188EF2CB" w14:textId="77777777" w:rsidR="00741CF2" w:rsidRDefault="00741CF2" w:rsidP="00741CF2">
      <w:pPr>
        <w:pStyle w:val="RLProhlensmluvnchstran"/>
        <w:rPr>
          <w:rFonts w:ascii="Segoe UI" w:hAnsi="Segoe UI" w:cs="Segoe UI"/>
          <w:b w:val="0"/>
          <w:i/>
          <w:sz w:val="22"/>
          <w:szCs w:val="22"/>
          <w:lang w:val="cs-CZ"/>
        </w:rPr>
      </w:pPr>
      <w:r w:rsidRPr="00C47803">
        <w:rPr>
          <w:rFonts w:ascii="Segoe UI" w:hAnsi="Segoe UI" w:cs="Segoe UI"/>
          <w:b w:val="0"/>
          <w:i/>
          <w:sz w:val="22"/>
          <w:szCs w:val="22"/>
        </w:rPr>
        <w:t>(</w:t>
      </w:r>
      <w:r>
        <w:rPr>
          <w:rFonts w:ascii="Segoe UI" w:hAnsi="Segoe UI" w:cs="Segoe UI"/>
          <w:b w:val="0"/>
          <w:i/>
          <w:sz w:val="22"/>
          <w:szCs w:val="22"/>
          <w:lang w:val="cs-CZ"/>
        </w:rPr>
        <w:t xml:space="preserve">Tvoří samostatný dokument a </w:t>
      </w:r>
      <w:r w:rsidRPr="00C47803">
        <w:rPr>
          <w:rFonts w:ascii="Segoe UI" w:hAnsi="Segoe UI" w:cs="Segoe UI"/>
          <w:b w:val="0"/>
          <w:i/>
          <w:sz w:val="22"/>
          <w:szCs w:val="22"/>
        </w:rPr>
        <w:t>bude přiložena k této Smlouvě při podpisu</w:t>
      </w:r>
      <w:r w:rsidRPr="00C47803">
        <w:rPr>
          <w:rFonts w:ascii="Segoe UI" w:hAnsi="Segoe UI" w:cs="Segoe UI"/>
          <w:b w:val="0"/>
          <w:i/>
          <w:sz w:val="22"/>
          <w:szCs w:val="22"/>
          <w:lang w:val="cs-CZ"/>
        </w:rPr>
        <w:t>)</w:t>
      </w:r>
    </w:p>
    <w:p w14:paraId="3F0501A8" w14:textId="77777777" w:rsidR="00741CF2" w:rsidRDefault="00741CF2" w:rsidP="00AC3865">
      <w:pPr>
        <w:pStyle w:val="RLProhlensmluvnchstran"/>
        <w:rPr>
          <w:rFonts w:ascii="Segoe UI" w:hAnsi="Segoe UI" w:cs="Segoe UI"/>
          <w:sz w:val="22"/>
          <w:szCs w:val="22"/>
        </w:rPr>
      </w:pPr>
    </w:p>
    <w:p w14:paraId="3E1D4E71" w14:textId="77777777" w:rsidR="00741CF2" w:rsidRPr="00C47803" w:rsidRDefault="00741CF2" w:rsidP="00741CF2">
      <w:pPr>
        <w:pStyle w:val="RLProhlensmluvnchstran"/>
        <w:rPr>
          <w:rFonts w:ascii="Segoe UI" w:hAnsi="Segoe UI" w:cs="Segoe UI"/>
          <w:sz w:val="22"/>
          <w:szCs w:val="22"/>
          <w:lang w:val="cs-CZ"/>
        </w:rPr>
      </w:pPr>
      <w:r>
        <w:br w:type="page"/>
      </w:r>
      <w:r w:rsidRPr="00C47803">
        <w:rPr>
          <w:rFonts w:ascii="Segoe UI" w:hAnsi="Segoe UI" w:cs="Segoe UI"/>
          <w:sz w:val="22"/>
          <w:szCs w:val="22"/>
        </w:rPr>
        <w:lastRenderedPageBreak/>
        <w:t xml:space="preserve">Příloha č. </w:t>
      </w:r>
      <w:r>
        <w:rPr>
          <w:rFonts w:ascii="Segoe UI" w:hAnsi="Segoe UI" w:cs="Segoe UI"/>
          <w:sz w:val="22"/>
          <w:szCs w:val="22"/>
          <w:lang w:val="cs-CZ"/>
        </w:rPr>
        <w:t>3</w:t>
      </w:r>
    </w:p>
    <w:p w14:paraId="055718AD" w14:textId="77777777" w:rsidR="00741CF2" w:rsidRPr="00741CF2" w:rsidRDefault="00741CF2" w:rsidP="00741CF2">
      <w:pPr>
        <w:pStyle w:val="RLProhlensmluvnchstran"/>
        <w:rPr>
          <w:rFonts w:ascii="Segoe UI" w:hAnsi="Segoe UI" w:cs="Segoe UI"/>
          <w:sz w:val="22"/>
          <w:szCs w:val="22"/>
          <w:lang w:val="cs-CZ"/>
        </w:rPr>
      </w:pPr>
      <w:r>
        <w:rPr>
          <w:rFonts w:ascii="Segoe UI" w:hAnsi="Segoe UI" w:cs="Segoe UI"/>
          <w:sz w:val="22"/>
          <w:szCs w:val="22"/>
          <w:lang w:val="cs-CZ"/>
        </w:rPr>
        <w:t>Specifikace školení</w:t>
      </w:r>
    </w:p>
    <w:p w14:paraId="795A4D3B" w14:textId="77777777" w:rsidR="007D53F9" w:rsidRPr="007D53F9" w:rsidRDefault="007D53F9" w:rsidP="007D53F9">
      <w:pPr>
        <w:pStyle w:val="Nadpis1"/>
        <w:keepNext w:val="0"/>
        <w:widowControl w:val="0"/>
        <w:spacing w:after="120" w:line="276" w:lineRule="auto"/>
        <w:jc w:val="both"/>
        <w:rPr>
          <w:rFonts w:ascii="Segoe UI" w:hAnsi="Segoe UI" w:cs="Segoe UI"/>
          <w:sz w:val="22"/>
          <w:szCs w:val="22"/>
          <w:lang w:val="cs-CZ"/>
        </w:rPr>
      </w:pPr>
      <w:r w:rsidRPr="007D53F9">
        <w:rPr>
          <w:rFonts w:ascii="Segoe UI" w:hAnsi="Segoe UI" w:cs="Segoe UI"/>
          <w:sz w:val="22"/>
          <w:szCs w:val="22"/>
          <w:lang w:val="cs-CZ"/>
        </w:rPr>
        <w:t>Školení</w:t>
      </w:r>
    </w:p>
    <w:p w14:paraId="1851CCF8"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Součásti implementační části projektu je řada školení a zaškolení, jejichž cílem je seznámit administrátory</w:t>
      </w:r>
      <w:r>
        <w:rPr>
          <w:rFonts w:ascii="Segoe UI" w:hAnsi="Segoe UI" w:cs="Segoe UI"/>
          <w:sz w:val="22"/>
          <w:szCs w:val="22"/>
        </w:rPr>
        <w:t xml:space="preserve"> </w:t>
      </w:r>
      <w:r w:rsidRPr="007D53F9">
        <w:rPr>
          <w:rFonts w:ascii="Segoe UI" w:hAnsi="Segoe UI" w:cs="Segoe UI"/>
          <w:sz w:val="22"/>
          <w:szCs w:val="22"/>
        </w:rPr>
        <w:t>Objednatele</w:t>
      </w:r>
      <w:r>
        <w:rPr>
          <w:rFonts w:ascii="Segoe UI" w:hAnsi="Segoe UI" w:cs="Segoe UI"/>
          <w:sz w:val="22"/>
          <w:szCs w:val="22"/>
        </w:rPr>
        <w:t xml:space="preserve"> </w:t>
      </w:r>
      <w:r w:rsidRPr="007D53F9">
        <w:rPr>
          <w:rFonts w:ascii="Segoe UI" w:hAnsi="Segoe UI" w:cs="Segoe UI"/>
          <w:sz w:val="22"/>
          <w:szCs w:val="22"/>
        </w:rPr>
        <w:t xml:space="preserve">s dodávanými technologiemi a vyškolit </w:t>
      </w:r>
      <w:r>
        <w:rPr>
          <w:rFonts w:ascii="Segoe UI" w:hAnsi="Segoe UI" w:cs="Segoe UI"/>
          <w:sz w:val="22"/>
          <w:szCs w:val="22"/>
        </w:rPr>
        <w:t xml:space="preserve">je </w:t>
      </w:r>
      <w:r w:rsidRPr="007D53F9">
        <w:rPr>
          <w:rFonts w:ascii="Segoe UI" w:hAnsi="Segoe UI" w:cs="Segoe UI"/>
          <w:sz w:val="22"/>
          <w:szCs w:val="22"/>
        </w:rPr>
        <w:t>pro jejich správu a</w:t>
      </w:r>
      <w:r>
        <w:rPr>
          <w:rFonts w:ascii="Segoe UI" w:hAnsi="Segoe UI" w:cs="Segoe UI"/>
          <w:sz w:val="22"/>
          <w:szCs w:val="22"/>
        </w:rPr>
        <w:t> </w:t>
      </w:r>
      <w:r w:rsidRPr="007D53F9">
        <w:rPr>
          <w:rFonts w:ascii="Segoe UI" w:hAnsi="Segoe UI" w:cs="Segoe UI"/>
          <w:sz w:val="22"/>
          <w:szCs w:val="22"/>
        </w:rPr>
        <w:t xml:space="preserve">konfiguraci. </w:t>
      </w:r>
    </w:p>
    <w:p w14:paraId="1530F560" w14:textId="77777777" w:rsid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Všechna školení a zaškolení proběhnou v českém jazyce, školící materiály mohou být v jazyce anglickém.</w:t>
      </w:r>
    </w:p>
    <w:p w14:paraId="12422EF5" w14:textId="77777777" w:rsidR="007D53F9" w:rsidRPr="007D53F9" w:rsidRDefault="007D53F9" w:rsidP="007D53F9">
      <w:pPr>
        <w:pStyle w:val="Nadpis1"/>
        <w:keepNext w:val="0"/>
        <w:widowControl w:val="0"/>
        <w:spacing w:after="120" w:line="276" w:lineRule="auto"/>
        <w:jc w:val="both"/>
        <w:rPr>
          <w:rFonts w:ascii="Segoe UI" w:hAnsi="Segoe UI" w:cs="Segoe UI"/>
          <w:sz w:val="22"/>
          <w:szCs w:val="22"/>
          <w:lang w:val="cs-CZ"/>
        </w:rPr>
      </w:pPr>
      <w:r>
        <w:rPr>
          <w:rFonts w:ascii="Segoe UI" w:hAnsi="Segoe UI" w:cs="Segoe UI"/>
          <w:sz w:val="22"/>
          <w:szCs w:val="22"/>
          <w:lang w:val="cs-CZ"/>
        </w:rPr>
        <w:t>Struktura školení</w:t>
      </w:r>
    </w:p>
    <w:p w14:paraId="101020A2"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 xml:space="preserve">Za účelem seznámení </w:t>
      </w:r>
      <w:r>
        <w:rPr>
          <w:rFonts w:ascii="Segoe UI" w:hAnsi="Segoe UI" w:cs="Segoe UI"/>
          <w:sz w:val="22"/>
          <w:szCs w:val="22"/>
        </w:rPr>
        <w:t xml:space="preserve">se </w:t>
      </w:r>
      <w:r w:rsidRPr="007D53F9">
        <w:rPr>
          <w:rFonts w:ascii="Segoe UI" w:hAnsi="Segoe UI" w:cs="Segoe UI"/>
          <w:sz w:val="22"/>
          <w:szCs w:val="22"/>
        </w:rPr>
        <w:t>s novou technologií je plánováno před zahájením implementace obecné školení, jehož cílem je obecné seznámení s nově dodávanou technologií, jejími vlastnostmi a možnostmi. Rozsah školení je uveden v tabulce č. 1.</w:t>
      </w:r>
    </w:p>
    <w:tbl>
      <w:tblPr>
        <w:tblW w:w="9072" w:type="dxa"/>
        <w:tblCellMar>
          <w:left w:w="70" w:type="dxa"/>
          <w:right w:w="70" w:type="dxa"/>
        </w:tblCellMar>
        <w:tblLook w:val="04A0" w:firstRow="1" w:lastRow="0" w:firstColumn="1" w:lastColumn="0" w:noHBand="0" w:noVBand="1"/>
      </w:tblPr>
      <w:tblGrid>
        <w:gridCol w:w="9072"/>
      </w:tblGrid>
      <w:tr w:rsidR="007D53F9" w:rsidRPr="007D53F9" w14:paraId="59CAB03A" w14:textId="77777777" w:rsidTr="007D53F9">
        <w:trPr>
          <w:trHeight w:val="300"/>
        </w:trPr>
        <w:tc>
          <w:tcPr>
            <w:tcW w:w="9072" w:type="dxa"/>
            <w:tcBorders>
              <w:top w:val="nil"/>
              <w:left w:val="nil"/>
              <w:bottom w:val="nil"/>
              <w:right w:val="nil"/>
            </w:tcBorders>
            <w:shd w:val="clear" w:color="auto" w:fill="auto"/>
            <w:noWrap/>
            <w:vAlign w:val="bottom"/>
            <w:hideMark/>
          </w:tcPr>
          <w:p w14:paraId="55C0A019" w14:textId="77777777" w:rsidR="007D53F9" w:rsidRPr="007D53F9" w:rsidRDefault="007D53F9" w:rsidP="007D53F9">
            <w:pPr>
              <w:pStyle w:val="Nadpis2"/>
              <w:keepNext w:val="0"/>
              <w:keepLines w:val="0"/>
              <w:widowControl w:val="0"/>
              <w:spacing w:before="240" w:after="120" w:line="276" w:lineRule="auto"/>
              <w:jc w:val="both"/>
              <w:rPr>
                <w:rFonts w:ascii="Segoe UI" w:hAnsi="Segoe UI" w:cs="Segoe UI"/>
                <w:color w:val="auto"/>
                <w:sz w:val="22"/>
                <w:szCs w:val="22"/>
                <w:u w:val="single"/>
                <w:lang w:val="cs-CZ" w:eastAsia="cs-CZ"/>
              </w:rPr>
            </w:pPr>
            <w:r w:rsidRPr="007D53F9">
              <w:rPr>
                <w:rFonts w:ascii="Segoe UI" w:hAnsi="Segoe UI" w:cs="Segoe UI"/>
                <w:color w:val="auto"/>
                <w:sz w:val="22"/>
                <w:szCs w:val="22"/>
                <w:u w:val="single"/>
                <w:lang w:val="cs-CZ" w:eastAsia="cs-CZ"/>
              </w:rPr>
              <w:t>Školení obecné – 1 MD (man day, člověkoden)</w:t>
            </w:r>
          </w:p>
        </w:tc>
      </w:tr>
      <w:tr w:rsidR="007D53F9" w:rsidRPr="007D53F9" w14:paraId="1CB1FEDB" w14:textId="77777777" w:rsidTr="007D53F9">
        <w:trPr>
          <w:trHeight w:val="300"/>
        </w:trPr>
        <w:tc>
          <w:tcPr>
            <w:tcW w:w="9072" w:type="dxa"/>
            <w:tcBorders>
              <w:top w:val="nil"/>
              <w:left w:val="nil"/>
              <w:bottom w:val="nil"/>
              <w:right w:val="nil"/>
            </w:tcBorders>
            <w:shd w:val="clear" w:color="auto" w:fill="auto"/>
            <w:noWrap/>
            <w:vAlign w:val="bottom"/>
            <w:hideMark/>
          </w:tcPr>
          <w:p w14:paraId="4FD79668"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Osnovou školení je pro první 0,5 MD obecná teorie daného opatření, seznámení s</w:t>
            </w:r>
            <w:r>
              <w:rPr>
                <w:rFonts w:ascii="Segoe UI" w:hAnsi="Segoe UI" w:cs="Segoe UI"/>
                <w:sz w:val="22"/>
                <w:szCs w:val="22"/>
                <w:lang w:val="cs-CZ" w:eastAsia="cs-CZ"/>
              </w:rPr>
              <w:t> </w:t>
            </w:r>
            <w:r w:rsidRPr="007D53F9">
              <w:rPr>
                <w:rFonts w:ascii="Segoe UI" w:hAnsi="Segoe UI" w:cs="Segoe UI"/>
                <w:sz w:val="22"/>
                <w:szCs w:val="22"/>
                <w:lang w:eastAsia="cs-CZ"/>
              </w:rPr>
              <w:t>danou technologií, princip a logika fungování.</w:t>
            </w:r>
          </w:p>
        </w:tc>
      </w:tr>
      <w:tr w:rsidR="007D53F9" w:rsidRPr="007D53F9" w14:paraId="2BE8266B" w14:textId="77777777" w:rsidTr="007D53F9">
        <w:trPr>
          <w:trHeight w:val="300"/>
        </w:trPr>
        <w:tc>
          <w:tcPr>
            <w:tcW w:w="9072" w:type="dxa"/>
            <w:tcBorders>
              <w:top w:val="nil"/>
              <w:left w:val="nil"/>
              <w:bottom w:val="nil"/>
              <w:right w:val="nil"/>
            </w:tcBorders>
            <w:shd w:val="clear" w:color="auto" w:fill="auto"/>
            <w:noWrap/>
            <w:vAlign w:val="bottom"/>
            <w:hideMark/>
          </w:tcPr>
          <w:p w14:paraId="738AE0B0"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Druhou částí o délce 0,5MD je seznámení administrátorů s nasazovanou topologií řešení a jejím začlenění do stávající infrastruktury, probrání akceptačních testů a</w:t>
            </w:r>
            <w:r>
              <w:rPr>
                <w:rFonts w:ascii="Segoe UI" w:hAnsi="Segoe UI" w:cs="Segoe UI"/>
                <w:sz w:val="22"/>
                <w:szCs w:val="22"/>
                <w:lang w:val="cs-CZ" w:eastAsia="cs-CZ"/>
              </w:rPr>
              <w:t> </w:t>
            </w:r>
            <w:r w:rsidRPr="007D53F9">
              <w:rPr>
                <w:rFonts w:ascii="Segoe UI" w:hAnsi="Segoe UI" w:cs="Segoe UI"/>
                <w:sz w:val="22"/>
                <w:szCs w:val="22"/>
                <w:lang w:eastAsia="cs-CZ"/>
              </w:rPr>
              <w:t>postupů při implementaci vedoucích k jejich splnění.</w:t>
            </w:r>
          </w:p>
          <w:p w14:paraId="31DAA491"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první části se zúčastní pracovníci provozující dané opatření a pracovníci podpory uživatelů.</w:t>
            </w:r>
          </w:p>
        </w:tc>
      </w:tr>
      <w:tr w:rsidR="007D53F9" w:rsidRPr="007D53F9" w14:paraId="5A12F021" w14:textId="77777777" w:rsidTr="007D53F9">
        <w:trPr>
          <w:trHeight w:val="300"/>
        </w:trPr>
        <w:tc>
          <w:tcPr>
            <w:tcW w:w="9072" w:type="dxa"/>
            <w:tcBorders>
              <w:top w:val="nil"/>
              <w:left w:val="nil"/>
              <w:bottom w:val="nil"/>
              <w:right w:val="nil"/>
            </w:tcBorders>
            <w:shd w:val="clear" w:color="auto" w:fill="auto"/>
            <w:noWrap/>
            <w:vAlign w:val="bottom"/>
            <w:hideMark/>
          </w:tcPr>
          <w:p w14:paraId="0416A540"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Materiály pro tento typ školení musí být připraveny 2 pracovní dny dopředu, minimálně na úrovni vytištěné prezentace s možnostmi doplnění poznámek.</w:t>
            </w:r>
          </w:p>
          <w:p w14:paraId="73CE3B93"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Zaškolení bude provedeno pro 6 až 10 osob.</w:t>
            </w:r>
          </w:p>
          <w:p w14:paraId="49D06080" w14:textId="77777777" w:rsidR="007D53F9" w:rsidRPr="007D53F9" w:rsidRDefault="007D53F9" w:rsidP="007D53F9">
            <w:pPr>
              <w:pStyle w:val="Odstavecseseznamem"/>
              <w:widowControl w:val="0"/>
              <w:numPr>
                <w:ilvl w:val="0"/>
                <w:numId w:val="28"/>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proběhne v místě plnění.</w:t>
            </w:r>
          </w:p>
        </w:tc>
      </w:tr>
      <w:tr w:rsidR="007D53F9" w:rsidRPr="007D53F9" w14:paraId="5CB938CF" w14:textId="77777777" w:rsidTr="007D53F9">
        <w:trPr>
          <w:trHeight w:val="300"/>
        </w:trPr>
        <w:tc>
          <w:tcPr>
            <w:tcW w:w="9072" w:type="dxa"/>
            <w:tcBorders>
              <w:top w:val="nil"/>
              <w:left w:val="nil"/>
              <w:bottom w:val="nil"/>
              <w:right w:val="nil"/>
            </w:tcBorders>
            <w:shd w:val="clear" w:color="auto" w:fill="auto"/>
            <w:noWrap/>
            <w:vAlign w:val="bottom"/>
            <w:hideMark/>
          </w:tcPr>
          <w:p w14:paraId="239315D4"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Ve fázi finalizace implementace technických opatření proběhne zaškolení pracovníků Objednatele s cílem seznámit je s provozem jednotlivých dodávaných technologií.</w:t>
            </w:r>
          </w:p>
        </w:tc>
      </w:tr>
      <w:tr w:rsidR="007D53F9" w:rsidRPr="007D53F9" w14:paraId="0F2A1FD2" w14:textId="77777777" w:rsidTr="007D53F9">
        <w:trPr>
          <w:trHeight w:val="300"/>
        </w:trPr>
        <w:tc>
          <w:tcPr>
            <w:tcW w:w="9072" w:type="dxa"/>
            <w:tcBorders>
              <w:top w:val="nil"/>
              <w:left w:val="nil"/>
              <w:bottom w:val="nil"/>
              <w:right w:val="nil"/>
            </w:tcBorders>
            <w:shd w:val="clear" w:color="auto" w:fill="auto"/>
            <w:noWrap/>
            <w:vAlign w:val="bottom"/>
            <w:hideMark/>
          </w:tcPr>
          <w:p w14:paraId="48C55263" w14:textId="77777777" w:rsidR="007D53F9" w:rsidRPr="007D53F9" w:rsidRDefault="007D53F9" w:rsidP="007D53F9">
            <w:pPr>
              <w:pStyle w:val="Nadpis2"/>
              <w:keepNext w:val="0"/>
              <w:keepLines w:val="0"/>
              <w:widowControl w:val="0"/>
              <w:spacing w:before="240" w:after="120" w:line="276" w:lineRule="auto"/>
              <w:jc w:val="both"/>
              <w:rPr>
                <w:rFonts w:ascii="Segoe UI" w:hAnsi="Segoe UI" w:cs="Segoe UI"/>
                <w:color w:val="auto"/>
                <w:sz w:val="22"/>
                <w:szCs w:val="22"/>
                <w:u w:val="single"/>
                <w:lang w:eastAsia="cs-CZ"/>
              </w:rPr>
            </w:pPr>
            <w:r w:rsidRPr="007D53F9">
              <w:rPr>
                <w:rFonts w:ascii="Segoe UI" w:hAnsi="Segoe UI" w:cs="Segoe UI"/>
                <w:color w:val="auto"/>
                <w:sz w:val="22"/>
                <w:szCs w:val="22"/>
                <w:u w:val="single"/>
                <w:lang w:eastAsia="cs-CZ"/>
              </w:rPr>
              <w:t>Zaškolení – min. 1 MD</w:t>
            </w:r>
          </w:p>
          <w:p w14:paraId="54F67D1A"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Probíhá na předmětu plnění na začátku testovacího provozu.</w:t>
            </w:r>
          </w:p>
        </w:tc>
      </w:tr>
      <w:tr w:rsidR="007D53F9" w:rsidRPr="007D53F9" w14:paraId="1095809A" w14:textId="77777777" w:rsidTr="007D53F9">
        <w:trPr>
          <w:trHeight w:val="300"/>
        </w:trPr>
        <w:tc>
          <w:tcPr>
            <w:tcW w:w="9072" w:type="dxa"/>
            <w:tcBorders>
              <w:top w:val="nil"/>
              <w:left w:val="nil"/>
              <w:bottom w:val="nil"/>
              <w:right w:val="nil"/>
            </w:tcBorders>
            <w:shd w:val="clear" w:color="auto" w:fill="auto"/>
            <w:noWrap/>
            <w:vAlign w:val="bottom"/>
            <w:hideMark/>
          </w:tcPr>
          <w:p w14:paraId="5E1378CE"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Osnovou zaškolení je popis provozu a povinnosti administrátorů při správě, řešení nestandardních situací, zálohování a obnova po havárii, rozbor výstupních dat nebo logů na konkrétních výsledcích, auditní postup při bezpečnostních incidentech. Materiály pro školení mohou být dodány později, aby reflektovali probranou tématiku.</w:t>
            </w:r>
          </w:p>
          <w:p w14:paraId="2C0E558C"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Zaškolení bude provedeno pro 4 osoby.</w:t>
            </w:r>
          </w:p>
          <w:p w14:paraId="3CF4A61D" w14:textId="77777777" w:rsidR="007D53F9" w:rsidRPr="007D53F9" w:rsidRDefault="007D53F9" w:rsidP="007D53F9">
            <w:pPr>
              <w:pStyle w:val="Odstavecseseznamem"/>
              <w:widowControl w:val="0"/>
              <w:numPr>
                <w:ilvl w:val="0"/>
                <w:numId w:val="29"/>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proběhne v místě plnění.</w:t>
            </w:r>
          </w:p>
        </w:tc>
      </w:tr>
      <w:tr w:rsidR="007D53F9" w:rsidRPr="007D53F9" w14:paraId="2D7075EC" w14:textId="77777777" w:rsidTr="007D53F9">
        <w:trPr>
          <w:trHeight w:val="300"/>
        </w:trPr>
        <w:tc>
          <w:tcPr>
            <w:tcW w:w="9072" w:type="dxa"/>
            <w:tcBorders>
              <w:top w:val="nil"/>
              <w:left w:val="nil"/>
              <w:bottom w:val="nil"/>
              <w:right w:val="nil"/>
            </w:tcBorders>
            <w:shd w:val="clear" w:color="auto" w:fill="auto"/>
            <w:noWrap/>
            <w:vAlign w:val="bottom"/>
            <w:hideMark/>
          </w:tcPr>
          <w:p w14:paraId="52735428" w14:textId="77777777" w:rsidR="007D53F9" w:rsidRPr="007D53F9" w:rsidRDefault="007D53F9" w:rsidP="007D53F9">
            <w:pPr>
              <w:pStyle w:val="Nadpis2"/>
              <w:keepNext w:val="0"/>
              <w:keepLines w:val="0"/>
              <w:widowControl w:val="0"/>
              <w:spacing w:before="240" w:after="120" w:line="276" w:lineRule="auto"/>
              <w:jc w:val="both"/>
              <w:rPr>
                <w:rFonts w:ascii="Segoe UI" w:hAnsi="Segoe UI" w:cs="Segoe UI"/>
                <w:color w:val="auto"/>
                <w:sz w:val="22"/>
                <w:szCs w:val="22"/>
                <w:u w:val="single"/>
                <w:lang w:val="cs-CZ" w:eastAsia="cs-CZ"/>
              </w:rPr>
            </w:pPr>
            <w:r w:rsidRPr="007D53F9">
              <w:rPr>
                <w:rFonts w:ascii="Segoe UI" w:hAnsi="Segoe UI" w:cs="Segoe UI"/>
                <w:color w:val="auto"/>
                <w:sz w:val="22"/>
                <w:szCs w:val="22"/>
                <w:u w:val="single"/>
                <w:lang w:val="cs-CZ" w:eastAsia="cs-CZ"/>
              </w:rPr>
              <w:lastRenderedPageBreak/>
              <w:t>Školení kritických částí díla</w:t>
            </w:r>
          </w:p>
        </w:tc>
      </w:tr>
      <w:tr w:rsidR="007D53F9" w:rsidRPr="007D53F9" w14:paraId="20EB432F" w14:textId="77777777" w:rsidTr="007D53F9">
        <w:trPr>
          <w:trHeight w:val="300"/>
        </w:trPr>
        <w:tc>
          <w:tcPr>
            <w:tcW w:w="9072" w:type="dxa"/>
            <w:tcBorders>
              <w:top w:val="nil"/>
              <w:left w:val="nil"/>
              <w:bottom w:val="nil"/>
              <w:right w:val="nil"/>
            </w:tcBorders>
            <w:shd w:val="clear" w:color="auto" w:fill="auto"/>
            <w:noWrap/>
            <w:vAlign w:val="bottom"/>
            <w:hideMark/>
          </w:tcPr>
          <w:p w14:paraId="4E68AE15" w14:textId="77777777" w:rsidR="007D53F9" w:rsidRPr="007D53F9" w:rsidRDefault="007D53F9" w:rsidP="007D53F9">
            <w:pPr>
              <w:widowControl w:val="0"/>
              <w:spacing w:before="120" w:line="276" w:lineRule="auto"/>
              <w:jc w:val="both"/>
              <w:rPr>
                <w:rFonts w:ascii="Segoe UI" w:hAnsi="Segoe UI" w:cs="Segoe UI"/>
                <w:sz w:val="22"/>
                <w:szCs w:val="22"/>
              </w:rPr>
            </w:pPr>
            <w:r w:rsidRPr="007D53F9">
              <w:rPr>
                <w:rFonts w:ascii="Segoe UI" w:hAnsi="Segoe UI" w:cs="Segoe UI"/>
                <w:sz w:val="22"/>
                <w:szCs w:val="22"/>
              </w:rPr>
              <w:t>Zadavatel požaduje, aby dodavatel v rámci dodávky předmětu plnění zajistil proškolení čtyřech osob u informačně kritických částí předmětu plnění v rozsahu:</w:t>
            </w:r>
          </w:p>
        </w:tc>
      </w:tr>
      <w:tr w:rsidR="007D53F9" w:rsidRPr="007D53F9" w14:paraId="65D8D215" w14:textId="77777777" w:rsidTr="007D53F9">
        <w:trPr>
          <w:trHeight w:val="300"/>
        </w:trPr>
        <w:tc>
          <w:tcPr>
            <w:tcW w:w="9072" w:type="dxa"/>
            <w:tcBorders>
              <w:top w:val="nil"/>
              <w:left w:val="nil"/>
              <w:bottom w:val="nil"/>
              <w:right w:val="nil"/>
            </w:tcBorders>
            <w:shd w:val="clear" w:color="auto" w:fill="auto"/>
            <w:noWrap/>
            <w:vAlign w:val="bottom"/>
            <w:hideMark/>
          </w:tcPr>
          <w:p w14:paraId="7C7D1698"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Termín školení v době realizace opatření č. 0 (GAP analýza) nebo době neplnění jiného opatření daného administrátora.</w:t>
            </w:r>
          </w:p>
        </w:tc>
      </w:tr>
      <w:tr w:rsidR="007D53F9" w:rsidRPr="007D53F9" w14:paraId="0AD83232" w14:textId="77777777" w:rsidTr="007D53F9">
        <w:trPr>
          <w:trHeight w:val="300"/>
        </w:trPr>
        <w:tc>
          <w:tcPr>
            <w:tcW w:w="9072" w:type="dxa"/>
            <w:tcBorders>
              <w:top w:val="nil"/>
              <w:left w:val="nil"/>
              <w:bottom w:val="nil"/>
              <w:right w:val="nil"/>
            </w:tcBorders>
            <w:shd w:val="clear" w:color="auto" w:fill="auto"/>
            <w:noWrap/>
            <w:vAlign w:val="bottom"/>
            <w:hideMark/>
          </w:tcPr>
          <w:p w14:paraId="4A005C0D"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Každé ze školení je v souhrnné délce min. 5 MD</w:t>
            </w:r>
          </w:p>
        </w:tc>
      </w:tr>
      <w:tr w:rsidR="007D53F9" w:rsidRPr="007D53F9" w14:paraId="616A1D3A" w14:textId="77777777" w:rsidTr="007D53F9">
        <w:trPr>
          <w:trHeight w:val="300"/>
        </w:trPr>
        <w:tc>
          <w:tcPr>
            <w:tcW w:w="9072" w:type="dxa"/>
            <w:tcBorders>
              <w:top w:val="nil"/>
              <w:left w:val="nil"/>
              <w:bottom w:val="nil"/>
              <w:right w:val="nil"/>
            </w:tcBorders>
            <w:shd w:val="clear" w:color="auto" w:fill="auto"/>
            <w:noWrap/>
            <w:vAlign w:val="bottom"/>
            <w:hideMark/>
          </w:tcPr>
          <w:p w14:paraId="230A68FB"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Certifikované školení výrobce nebo mezinárodně uznávané certifikované školení v dané oblasti</w:t>
            </w:r>
          </w:p>
        </w:tc>
      </w:tr>
      <w:tr w:rsidR="007D53F9" w:rsidRPr="007D53F9" w14:paraId="2034E9E6" w14:textId="77777777" w:rsidTr="007D53F9">
        <w:trPr>
          <w:trHeight w:val="300"/>
        </w:trPr>
        <w:tc>
          <w:tcPr>
            <w:tcW w:w="9072" w:type="dxa"/>
            <w:tcBorders>
              <w:top w:val="nil"/>
              <w:left w:val="nil"/>
              <w:bottom w:val="nil"/>
              <w:right w:val="nil"/>
            </w:tcBorders>
            <w:shd w:val="clear" w:color="auto" w:fill="auto"/>
            <w:noWrap/>
            <w:vAlign w:val="bottom"/>
            <w:hideMark/>
          </w:tcPr>
          <w:p w14:paraId="3EF0352E"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Certifikovaný školitel (nebo certifikace výrobce)</w:t>
            </w:r>
          </w:p>
        </w:tc>
      </w:tr>
      <w:tr w:rsidR="007D53F9" w:rsidRPr="007D53F9" w14:paraId="2DD1C12E" w14:textId="77777777" w:rsidTr="007D53F9">
        <w:trPr>
          <w:trHeight w:val="300"/>
        </w:trPr>
        <w:tc>
          <w:tcPr>
            <w:tcW w:w="9072" w:type="dxa"/>
            <w:tcBorders>
              <w:top w:val="nil"/>
              <w:left w:val="nil"/>
              <w:bottom w:val="nil"/>
              <w:right w:val="nil"/>
            </w:tcBorders>
            <w:shd w:val="clear" w:color="auto" w:fill="auto"/>
            <w:noWrap/>
            <w:vAlign w:val="bottom"/>
            <w:hideMark/>
          </w:tcPr>
          <w:p w14:paraId="28FDDB45"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Součástí školení není doprava a ubytování.</w:t>
            </w:r>
          </w:p>
        </w:tc>
      </w:tr>
      <w:tr w:rsidR="007D53F9" w:rsidRPr="007D53F9" w14:paraId="5D7C8E94" w14:textId="77777777" w:rsidTr="007D53F9">
        <w:trPr>
          <w:trHeight w:val="300"/>
        </w:trPr>
        <w:tc>
          <w:tcPr>
            <w:tcW w:w="9072" w:type="dxa"/>
            <w:tcBorders>
              <w:top w:val="nil"/>
              <w:left w:val="nil"/>
              <w:bottom w:val="nil"/>
              <w:right w:val="nil"/>
            </w:tcBorders>
            <w:shd w:val="clear" w:color="auto" w:fill="auto"/>
            <w:noWrap/>
            <w:vAlign w:val="bottom"/>
            <w:hideMark/>
          </w:tcPr>
          <w:p w14:paraId="62ECD6C1"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Možnost praktického odzkoušení v labu v průběhu školení</w:t>
            </w:r>
          </w:p>
          <w:p w14:paraId="32F78A2C" w14:textId="77777777" w:rsidR="007D53F9" w:rsidRPr="007D53F9" w:rsidRDefault="007D53F9" w:rsidP="006B2150">
            <w:pPr>
              <w:pStyle w:val="Odstavecseseznamem"/>
              <w:widowControl w:val="0"/>
              <w:numPr>
                <w:ilvl w:val="0"/>
                <w:numId w:val="25"/>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Školení proběhne mimo místo plnění.</w:t>
            </w:r>
          </w:p>
        </w:tc>
      </w:tr>
      <w:tr w:rsidR="007D53F9" w:rsidRPr="007D53F9" w14:paraId="6E67FF47" w14:textId="77777777" w:rsidTr="007D53F9">
        <w:trPr>
          <w:trHeight w:val="300"/>
        </w:trPr>
        <w:tc>
          <w:tcPr>
            <w:tcW w:w="9072" w:type="dxa"/>
            <w:tcBorders>
              <w:top w:val="nil"/>
              <w:left w:val="nil"/>
              <w:bottom w:val="nil"/>
              <w:right w:val="nil"/>
            </w:tcBorders>
            <w:shd w:val="clear" w:color="auto" w:fill="auto"/>
            <w:noWrap/>
            <w:vAlign w:val="bottom"/>
            <w:hideMark/>
          </w:tcPr>
          <w:p w14:paraId="0E76A061" w14:textId="77777777" w:rsidR="007D53F9" w:rsidRPr="007C21DE" w:rsidRDefault="007D53F9" w:rsidP="00592DDA">
            <w:pPr>
              <w:pStyle w:val="Nadpis3"/>
              <w:keepNext w:val="0"/>
              <w:keepLines w:val="0"/>
              <w:widowControl w:val="0"/>
              <w:spacing w:after="120" w:line="276" w:lineRule="auto"/>
              <w:ind w:left="1428" w:hanging="1428"/>
              <w:rPr>
                <w:rFonts w:ascii="Segoe UI" w:hAnsi="Segoe UI" w:cs="Segoe UI"/>
                <w:smallCaps w:val="0"/>
                <w:sz w:val="22"/>
                <w:szCs w:val="22"/>
                <w:lang w:val="cs-CZ" w:eastAsia="cs-CZ"/>
              </w:rPr>
            </w:pPr>
            <w:r w:rsidRPr="007C21DE">
              <w:rPr>
                <w:rFonts w:ascii="Segoe UI" w:hAnsi="Segoe UI" w:cs="Segoe UI"/>
                <w:smallCaps w:val="0"/>
                <w:sz w:val="22"/>
                <w:szCs w:val="22"/>
                <w:lang w:val="cs-CZ" w:eastAsia="cs-CZ"/>
              </w:rPr>
              <w:t>Implementace Webového aplikačního firewallu a Loadbalanceru (2 osoby)</w:t>
            </w:r>
          </w:p>
          <w:p w14:paraId="77F37031" w14:textId="77777777" w:rsidR="007D53F9" w:rsidRPr="007D53F9" w:rsidRDefault="007D53F9" w:rsidP="00592DDA">
            <w:pPr>
              <w:widowControl w:val="0"/>
              <w:spacing w:before="120" w:line="276" w:lineRule="auto"/>
              <w:ind w:firstLine="351"/>
              <w:jc w:val="both"/>
              <w:rPr>
                <w:rFonts w:ascii="Segoe UI" w:hAnsi="Segoe UI" w:cs="Segoe UI"/>
                <w:sz w:val="22"/>
                <w:szCs w:val="22"/>
              </w:rPr>
            </w:pPr>
            <w:r w:rsidRPr="007D53F9">
              <w:rPr>
                <w:rFonts w:ascii="Segoe UI" w:hAnsi="Segoe UI" w:cs="Segoe UI"/>
                <w:sz w:val="22"/>
                <w:szCs w:val="22"/>
              </w:rPr>
              <w:t>Osnova školení 1 – Certifikované školení výrobce</w:t>
            </w:r>
          </w:p>
          <w:p w14:paraId="51240887" w14:textId="77777777" w:rsidR="007D53F9" w:rsidRPr="007D53F9" w:rsidRDefault="007D53F9" w:rsidP="006B2150">
            <w:pPr>
              <w:pStyle w:val="Odstavecseseznamem"/>
              <w:widowControl w:val="0"/>
              <w:numPr>
                <w:ilvl w:val="0"/>
                <w:numId w:val="27"/>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Navazující na praktickou znalost funkcí firewall a reverzní proxy</w:t>
            </w:r>
          </w:p>
        </w:tc>
      </w:tr>
      <w:tr w:rsidR="007D53F9" w:rsidRPr="007D53F9" w14:paraId="2A9830F9" w14:textId="77777777" w:rsidTr="007D53F9">
        <w:trPr>
          <w:trHeight w:val="300"/>
        </w:trPr>
        <w:tc>
          <w:tcPr>
            <w:tcW w:w="9072" w:type="dxa"/>
            <w:tcBorders>
              <w:top w:val="nil"/>
              <w:left w:val="nil"/>
              <w:bottom w:val="nil"/>
              <w:right w:val="nil"/>
            </w:tcBorders>
            <w:shd w:val="clear" w:color="auto" w:fill="auto"/>
            <w:noWrap/>
            <w:vAlign w:val="bottom"/>
            <w:hideMark/>
          </w:tcPr>
          <w:p w14:paraId="26B937A3"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administrace WAF dodávané jako předmět plnění</w:t>
            </w:r>
          </w:p>
        </w:tc>
      </w:tr>
      <w:tr w:rsidR="007D53F9" w:rsidRPr="007D53F9" w14:paraId="07E070CC" w14:textId="77777777" w:rsidTr="007D53F9">
        <w:trPr>
          <w:trHeight w:val="300"/>
        </w:trPr>
        <w:tc>
          <w:tcPr>
            <w:tcW w:w="9072" w:type="dxa"/>
            <w:tcBorders>
              <w:top w:val="nil"/>
              <w:left w:val="nil"/>
              <w:bottom w:val="nil"/>
              <w:right w:val="nil"/>
            </w:tcBorders>
            <w:shd w:val="clear" w:color="auto" w:fill="auto"/>
            <w:noWrap/>
            <w:vAlign w:val="bottom"/>
            <w:hideMark/>
          </w:tcPr>
          <w:p w14:paraId="2B9B823F"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nastavení ochrany webových aplikací a serverů, tvorba výjimek z provozu</w:t>
            </w:r>
          </w:p>
        </w:tc>
      </w:tr>
      <w:tr w:rsidR="007D53F9" w:rsidRPr="007D53F9" w14:paraId="5AB60DFF" w14:textId="77777777" w:rsidTr="007D53F9">
        <w:trPr>
          <w:trHeight w:val="300"/>
        </w:trPr>
        <w:tc>
          <w:tcPr>
            <w:tcW w:w="9072" w:type="dxa"/>
            <w:tcBorders>
              <w:top w:val="nil"/>
              <w:left w:val="nil"/>
              <w:bottom w:val="nil"/>
              <w:right w:val="nil"/>
            </w:tcBorders>
            <w:shd w:val="clear" w:color="auto" w:fill="auto"/>
            <w:noWrap/>
            <w:vAlign w:val="bottom"/>
            <w:hideMark/>
          </w:tcPr>
          <w:p w14:paraId="485407A5"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rozbor sledování provozu</w:t>
            </w:r>
          </w:p>
        </w:tc>
      </w:tr>
      <w:tr w:rsidR="007D53F9" w:rsidRPr="007D53F9" w14:paraId="6527B865" w14:textId="77777777" w:rsidTr="007D53F9">
        <w:trPr>
          <w:trHeight w:val="300"/>
        </w:trPr>
        <w:tc>
          <w:tcPr>
            <w:tcW w:w="9072" w:type="dxa"/>
            <w:tcBorders>
              <w:top w:val="nil"/>
              <w:left w:val="nil"/>
              <w:bottom w:val="nil"/>
              <w:right w:val="nil"/>
            </w:tcBorders>
            <w:shd w:val="clear" w:color="auto" w:fill="auto"/>
            <w:noWrap/>
            <w:vAlign w:val="bottom"/>
            <w:hideMark/>
          </w:tcPr>
          <w:p w14:paraId="1543CD4D"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řešení problémů provozu, plán obnovy provozu, zálohování</w:t>
            </w:r>
          </w:p>
        </w:tc>
      </w:tr>
      <w:tr w:rsidR="007D53F9" w:rsidRPr="007D53F9" w14:paraId="2C5E672E" w14:textId="77777777" w:rsidTr="007D53F9">
        <w:trPr>
          <w:trHeight w:val="300"/>
        </w:trPr>
        <w:tc>
          <w:tcPr>
            <w:tcW w:w="9072" w:type="dxa"/>
            <w:tcBorders>
              <w:top w:val="nil"/>
              <w:left w:val="nil"/>
              <w:bottom w:val="nil"/>
              <w:right w:val="nil"/>
            </w:tcBorders>
            <w:shd w:val="clear" w:color="auto" w:fill="auto"/>
            <w:noWrap/>
            <w:vAlign w:val="bottom"/>
            <w:hideMark/>
          </w:tcPr>
          <w:p w14:paraId="3FD9E816" w14:textId="47E6A41F" w:rsidR="007D53F9" w:rsidRPr="007C21DE" w:rsidRDefault="007D53F9" w:rsidP="00592DDA">
            <w:pPr>
              <w:pStyle w:val="Nadpis3"/>
              <w:keepNext w:val="0"/>
              <w:keepLines w:val="0"/>
              <w:widowControl w:val="0"/>
              <w:spacing w:after="120" w:line="276" w:lineRule="auto"/>
              <w:ind w:left="708" w:hanging="708"/>
              <w:rPr>
                <w:rFonts w:ascii="Segoe UI" w:hAnsi="Segoe UI" w:cs="Segoe UI"/>
                <w:smallCaps w:val="0"/>
                <w:sz w:val="22"/>
                <w:szCs w:val="22"/>
                <w:lang w:val="cs-CZ" w:eastAsia="cs-CZ"/>
              </w:rPr>
            </w:pPr>
            <w:r w:rsidRPr="007C21DE">
              <w:rPr>
                <w:rFonts w:ascii="Segoe UI" w:hAnsi="Segoe UI" w:cs="Segoe UI"/>
                <w:smallCaps w:val="0"/>
                <w:sz w:val="22"/>
                <w:szCs w:val="22"/>
                <w:lang w:val="cs-CZ" w:eastAsia="cs-CZ"/>
              </w:rPr>
              <w:t>Zabezpečení počítavých sítí (</w:t>
            </w:r>
            <w:del w:id="265" w:author="Autor">
              <w:r w:rsidRPr="007C21DE" w:rsidDel="007C21DE">
                <w:rPr>
                  <w:rFonts w:ascii="Segoe UI" w:hAnsi="Segoe UI" w:cs="Segoe UI"/>
                  <w:smallCaps w:val="0"/>
                  <w:sz w:val="22"/>
                  <w:szCs w:val="22"/>
                  <w:lang w:val="cs-CZ" w:eastAsia="cs-CZ"/>
                </w:rPr>
                <w:delText xml:space="preserve">2 </w:delText>
              </w:r>
            </w:del>
            <w:ins w:id="266" w:author="Autor">
              <w:r w:rsidR="007C21DE">
                <w:rPr>
                  <w:rFonts w:ascii="Segoe UI" w:hAnsi="Segoe UI" w:cs="Segoe UI"/>
                  <w:smallCaps w:val="0"/>
                  <w:sz w:val="22"/>
                  <w:szCs w:val="22"/>
                  <w:lang w:val="cs-CZ" w:eastAsia="cs-CZ"/>
                </w:rPr>
                <w:t>1</w:t>
              </w:r>
              <w:r w:rsidR="007C21DE" w:rsidRPr="007C21DE">
                <w:rPr>
                  <w:rFonts w:ascii="Segoe UI" w:hAnsi="Segoe UI" w:cs="Segoe UI"/>
                  <w:smallCaps w:val="0"/>
                  <w:sz w:val="22"/>
                  <w:szCs w:val="22"/>
                  <w:lang w:val="cs-CZ" w:eastAsia="cs-CZ"/>
                </w:rPr>
                <w:t xml:space="preserve"> </w:t>
              </w:r>
            </w:ins>
            <w:del w:id="267" w:author="Autor">
              <w:r w:rsidRPr="007C21DE" w:rsidDel="007C21DE">
                <w:rPr>
                  <w:rFonts w:ascii="Segoe UI" w:hAnsi="Segoe UI" w:cs="Segoe UI"/>
                  <w:smallCaps w:val="0"/>
                  <w:sz w:val="22"/>
                  <w:szCs w:val="22"/>
                  <w:lang w:val="cs-CZ" w:eastAsia="cs-CZ"/>
                </w:rPr>
                <w:delText>osoby</w:delText>
              </w:r>
            </w:del>
            <w:ins w:id="268" w:author="Autor">
              <w:r w:rsidR="007C21DE" w:rsidRPr="007C21DE">
                <w:rPr>
                  <w:rFonts w:ascii="Segoe UI" w:hAnsi="Segoe UI" w:cs="Segoe UI"/>
                  <w:smallCaps w:val="0"/>
                  <w:sz w:val="22"/>
                  <w:szCs w:val="22"/>
                  <w:lang w:val="cs-CZ" w:eastAsia="cs-CZ"/>
                </w:rPr>
                <w:t>osob</w:t>
              </w:r>
              <w:r w:rsidR="007C21DE">
                <w:rPr>
                  <w:rFonts w:ascii="Segoe UI" w:hAnsi="Segoe UI" w:cs="Segoe UI"/>
                  <w:smallCaps w:val="0"/>
                  <w:sz w:val="22"/>
                  <w:szCs w:val="22"/>
                  <w:lang w:val="cs-CZ" w:eastAsia="cs-CZ"/>
                </w:rPr>
                <w:t>a</w:t>
              </w:r>
            </w:ins>
            <w:r w:rsidRPr="007C21DE">
              <w:rPr>
                <w:rFonts w:ascii="Segoe UI" w:hAnsi="Segoe UI" w:cs="Segoe UI"/>
                <w:smallCaps w:val="0"/>
                <w:sz w:val="22"/>
                <w:szCs w:val="22"/>
                <w:lang w:val="cs-CZ" w:eastAsia="cs-CZ"/>
              </w:rPr>
              <w:t>)</w:t>
            </w:r>
          </w:p>
          <w:p w14:paraId="25A97553" w14:textId="77777777" w:rsidR="007D53F9" w:rsidRPr="007D53F9" w:rsidRDefault="007D53F9" w:rsidP="00592DDA">
            <w:pPr>
              <w:widowControl w:val="0"/>
              <w:spacing w:before="120" w:line="276" w:lineRule="auto"/>
              <w:ind w:firstLine="351"/>
              <w:jc w:val="both"/>
              <w:rPr>
                <w:rFonts w:ascii="Segoe UI" w:hAnsi="Segoe UI" w:cs="Segoe UI"/>
                <w:sz w:val="22"/>
                <w:szCs w:val="22"/>
              </w:rPr>
            </w:pPr>
            <w:r w:rsidRPr="007D53F9">
              <w:rPr>
                <w:rFonts w:ascii="Segoe UI" w:hAnsi="Segoe UI" w:cs="Segoe UI"/>
                <w:sz w:val="22"/>
                <w:szCs w:val="22"/>
              </w:rPr>
              <w:t xml:space="preserve">Osnova školení 2 </w:t>
            </w:r>
          </w:p>
          <w:p w14:paraId="7106C91E"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Navazující na znalosti cca CompTIA Security+</w:t>
            </w:r>
          </w:p>
        </w:tc>
      </w:tr>
      <w:tr w:rsidR="007D53F9" w:rsidRPr="007D53F9" w14:paraId="3ECEAD5D" w14:textId="77777777" w:rsidTr="007D53F9">
        <w:trPr>
          <w:trHeight w:val="300"/>
        </w:trPr>
        <w:tc>
          <w:tcPr>
            <w:tcW w:w="9072" w:type="dxa"/>
            <w:tcBorders>
              <w:top w:val="nil"/>
              <w:left w:val="nil"/>
              <w:bottom w:val="nil"/>
              <w:right w:val="nil"/>
            </w:tcBorders>
            <w:shd w:val="clear" w:color="auto" w:fill="auto"/>
            <w:noWrap/>
            <w:vAlign w:val="bottom"/>
            <w:hideMark/>
          </w:tcPr>
          <w:p w14:paraId="3CA91D1D"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Identifikace hrozeb porušení bezpečnosti v počítačové síti s Active Directory, principy a fáze napadení sítě, typy bezpečnostních rizik</w:t>
            </w:r>
          </w:p>
        </w:tc>
      </w:tr>
      <w:tr w:rsidR="007D53F9" w:rsidRPr="007D53F9" w14:paraId="2CE70D60" w14:textId="77777777" w:rsidTr="007D53F9">
        <w:trPr>
          <w:trHeight w:val="300"/>
        </w:trPr>
        <w:tc>
          <w:tcPr>
            <w:tcW w:w="9072" w:type="dxa"/>
            <w:tcBorders>
              <w:top w:val="nil"/>
              <w:left w:val="nil"/>
              <w:bottom w:val="nil"/>
              <w:right w:val="nil"/>
            </w:tcBorders>
            <w:shd w:val="clear" w:color="auto" w:fill="auto"/>
            <w:noWrap/>
            <w:vAlign w:val="bottom"/>
            <w:hideMark/>
          </w:tcPr>
          <w:p w14:paraId="19DD9BBC"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 xml:space="preserve">Základy kryptografie </w:t>
            </w:r>
          </w:p>
          <w:p w14:paraId="65AC31B1"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Implementace opatření pro ochranu koncových stanic, serverů, sítě a dat v síti s Active Directory a operačním systémem Microsoft Windows</w:t>
            </w:r>
          </w:p>
          <w:p w14:paraId="19FB4E8F"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hardening operačního systému Microsoft Windows</w:t>
            </w:r>
          </w:p>
          <w:p w14:paraId="59019612"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Nastavení zabezpečení DNS, DHCP, NAC, PKI, SSO, VPN, Firewall, DMZ, sledování bezpečnosti Kerberos/NTLM a SSL/TLS provozu</w:t>
            </w:r>
          </w:p>
        </w:tc>
      </w:tr>
      <w:tr w:rsidR="007D53F9" w:rsidRPr="007D53F9" w14:paraId="0844DBAA" w14:textId="77777777" w:rsidTr="007D53F9">
        <w:trPr>
          <w:trHeight w:val="300"/>
        </w:trPr>
        <w:tc>
          <w:tcPr>
            <w:tcW w:w="9072" w:type="dxa"/>
            <w:tcBorders>
              <w:top w:val="nil"/>
              <w:left w:val="nil"/>
              <w:bottom w:val="nil"/>
              <w:right w:val="nil"/>
            </w:tcBorders>
            <w:shd w:val="clear" w:color="auto" w:fill="auto"/>
            <w:noWrap/>
            <w:vAlign w:val="bottom"/>
            <w:hideMark/>
          </w:tcPr>
          <w:p w14:paraId="36F8F7BD"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Zabezpečení bezdrátových sítí</w:t>
            </w:r>
          </w:p>
        </w:tc>
      </w:tr>
      <w:tr w:rsidR="007D53F9" w:rsidRPr="007D53F9" w14:paraId="5BE275A6" w14:textId="77777777" w:rsidTr="007D53F9">
        <w:trPr>
          <w:trHeight w:val="300"/>
        </w:trPr>
        <w:tc>
          <w:tcPr>
            <w:tcW w:w="9072" w:type="dxa"/>
            <w:tcBorders>
              <w:top w:val="nil"/>
              <w:left w:val="nil"/>
              <w:bottom w:val="nil"/>
              <w:right w:val="nil"/>
            </w:tcBorders>
            <w:shd w:val="clear" w:color="auto" w:fill="auto"/>
            <w:noWrap/>
            <w:vAlign w:val="bottom"/>
            <w:hideMark/>
          </w:tcPr>
          <w:p w14:paraId="54ABBF9B"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Využití pokročilých technik k ochraně sítě - IDS/IPS, logování, honeypot</w:t>
            </w:r>
          </w:p>
        </w:tc>
      </w:tr>
      <w:tr w:rsidR="007D53F9" w:rsidRPr="007D53F9" w14:paraId="3274E1E6" w14:textId="77777777" w:rsidTr="007D53F9">
        <w:trPr>
          <w:trHeight w:val="300"/>
        </w:trPr>
        <w:tc>
          <w:tcPr>
            <w:tcW w:w="9072" w:type="dxa"/>
            <w:tcBorders>
              <w:top w:val="nil"/>
              <w:left w:val="nil"/>
              <w:bottom w:val="nil"/>
              <w:right w:val="nil"/>
            </w:tcBorders>
            <w:shd w:val="clear" w:color="auto" w:fill="auto"/>
            <w:noWrap/>
            <w:vAlign w:val="bottom"/>
            <w:hideMark/>
          </w:tcPr>
          <w:p w14:paraId="19C84111"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Ochrana proti malware</w:t>
            </w:r>
          </w:p>
        </w:tc>
      </w:tr>
      <w:tr w:rsidR="007D53F9" w:rsidRPr="007D53F9" w14:paraId="120F2B10" w14:textId="77777777" w:rsidTr="007D53F9">
        <w:trPr>
          <w:trHeight w:val="300"/>
        </w:trPr>
        <w:tc>
          <w:tcPr>
            <w:tcW w:w="9072" w:type="dxa"/>
            <w:tcBorders>
              <w:top w:val="nil"/>
              <w:left w:val="nil"/>
              <w:bottom w:val="nil"/>
              <w:right w:val="nil"/>
            </w:tcBorders>
            <w:shd w:val="clear" w:color="auto" w:fill="auto"/>
            <w:noWrap/>
            <w:vAlign w:val="bottom"/>
            <w:hideMark/>
          </w:tcPr>
          <w:p w14:paraId="490AFB49"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Implementace opatření testování zranitelnosti sítě, detekce zranitelností</w:t>
            </w:r>
          </w:p>
          <w:p w14:paraId="45570B57"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Principy fyzického zabezpečení</w:t>
            </w:r>
          </w:p>
          <w:p w14:paraId="375AF10E" w14:textId="77777777" w:rsidR="007D53F9" w:rsidRPr="007D53F9" w:rsidRDefault="007D53F9" w:rsidP="006B2150">
            <w:pPr>
              <w:pStyle w:val="Odstavecseseznamem"/>
              <w:widowControl w:val="0"/>
              <w:numPr>
                <w:ilvl w:val="0"/>
                <w:numId w:val="26"/>
              </w:numPr>
              <w:spacing w:after="0" w:line="276" w:lineRule="auto"/>
              <w:ind w:left="714" w:hanging="357"/>
              <w:contextualSpacing w:val="0"/>
              <w:jc w:val="both"/>
              <w:rPr>
                <w:rFonts w:ascii="Segoe UI" w:hAnsi="Segoe UI" w:cs="Segoe UI"/>
                <w:sz w:val="22"/>
                <w:szCs w:val="22"/>
                <w:lang w:eastAsia="cs-CZ"/>
              </w:rPr>
            </w:pPr>
            <w:r w:rsidRPr="007D53F9">
              <w:rPr>
                <w:rFonts w:ascii="Segoe UI" w:hAnsi="Segoe UI" w:cs="Segoe UI"/>
                <w:sz w:val="22"/>
                <w:szCs w:val="22"/>
                <w:lang w:eastAsia="cs-CZ"/>
              </w:rPr>
              <w:t>Ochrana a zálohování dat</w:t>
            </w:r>
          </w:p>
          <w:p w14:paraId="36DE87DE" w14:textId="77777777" w:rsidR="007D53F9" w:rsidRPr="006B2150" w:rsidRDefault="007D53F9" w:rsidP="007D53F9">
            <w:pPr>
              <w:widowControl w:val="0"/>
              <w:spacing w:before="120" w:line="276" w:lineRule="auto"/>
              <w:jc w:val="both"/>
              <w:rPr>
                <w:rFonts w:ascii="Segoe UI" w:hAnsi="Segoe UI" w:cs="Segoe UI"/>
                <w:b/>
                <w:sz w:val="22"/>
                <w:szCs w:val="22"/>
              </w:rPr>
            </w:pPr>
            <w:r w:rsidRPr="006B2150">
              <w:rPr>
                <w:rFonts w:ascii="Segoe UI" w:hAnsi="Segoe UI" w:cs="Segoe UI"/>
                <w:b/>
                <w:sz w:val="22"/>
                <w:szCs w:val="22"/>
              </w:rPr>
              <w:lastRenderedPageBreak/>
              <w:t>Tabulka č. 1</w:t>
            </w:r>
          </w:p>
        </w:tc>
      </w:tr>
    </w:tbl>
    <w:p w14:paraId="6AF3CF5D" w14:textId="77777777" w:rsidR="009834E6" w:rsidRPr="009834E6" w:rsidRDefault="009834E6" w:rsidP="009834E6">
      <w:pPr>
        <w:spacing w:after="0"/>
        <w:rPr>
          <w:vanish/>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
        <w:gridCol w:w="3665"/>
        <w:gridCol w:w="912"/>
        <w:gridCol w:w="719"/>
        <w:gridCol w:w="3469"/>
      </w:tblGrid>
      <w:tr w:rsidR="007D53F9" w:rsidRPr="007D53F9" w14:paraId="7C0705C8" w14:textId="77777777" w:rsidTr="009834E6">
        <w:trPr>
          <w:trHeight w:val="300"/>
        </w:trPr>
        <w:tc>
          <w:tcPr>
            <w:tcW w:w="215" w:type="pct"/>
            <w:shd w:val="clear" w:color="auto" w:fill="D9D9D9"/>
            <w:noWrap/>
            <w:vAlign w:val="center"/>
            <w:hideMark/>
          </w:tcPr>
          <w:p w14:paraId="266718B9" w14:textId="77777777" w:rsidR="007D53F9" w:rsidRPr="009834E6" w:rsidRDefault="007D53F9" w:rsidP="009834E6">
            <w:pPr>
              <w:jc w:val="center"/>
              <w:rPr>
                <w:b/>
              </w:rPr>
            </w:pPr>
            <w:r w:rsidRPr="009834E6">
              <w:rPr>
                <w:b/>
              </w:rPr>
              <w:t>Č.</w:t>
            </w:r>
          </w:p>
        </w:tc>
        <w:tc>
          <w:tcPr>
            <w:tcW w:w="2278" w:type="pct"/>
            <w:shd w:val="clear" w:color="auto" w:fill="D9D9D9"/>
            <w:noWrap/>
            <w:vAlign w:val="center"/>
            <w:hideMark/>
          </w:tcPr>
          <w:p w14:paraId="5C2C4773" w14:textId="77777777" w:rsidR="007D53F9" w:rsidRPr="009834E6" w:rsidRDefault="007D53F9" w:rsidP="009834E6">
            <w:pPr>
              <w:jc w:val="center"/>
              <w:rPr>
                <w:b/>
              </w:rPr>
            </w:pPr>
            <w:r w:rsidRPr="009834E6">
              <w:rPr>
                <w:b/>
              </w:rPr>
              <w:t>Název opatření</w:t>
            </w:r>
          </w:p>
        </w:tc>
        <w:tc>
          <w:tcPr>
            <w:tcW w:w="603" w:type="pct"/>
            <w:shd w:val="clear" w:color="auto" w:fill="D9D9D9"/>
            <w:noWrap/>
            <w:vAlign w:val="center"/>
            <w:hideMark/>
          </w:tcPr>
          <w:p w14:paraId="29BDE33E" w14:textId="77777777" w:rsidR="007D53F9" w:rsidRPr="009834E6" w:rsidRDefault="007D53F9" w:rsidP="009834E6">
            <w:pPr>
              <w:jc w:val="center"/>
              <w:rPr>
                <w:b/>
                <w:lang w:val="en-US"/>
              </w:rPr>
            </w:pPr>
            <w:r w:rsidRPr="009834E6">
              <w:rPr>
                <w:b/>
              </w:rPr>
              <w:t xml:space="preserve">Školení obecné </w:t>
            </w:r>
            <w:r w:rsidRPr="009834E6">
              <w:rPr>
                <w:b/>
                <w:lang w:val="en-US"/>
              </w:rPr>
              <w:t>[MD]</w:t>
            </w:r>
          </w:p>
        </w:tc>
        <w:tc>
          <w:tcPr>
            <w:tcW w:w="437" w:type="pct"/>
            <w:shd w:val="clear" w:color="auto" w:fill="D9D9D9"/>
            <w:noWrap/>
            <w:vAlign w:val="center"/>
            <w:hideMark/>
          </w:tcPr>
          <w:p w14:paraId="74C37A8A" w14:textId="77777777" w:rsidR="007D53F9" w:rsidRPr="009834E6" w:rsidRDefault="007D53F9" w:rsidP="009834E6">
            <w:pPr>
              <w:jc w:val="center"/>
              <w:rPr>
                <w:b/>
              </w:rPr>
            </w:pPr>
            <w:r w:rsidRPr="009834E6">
              <w:rPr>
                <w:b/>
              </w:rPr>
              <w:t>Zaškolení [MD]</w:t>
            </w:r>
          </w:p>
        </w:tc>
        <w:tc>
          <w:tcPr>
            <w:tcW w:w="1467" w:type="pct"/>
            <w:shd w:val="clear" w:color="auto" w:fill="D9D9D9"/>
            <w:noWrap/>
            <w:vAlign w:val="center"/>
            <w:hideMark/>
          </w:tcPr>
          <w:p w14:paraId="0A41091B" w14:textId="77777777" w:rsidR="007D53F9" w:rsidRPr="009834E6" w:rsidRDefault="007D53F9" w:rsidP="009834E6">
            <w:pPr>
              <w:jc w:val="center"/>
              <w:rPr>
                <w:b/>
              </w:rPr>
            </w:pPr>
            <w:r w:rsidRPr="009834E6">
              <w:rPr>
                <w:b/>
              </w:rPr>
              <w:t>Poznámka</w:t>
            </w:r>
          </w:p>
        </w:tc>
      </w:tr>
      <w:tr w:rsidR="007D53F9" w:rsidRPr="007D53F9" w14:paraId="0CCE5513" w14:textId="77777777" w:rsidTr="009834E6">
        <w:trPr>
          <w:trHeight w:val="300"/>
        </w:trPr>
        <w:tc>
          <w:tcPr>
            <w:tcW w:w="215" w:type="pct"/>
            <w:shd w:val="clear" w:color="auto" w:fill="auto"/>
            <w:noWrap/>
            <w:hideMark/>
          </w:tcPr>
          <w:p w14:paraId="3475B39B" w14:textId="77777777" w:rsidR="007D53F9" w:rsidRPr="007D53F9" w:rsidRDefault="007D53F9" w:rsidP="007D53F9">
            <w:r w:rsidRPr="007D53F9">
              <w:t>0</w:t>
            </w:r>
          </w:p>
        </w:tc>
        <w:tc>
          <w:tcPr>
            <w:tcW w:w="2278" w:type="pct"/>
            <w:shd w:val="clear" w:color="auto" w:fill="auto"/>
            <w:noWrap/>
            <w:hideMark/>
          </w:tcPr>
          <w:p w14:paraId="22781528" w14:textId="77777777" w:rsidR="007D53F9" w:rsidRPr="007D53F9" w:rsidRDefault="007D53F9" w:rsidP="007D53F9">
            <w:r w:rsidRPr="007D53F9">
              <w:t>GAP analýza + architektura implementace opatření v rámci výzvy 10</w:t>
            </w:r>
          </w:p>
        </w:tc>
        <w:tc>
          <w:tcPr>
            <w:tcW w:w="603" w:type="pct"/>
            <w:shd w:val="clear" w:color="auto" w:fill="auto"/>
            <w:noWrap/>
            <w:vAlign w:val="center"/>
            <w:hideMark/>
          </w:tcPr>
          <w:p w14:paraId="73D05CD2" w14:textId="77777777" w:rsidR="007D53F9" w:rsidRPr="007D53F9" w:rsidRDefault="007D53F9" w:rsidP="009834E6">
            <w:pPr>
              <w:jc w:val="center"/>
            </w:pPr>
            <w:r w:rsidRPr="007D53F9">
              <w:t>0</w:t>
            </w:r>
          </w:p>
        </w:tc>
        <w:tc>
          <w:tcPr>
            <w:tcW w:w="437" w:type="pct"/>
            <w:shd w:val="clear" w:color="auto" w:fill="auto"/>
            <w:noWrap/>
            <w:vAlign w:val="center"/>
            <w:hideMark/>
          </w:tcPr>
          <w:p w14:paraId="1B85D476" w14:textId="77777777" w:rsidR="007D53F9" w:rsidRPr="007D53F9" w:rsidRDefault="007D53F9" w:rsidP="009834E6">
            <w:pPr>
              <w:jc w:val="center"/>
            </w:pPr>
            <w:r w:rsidRPr="007D53F9">
              <w:t>0</w:t>
            </w:r>
          </w:p>
        </w:tc>
        <w:tc>
          <w:tcPr>
            <w:tcW w:w="1467" w:type="pct"/>
            <w:shd w:val="clear" w:color="auto" w:fill="auto"/>
            <w:noWrap/>
            <w:hideMark/>
          </w:tcPr>
          <w:p w14:paraId="78346331" w14:textId="77777777" w:rsidR="007D53F9" w:rsidRPr="007D53F9" w:rsidRDefault="007D53F9" w:rsidP="007D53F9"/>
        </w:tc>
      </w:tr>
      <w:tr w:rsidR="007D53F9" w:rsidRPr="007D53F9" w14:paraId="553F5BDA" w14:textId="77777777" w:rsidTr="009834E6">
        <w:trPr>
          <w:trHeight w:val="300"/>
        </w:trPr>
        <w:tc>
          <w:tcPr>
            <w:tcW w:w="215" w:type="pct"/>
            <w:shd w:val="clear" w:color="auto" w:fill="auto"/>
            <w:noWrap/>
            <w:hideMark/>
          </w:tcPr>
          <w:p w14:paraId="62A2808F" w14:textId="77777777" w:rsidR="007D53F9" w:rsidRPr="007D53F9" w:rsidRDefault="007D53F9" w:rsidP="007D53F9">
            <w:r w:rsidRPr="007D53F9">
              <w:t>1</w:t>
            </w:r>
          </w:p>
        </w:tc>
        <w:tc>
          <w:tcPr>
            <w:tcW w:w="2278" w:type="pct"/>
            <w:shd w:val="clear" w:color="auto" w:fill="auto"/>
            <w:noWrap/>
            <w:hideMark/>
          </w:tcPr>
          <w:p w14:paraId="0F2AD2CE" w14:textId="77777777" w:rsidR="007D53F9" w:rsidRPr="007D53F9" w:rsidRDefault="007D53F9" w:rsidP="007D53F9">
            <w:r w:rsidRPr="007D53F9">
              <w:t>Implementace správy privilegovaných uživatelů a účtů</w:t>
            </w:r>
          </w:p>
        </w:tc>
        <w:tc>
          <w:tcPr>
            <w:tcW w:w="603" w:type="pct"/>
            <w:shd w:val="clear" w:color="auto" w:fill="auto"/>
            <w:noWrap/>
            <w:vAlign w:val="center"/>
            <w:hideMark/>
          </w:tcPr>
          <w:p w14:paraId="78E5EF0A" w14:textId="77777777" w:rsidR="007D53F9" w:rsidRPr="007D53F9" w:rsidRDefault="007D53F9" w:rsidP="009834E6">
            <w:pPr>
              <w:jc w:val="center"/>
            </w:pPr>
            <w:r w:rsidRPr="007D53F9">
              <w:t>1</w:t>
            </w:r>
          </w:p>
        </w:tc>
        <w:tc>
          <w:tcPr>
            <w:tcW w:w="437" w:type="pct"/>
            <w:shd w:val="clear" w:color="auto" w:fill="auto"/>
            <w:noWrap/>
            <w:vAlign w:val="center"/>
            <w:hideMark/>
          </w:tcPr>
          <w:p w14:paraId="28105A68" w14:textId="77777777" w:rsidR="007D53F9" w:rsidRPr="007D53F9" w:rsidRDefault="007D53F9" w:rsidP="009834E6">
            <w:pPr>
              <w:jc w:val="center"/>
            </w:pPr>
            <w:r w:rsidRPr="007D53F9">
              <w:t>2</w:t>
            </w:r>
          </w:p>
        </w:tc>
        <w:tc>
          <w:tcPr>
            <w:tcW w:w="1467" w:type="pct"/>
            <w:shd w:val="clear" w:color="auto" w:fill="auto"/>
            <w:noWrap/>
            <w:hideMark/>
          </w:tcPr>
          <w:p w14:paraId="1669005B" w14:textId="77777777" w:rsidR="007D53F9" w:rsidRPr="007D53F9" w:rsidRDefault="007D53F9" w:rsidP="007D53F9"/>
        </w:tc>
      </w:tr>
      <w:tr w:rsidR="007D53F9" w:rsidRPr="007D53F9" w14:paraId="394016AB" w14:textId="77777777" w:rsidTr="009834E6">
        <w:trPr>
          <w:trHeight w:val="300"/>
        </w:trPr>
        <w:tc>
          <w:tcPr>
            <w:tcW w:w="215" w:type="pct"/>
            <w:shd w:val="clear" w:color="auto" w:fill="auto"/>
            <w:noWrap/>
            <w:hideMark/>
          </w:tcPr>
          <w:p w14:paraId="7AB3AE42" w14:textId="77777777" w:rsidR="007D53F9" w:rsidRPr="007D53F9" w:rsidRDefault="007D53F9" w:rsidP="007D53F9">
            <w:r w:rsidRPr="007D53F9">
              <w:t>2</w:t>
            </w:r>
          </w:p>
        </w:tc>
        <w:tc>
          <w:tcPr>
            <w:tcW w:w="2278" w:type="pct"/>
            <w:shd w:val="clear" w:color="auto" w:fill="auto"/>
            <w:noWrap/>
            <w:hideMark/>
          </w:tcPr>
          <w:p w14:paraId="5A3101AD" w14:textId="77777777" w:rsidR="007D53F9" w:rsidRPr="007D53F9" w:rsidRDefault="007D53F9" w:rsidP="007D53F9">
            <w:r w:rsidRPr="007D53F9">
              <w:t>Implementace VPN brány</w:t>
            </w:r>
          </w:p>
        </w:tc>
        <w:tc>
          <w:tcPr>
            <w:tcW w:w="603" w:type="pct"/>
            <w:shd w:val="clear" w:color="auto" w:fill="auto"/>
            <w:noWrap/>
            <w:vAlign w:val="center"/>
            <w:hideMark/>
          </w:tcPr>
          <w:p w14:paraId="251A32AD" w14:textId="77777777" w:rsidR="007D53F9" w:rsidRPr="007D53F9" w:rsidRDefault="007D53F9" w:rsidP="009834E6">
            <w:pPr>
              <w:jc w:val="center"/>
            </w:pPr>
            <w:r w:rsidRPr="007D53F9">
              <w:t>1</w:t>
            </w:r>
          </w:p>
        </w:tc>
        <w:tc>
          <w:tcPr>
            <w:tcW w:w="437" w:type="pct"/>
            <w:shd w:val="clear" w:color="auto" w:fill="auto"/>
            <w:noWrap/>
            <w:vAlign w:val="center"/>
            <w:hideMark/>
          </w:tcPr>
          <w:p w14:paraId="7916CEBE" w14:textId="77777777" w:rsidR="007D53F9" w:rsidRPr="007D53F9" w:rsidRDefault="007D53F9" w:rsidP="009834E6">
            <w:pPr>
              <w:jc w:val="center"/>
            </w:pPr>
            <w:r w:rsidRPr="007D53F9">
              <w:t>1</w:t>
            </w:r>
          </w:p>
        </w:tc>
        <w:tc>
          <w:tcPr>
            <w:tcW w:w="1467" w:type="pct"/>
            <w:shd w:val="clear" w:color="auto" w:fill="auto"/>
            <w:noWrap/>
            <w:hideMark/>
          </w:tcPr>
          <w:p w14:paraId="7B063C31" w14:textId="77777777" w:rsidR="007D53F9" w:rsidRPr="007D53F9" w:rsidRDefault="007D53F9" w:rsidP="007D53F9"/>
        </w:tc>
      </w:tr>
      <w:tr w:rsidR="007D53F9" w:rsidRPr="007D53F9" w14:paraId="14DAC380" w14:textId="77777777" w:rsidTr="009834E6">
        <w:trPr>
          <w:trHeight w:val="300"/>
        </w:trPr>
        <w:tc>
          <w:tcPr>
            <w:tcW w:w="215" w:type="pct"/>
            <w:shd w:val="clear" w:color="auto" w:fill="auto"/>
            <w:noWrap/>
            <w:hideMark/>
          </w:tcPr>
          <w:p w14:paraId="6AB26321" w14:textId="77777777" w:rsidR="007D53F9" w:rsidRPr="007D53F9" w:rsidRDefault="007D53F9" w:rsidP="007D53F9">
            <w:r w:rsidRPr="007D53F9">
              <w:t>4</w:t>
            </w:r>
          </w:p>
        </w:tc>
        <w:tc>
          <w:tcPr>
            <w:tcW w:w="2278" w:type="pct"/>
            <w:shd w:val="clear" w:color="auto" w:fill="auto"/>
            <w:noWrap/>
            <w:hideMark/>
          </w:tcPr>
          <w:p w14:paraId="5891CDFE" w14:textId="77777777" w:rsidR="007D53F9" w:rsidRPr="007D53F9" w:rsidRDefault="007D53F9" w:rsidP="007D53F9">
            <w:r w:rsidRPr="007D53F9">
              <w:t>Doplnění přístupových přepínačů</w:t>
            </w:r>
          </w:p>
        </w:tc>
        <w:tc>
          <w:tcPr>
            <w:tcW w:w="603" w:type="pct"/>
            <w:shd w:val="clear" w:color="auto" w:fill="auto"/>
            <w:noWrap/>
            <w:vAlign w:val="center"/>
            <w:hideMark/>
          </w:tcPr>
          <w:p w14:paraId="6C985D6A" w14:textId="77777777" w:rsidR="007D53F9" w:rsidRPr="007D53F9" w:rsidRDefault="007D53F9" w:rsidP="009834E6">
            <w:pPr>
              <w:jc w:val="center"/>
            </w:pPr>
            <w:r w:rsidRPr="007D53F9">
              <w:t>1</w:t>
            </w:r>
          </w:p>
        </w:tc>
        <w:tc>
          <w:tcPr>
            <w:tcW w:w="437" w:type="pct"/>
            <w:shd w:val="clear" w:color="auto" w:fill="auto"/>
            <w:noWrap/>
            <w:vAlign w:val="center"/>
            <w:hideMark/>
          </w:tcPr>
          <w:p w14:paraId="2C44AB0A" w14:textId="77777777" w:rsidR="007D53F9" w:rsidRPr="007D53F9" w:rsidRDefault="007D53F9" w:rsidP="009834E6">
            <w:pPr>
              <w:jc w:val="center"/>
            </w:pPr>
            <w:r w:rsidRPr="007D53F9">
              <w:t>1</w:t>
            </w:r>
          </w:p>
        </w:tc>
        <w:tc>
          <w:tcPr>
            <w:tcW w:w="1467" w:type="pct"/>
            <w:shd w:val="clear" w:color="auto" w:fill="auto"/>
            <w:noWrap/>
            <w:hideMark/>
          </w:tcPr>
          <w:p w14:paraId="6162581A" w14:textId="77777777" w:rsidR="007D53F9" w:rsidRPr="007D53F9" w:rsidRDefault="007D53F9" w:rsidP="007D53F9">
            <w:r w:rsidRPr="007D53F9">
              <w:t>zabezpečení koncových částí sítí</w:t>
            </w:r>
          </w:p>
        </w:tc>
      </w:tr>
      <w:tr w:rsidR="007D53F9" w:rsidRPr="007D53F9" w14:paraId="0F56DF29" w14:textId="77777777" w:rsidTr="009834E6">
        <w:trPr>
          <w:trHeight w:val="1540"/>
        </w:trPr>
        <w:tc>
          <w:tcPr>
            <w:tcW w:w="215" w:type="pct"/>
            <w:shd w:val="clear" w:color="auto" w:fill="auto"/>
            <w:noWrap/>
            <w:hideMark/>
          </w:tcPr>
          <w:p w14:paraId="278AC81D" w14:textId="77777777" w:rsidR="007D53F9" w:rsidRPr="007D53F9" w:rsidRDefault="007D53F9" w:rsidP="007D53F9">
            <w:r w:rsidRPr="007D53F9">
              <w:t>5</w:t>
            </w:r>
          </w:p>
        </w:tc>
        <w:tc>
          <w:tcPr>
            <w:tcW w:w="2278" w:type="pct"/>
            <w:shd w:val="clear" w:color="auto" w:fill="auto"/>
            <w:noWrap/>
            <w:hideMark/>
          </w:tcPr>
          <w:p w14:paraId="122BC65F" w14:textId="77777777" w:rsidR="007D53F9" w:rsidRPr="007D53F9" w:rsidRDefault="007D53F9" w:rsidP="007D53F9">
            <w:r w:rsidRPr="007D53F9">
              <w:t>Doplnění HW datového centra o servery a switche</w:t>
            </w:r>
          </w:p>
          <w:p w14:paraId="3465E914" w14:textId="77777777" w:rsidR="007D53F9" w:rsidRPr="007D53F9" w:rsidRDefault="007D53F9" w:rsidP="009834E6">
            <w:pPr>
              <w:pStyle w:val="Odstavecseseznamem"/>
              <w:numPr>
                <w:ilvl w:val="0"/>
                <w:numId w:val="30"/>
              </w:numPr>
              <w:spacing w:after="0" w:line="240" w:lineRule="auto"/>
            </w:pPr>
            <w:r w:rsidRPr="007D53F9">
              <w:t>ESXi</w:t>
            </w:r>
          </w:p>
          <w:p w14:paraId="44AB7171" w14:textId="77777777" w:rsidR="007D53F9" w:rsidRPr="007D53F9" w:rsidRDefault="007D53F9" w:rsidP="009834E6">
            <w:pPr>
              <w:pStyle w:val="Odstavecseseznamem"/>
              <w:numPr>
                <w:ilvl w:val="0"/>
                <w:numId w:val="30"/>
              </w:numPr>
              <w:spacing w:after="0" w:line="240" w:lineRule="auto"/>
            </w:pPr>
            <w:r w:rsidRPr="007D53F9">
              <w:t>Pole</w:t>
            </w:r>
          </w:p>
          <w:p w14:paraId="002BD957" w14:textId="77777777" w:rsidR="007D53F9" w:rsidRPr="007D53F9" w:rsidRDefault="007D53F9" w:rsidP="009834E6">
            <w:pPr>
              <w:pStyle w:val="Odstavecseseznamem"/>
              <w:numPr>
                <w:ilvl w:val="0"/>
                <w:numId w:val="30"/>
              </w:numPr>
              <w:spacing w:after="0" w:line="240" w:lineRule="auto"/>
            </w:pPr>
            <w:r w:rsidRPr="007D53F9">
              <w:t>SAN</w:t>
            </w:r>
          </w:p>
          <w:p w14:paraId="2D3D978D" w14:textId="77777777" w:rsidR="007D53F9" w:rsidRPr="007D53F9" w:rsidRDefault="007D53F9" w:rsidP="009834E6">
            <w:pPr>
              <w:pStyle w:val="Odstavecseseznamem"/>
              <w:numPr>
                <w:ilvl w:val="0"/>
                <w:numId w:val="30"/>
              </w:numPr>
              <w:spacing w:after="0" w:line="240" w:lineRule="auto"/>
            </w:pPr>
            <w:r w:rsidRPr="007D53F9">
              <w:t>Pásková knihovna</w:t>
            </w:r>
          </w:p>
        </w:tc>
        <w:tc>
          <w:tcPr>
            <w:tcW w:w="603" w:type="pct"/>
            <w:shd w:val="clear" w:color="auto" w:fill="auto"/>
            <w:noWrap/>
            <w:vAlign w:val="center"/>
            <w:hideMark/>
          </w:tcPr>
          <w:p w14:paraId="2EEBD7DD" w14:textId="77777777" w:rsidR="007D53F9" w:rsidRPr="007D53F9" w:rsidRDefault="007D53F9" w:rsidP="009834E6">
            <w:pPr>
              <w:jc w:val="center"/>
            </w:pPr>
            <w:r w:rsidRPr="007D53F9">
              <w:t>1</w:t>
            </w:r>
          </w:p>
          <w:p w14:paraId="28C500C5" w14:textId="77777777" w:rsidR="007D53F9" w:rsidRPr="007D53F9" w:rsidRDefault="007D53F9" w:rsidP="009834E6">
            <w:pPr>
              <w:jc w:val="center"/>
            </w:pPr>
            <w:r w:rsidRPr="007D53F9">
              <w:t>1</w:t>
            </w:r>
          </w:p>
          <w:p w14:paraId="28BB43FC" w14:textId="77777777" w:rsidR="007D53F9" w:rsidRPr="007D53F9" w:rsidRDefault="007D53F9" w:rsidP="009834E6">
            <w:pPr>
              <w:jc w:val="center"/>
            </w:pPr>
            <w:r w:rsidRPr="007D53F9">
              <w:t>1</w:t>
            </w:r>
          </w:p>
          <w:p w14:paraId="332BD9CA" w14:textId="77777777" w:rsidR="007D53F9" w:rsidRPr="007D53F9" w:rsidRDefault="007D53F9" w:rsidP="009834E6">
            <w:pPr>
              <w:jc w:val="center"/>
            </w:pPr>
            <w:r w:rsidRPr="007D53F9">
              <w:t>0</w:t>
            </w:r>
          </w:p>
        </w:tc>
        <w:tc>
          <w:tcPr>
            <w:tcW w:w="437" w:type="pct"/>
            <w:shd w:val="clear" w:color="auto" w:fill="auto"/>
            <w:noWrap/>
            <w:vAlign w:val="center"/>
            <w:hideMark/>
          </w:tcPr>
          <w:p w14:paraId="344ED98C" w14:textId="77777777" w:rsidR="007D53F9" w:rsidRPr="007D53F9" w:rsidRDefault="007D53F9" w:rsidP="009834E6">
            <w:pPr>
              <w:jc w:val="center"/>
            </w:pPr>
            <w:r w:rsidRPr="007D53F9">
              <w:t>2</w:t>
            </w:r>
          </w:p>
          <w:p w14:paraId="4FFCAE6B" w14:textId="77777777" w:rsidR="007D53F9" w:rsidRPr="007D53F9" w:rsidRDefault="007D53F9" w:rsidP="009834E6">
            <w:pPr>
              <w:jc w:val="center"/>
            </w:pPr>
            <w:r w:rsidRPr="007D53F9">
              <w:t>2</w:t>
            </w:r>
          </w:p>
          <w:p w14:paraId="2BBC218E" w14:textId="77777777" w:rsidR="007D53F9" w:rsidRPr="007D53F9" w:rsidRDefault="007D53F9" w:rsidP="009834E6">
            <w:pPr>
              <w:jc w:val="center"/>
            </w:pPr>
            <w:r w:rsidRPr="007D53F9">
              <w:t>0</w:t>
            </w:r>
          </w:p>
          <w:p w14:paraId="6B600087" w14:textId="77777777" w:rsidR="007D53F9" w:rsidRPr="007D53F9" w:rsidRDefault="007D53F9" w:rsidP="009834E6">
            <w:pPr>
              <w:jc w:val="center"/>
            </w:pPr>
            <w:r w:rsidRPr="007D53F9">
              <w:t>1</w:t>
            </w:r>
          </w:p>
        </w:tc>
        <w:tc>
          <w:tcPr>
            <w:tcW w:w="1467" w:type="pct"/>
            <w:shd w:val="clear" w:color="auto" w:fill="auto"/>
            <w:noWrap/>
            <w:hideMark/>
          </w:tcPr>
          <w:p w14:paraId="5D0120DE" w14:textId="77777777" w:rsidR="007D53F9" w:rsidRPr="007D53F9" w:rsidRDefault="007D53F9" w:rsidP="007D53F9"/>
        </w:tc>
      </w:tr>
      <w:tr w:rsidR="007D53F9" w:rsidRPr="007D53F9" w14:paraId="585975CB" w14:textId="77777777" w:rsidTr="009834E6">
        <w:trPr>
          <w:trHeight w:val="300"/>
        </w:trPr>
        <w:tc>
          <w:tcPr>
            <w:tcW w:w="215" w:type="pct"/>
            <w:shd w:val="clear" w:color="auto" w:fill="auto"/>
            <w:noWrap/>
            <w:hideMark/>
          </w:tcPr>
          <w:p w14:paraId="12BBDAB3" w14:textId="77777777" w:rsidR="007D53F9" w:rsidRPr="007D53F9" w:rsidRDefault="007D53F9" w:rsidP="007D53F9">
            <w:r w:rsidRPr="007D53F9">
              <w:t>6</w:t>
            </w:r>
          </w:p>
        </w:tc>
        <w:tc>
          <w:tcPr>
            <w:tcW w:w="2278" w:type="pct"/>
            <w:shd w:val="clear" w:color="auto" w:fill="auto"/>
            <w:noWrap/>
            <w:hideMark/>
          </w:tcPr>
          <w:p w14:paraId="4BC1BE59" w14:textId="77777777" w:rsidR="007D53F9" w:rsidRPr="007D53F9" w:rsidRDefault="007D53F9" w:rsidP="007D53F9">
            <w:r w:rsidRPr="007D53F9">
              <w:t>Implementace řízení přístupu k síťovým prvkům a 802.1x řízení přístupu do vnitřní sítě</w:t>
            </w:r>
          </w:p>
        </w:tc>
        <w:tc>
          <w:tcPr>
            <w:tcW w:w="603" w:type="pct"/>
            <w:shd w:val="clear" w:color="auto" w:fill="auto"/>
            <w:noWrap/>
            <w:vAlign w:val="center"/>
            <w:hideMark/>
          </w:tcPr>
          <w:p w14:paraId="62B03472" w14:textId="77777777" w:rsidR="007D53F9" w:rsidRPr="007D53F9" w:rsidRDefault="007D53F9" w:rsidP="009834E6">
            <w:pPr>
              <w:jc w:val="center"/>
            </w:pPr>
            <w:r w:rsidRPr="007D53F9">
              <w:t>1</w:t>
            </w:r>
          </w:p>
        </w:tc>
        <w:tc>
          <w:tcPr>
            <w:tcW w:w="437" w:type="pct"/>
            <w:shd w:val="clear" w:color="auto" w:fill="auto"/>
            <w:noWrap/>
            <w:vAlign w:val="center"/>
            <w:hideMark/>
          </w:tcPr>
          <w:p w14:paraId="1CD8EAA2" w14:textId="77777777" w:rsidR="007D53F9" w:rsidRPr="007D53F9" w:rsidRDefault="007D53F9" w:rsidP="009834E6">
            <w:pPr>
              <w:jc w:val="center"/>
            </w:pPr>
            <w:r w:rsidRPr="007D53F9">
              <w:t>1</w:t>
            </w:r>
          </w:p>
        </w:tc>
        <w:tc>
          <w:tcPr>
            <w:tcW w:w="1467" w:type="pct"/>
            <w:shd w:val="clear" w:color="auto" w:fill="auto"/>
            <w:noWrap/>
            <w:hideMark/>
          </w:tcPr>
          <w:p w14:paraId="48AE0DEF" w14:textId="77777777" w:rsidR="007D53F9" w:rsidRPr="007D53F9" w:rsidRDefault="007D53F9" w:rsidP="007D53F9"/>
        </w:tc>
      </w:tr>
      <w:tr w:rsidR="007D53F9" w:rsidRPr="007D53F9" w14:paraId="09C3D96F" w14:textId="77777777" w:rsidTr="009834E6">
        <w:trPr>
          <w:trHeight w:val="300"/>
        </w:trPr>
        <w:tc>
          <w:tcPr>
            <w:tcW w:w="215" w:type="pct"/>
            <w:shd w:val="clear" w:color="auto" w:fill="auto"/>
            <w:noWrap/>
            <w:hideMark/>
          </w:tcPr>
          <w:p w14:paraId="7B08E321" w14:textId="77777777" w:rsidR="007D53F9" w:rsidRPr="007D53F9" w:rsidRDefault="007D53F9" w:rsidP="007D53F9">
            <w:r w:rsidRPr="007D53F9">
              <w:t>7</w:t>
            </w:r>
          </w:p>
        </w:tc>
        <w:tc>
          <w:tcPr>
            <w:tcW w:w="2278" w:type="pct"/>
            <w:shd w:val="clear" w:color="auto" w:fill="auto"/>
            <w:noWrap/>
            <w:hideMark/>
          </w:tcPr>
          <w:p w14:paraId="1EFE68E5" w14:textId="77777777" w:rsidR="007D53F9" w:rsidRPr="007D53F9" w:rsidRDefault="007D53F9" w:rsidP="007D53F9">
            <w:r w:rsidRPr="007D53F9">
              <w:t>Centrální logovací nástroj</w:t>
            </w:r>
          </w:p>
        </w:tc>
        <w:tc>
          <w:tcPr>
            <w:tcW w:w="603" w:type="pct"/>
            <w:shd w:val="clear" w:color="auto" w:fill="auto"/>
            <w:noWrap/>
            <w:vAlign w:val="center"/>
            <w:hideMark/>
          </w:tcPr>
          <w:p w14:paraId="210ACF11" w14:textId="77777777" w:rsidR="007D53F9" w:rsidRPr="007D53F9" w:rsidRDefault="007D53F9" w:rsidP="009834E6">
            <w:pPr>
              <w:jc w:val="center"/>
            </w:pPr>
            <w:r w:rsidRPr="007D53F9">
              <w:t>1</w:t>
            </w:r>
          </w:p>
        </w:tc>
        <w:tc>
          <w:tcPr>
            <w:tcW w:w="437" w:type="pct"/>
            <w:shd w:val="clear" w:color="auto" w:fill="auto"/>
            <w:noWrap/>
            <w:vAlign w:val="center"/>
            <w:hideMark/>
          </w:tcPr>
          <w:p w14:paraId="36B689A8" w14:textId="77777777" w:rsidR="007D53F9" w:rsidRPr="007D53F9" w:rsidRDefault="007D53F9" w:rsidP="009834E6">
            <w:pPr>
              <w:jc w:val="center"/>
            </w:pPr>
            <w:r w:rsidRPr="007D53F9">
              <w:t>2</w:t>
            </w:r>
          </w:p>
        </w:tc>
        <w:tc>
          <w:tcPr>
            <w:tcW w:w="1467" w:type="pct"/>
            <w:shd w:val="clear" w:color="auto" w:fill="auto"/>
            <w:noWrap/>
            <w:hideMark/>
          </w:tcPr>
          <w:p w14:paraId="13CBBAA4" w14:textId="77777777" w:rsidR="007D53F9" w:rsidRPr="007D53F9" w:rsidRDefault="007D53F9" w:rsidP="007D53F9"/>
        </w:tc>
      </w:tr>
      <w:tr w:rsidR="007D53F9" w:rsidRPr="007D53F9" w14:paraId="0242C548" w14:textId="77777777" w:rsidTr="009834E6">
        <w:trPr>
          <w:trHeight w:val="300"/>
        </w:trPr>
        <w:tc>
          <w:tcPr>
            <w:tcW w:w="215" w:type="pct"/>
            <w:shd w:val="clear" w:color="auto" w:fill="auto"/>
            <w:noWrap/>
            <w:hideMark/>
          </w:tcPr>
          <w:p w14:paraId="39791F1D" w14:textId="77777777" w:rsidR="007D53F9" w:rsidRPr="007D53F9" w:rsidRDefault="007D53F9" w:rsidP="007D53F9">
            <w:r w:rsidRPr="007D53F9">
              <w:t>8</w:t>
            </w:r>
          </w:p>
        </w:tc>
        <w:tc>
          <w:tcPr>
            <w:tcW w:w="2278" w:type="pct"/>
            <w:shd w:val="clear" w:color="auto" w:fill="auto"/>
            <w:noWrap/>
            <w:hideMark/>
          </w:tcPr>
          <w:p w14:paraId="76AB6051" w14:textId="77777777" w:rsidR="007D53F9" w:rsidRPr="007D53F9" w:rsidRDefault="007D53F9" w:rsidP="007D53F9">
            <w:r w:rsidRPr="007D53F9">
              <w:t>Implementace vysoké dostupnosti pro Oracle aplikace</w:t>
            </w:r>
          </w:p>
        </w:tc>
        <w:tc>
          <w:tcPr>
            <w:tcW w:w="603" w:type="pct"/>
            <w:shd w:val="clear" w:color="auto" w:fill="auto"/>
            <w:noWrap/>
            <w:vAlign w:val="center"/>
            <w:hideMark/>
          </w:tcPr>
          <w:p w14:paraId="279AF9E4" w14:textId="77777777" w:rsidR="007D53F9" w:rsidRPr="007D53F9" w:rsidRDefault="007D53F9" w:rsidP="009834E6">
            <w:pPr>
              <w:jc w:val="center"/>
            </w:pPr>
            <w:r w:rsidRPr="007D53F9">
              <w:t>1</w:t>
            </w:r>
          </w:p>
        </w:tc>
        <w:tc>
          <w:tcPr>
            <w:tcW w:w="437" w:type="pct"/>
            <w:shd w:val="clear" w:color="auto" w:fill="auto"/>
            <w:noWrap/>
            <w:vAlign w:val="center"/>
            <w:hideMark/>
          </w:tcPr>
          <w:p w14:paraId="7F715A0B" w14:textId="77777777" w:rsidR="007D53F9" w:rsidRPr="007D53F9" w:rsidRDefault="007D53F9" w:rsidP="009834E6">
            <w:pPr>
              <w:jc w:val="center"/>
            </w:pPr>
            <w:r w:rsidRPr="007D53F9">
              <w:t>1</w:t>
            </w:r>
          </w:p>
        </w:tc>
        <w:tc>
          <w:tcPr>
            <w:tcW w:w="1467" w:type="pct"/>
            <w:shd w:val="clear" w:color="auto" w:fill="auto"/>
            <w:noWrap/>
            <w:hideMark/>
          </w:tcPr>
          <w:p w14:paraId="3A985D5E" w14:textId="77777777" w:rsidR="007D53F9" w:rsidRPr="007D53F9" w:rsidRDefault="007D53F9" w:rsidP="007D53F9"/>
        </w:tc>
      </w:tr>
      <w:tr w:rsidR="007D53F9" w:rsidRPr="007D53F9" w14:paraId="0E2E3A4C" w14:textId="77777777" w:rsidTr="009834E6">
        <w:trPr>
          <w:trHeight w:val="300"/>
        </w:trPr>
        <w:tc>
          <w:tcPr>
            <w:tcW w:w="215" w:type="pct"/>
            <w:shd w:val="clear" w:color="auto" w:fill="auto"/>
            <w:noWrap/>
            <w:hideMark/>
          </w:tcPr>
          <w:p w14:paraId="5696FE5F" w14:textId="77777777" w:rsidR="007D53F9" w:rsidRPr="007D53F9" w:rsidRDefault="007D53F9" w:rsidP="007D53F9">
            <w:r w:rsidRPr="007D53F9">
              <w:t>9</w:t>
            </w:r>
          </w:p>
        </w:tc>
        <w:tc>
          <w:tcPr>
            <w:tcW w:w="2278" w:type="pct"/>
            <w:shd w:val="clear" w:color="auto" w:fill="auto"/>
            <w:noWrap/>
            <w:hideMark/>
          </w:tcPr>
          <w:p w14:paraId="79A96A96" w14:textId="77777777" w:rsidR="007D53F9" w:rsidRPr="007D53F9" w:rsidRDefault="007D53F9" w:rsidP="007D53F9">
            <w:r w:rsidRPr="007D53F9">
              <w:t>Implementace nástroje pro monitorování toků</w:t>
            </w:r>
          </w:p>
        </w:tc>
        <w:tc>
          <w:tcPr>
            <w:tcW w:w="603" w:type="pct"/>
            <w:shd w:val="clear" w:color="auto" w:fill="auto"/>
            <w:noWrap/>
            <w:vAlign w:val="center"/>
            <w:hideMark/>
          </w:tcPr>
          <w:p w14:paraId="736AF8CC" w14:textId="77777777" w:rsidR="007D53F9" w:rsidRPr="007D53F9" w:rsidRDefault="007D53F9" w:rsidP="009834E6">
            <w:pPr>
              <w:jc w:val="center"/>
            </w:pPr>
            <w:r w:rsidRPr="007D53F9">
              <w:t>1</w:t>
            </w:r>
          </w:p>
        </w:tc>
        <w:tc>
          <w:tcPr>
            <w:tcW w:w="437" w:type="pct"/>
            <w:shd w:val="clear" w:color="auto" w:fill="auto"/>
            <w:noWrap/>
            <w:vAlign w:val="center"/>
            <w:hideMark/>
          </w:tcPr>
          <w:p w14:paraId="69D79122" w14:textId="77777777" w:rsidR="007D53F9" w:rsidRPr="007D53F9" w:rsidRDefault="007D53F9" w:rsidP="009834E6">
            <w:pPr>
              <w:jc w:val="center"/>
            </w:pPr>
            <w:r w:rsidRPr="007D53F9">
              <w:t>1</w:t>
            </w:r>
          </w:p>
        </w:tc>
        <w:tc>
          <w:tcPr>
            <w:tcW w:w="1467" w:type="pct"/>
            <w:shd w:val="clear" w:color="auto" w:fill="auto"/>
            <w:noWrap/>
            <w:hideMark/>
          </w:tcPr>
          <w:p w14:paraId="0DE7BC44" w14:textId="77777777" w:rsidR="007D53F9" w:rsidRPr="007D53F9" w:rsidRDefault="007D53F9" w:rsidP="007D53F9"/>
        </w:tc>
      </w:tr>
      <w:tr w:rsidR="007D53F9" w:rsidRPr="007D53F9" w14:paraId="2D527197" w14:textId="77777777" w:rsidTr="009834E6">
        <w:trPr>
          <w:trHeight w:val="300"/>
        </w:trPr>
        <w:tc>
          <w:tcPr>
            <w:tcW w:w="215" w:type="pct"/>
            <w:shd w:val="clear" w:color="auto" w:fill="auto"/>
            <w:noWrap/>
            <w:hideMark/>
          </w:tcPr>
          <w:p w14:paraId="1E7F34ED" w14:textId="77777777" w:rsidR="007D53F9" w:rsidRPr="007D53F9" w:rsidRDefault="007D53F9" w:rsidP="007D53F9">
            <w:r w:rsidRPr="007D53F9">
              <w:t>10</w:t>
            </w:r>
          </w:p>
        </w:tc>
        <w:tc>
          <w:tcPr>
            <w:tcW w:w="2278" w:type="pct"/>
            <w:shd w:val="clear" w:color="auto" w:fill="auto"/>
            <w:noWrap/>
            <w:hideMark/>
          </w:tcPr>
          <w:p w14:paraId="111E2E3C" w14:textId="77777777" w:rsidR="007D53F9" w:rsidRPr="007D53F9" w:rsidRDefault="007D53F9" w:rsidP="007D53F9">
            <w:r w:rsidRPr="007D53F9">
              <w:t>Doplnění redundantní Blue Coat proxy</w:t>
            </w:r>
          </w:p>
        </w:tc>
        <w:tc>
          <w:tcPr>
            <w:tcW w:w="603" w:type="pct"/>
            <w:shd w:val="clear" w:color="auto" w:fill="auto"/>
            <w:noWrap/>
            <w:vAlign w:val="center"/>
            <w:hideMark/>
          </w:tcPr>
          <w:p w14:paraId="4DE067DF" w14:textId="77777777" w:rsidR="007D53F9" w:rsidRPr="007D53F9" w:rsidRDefault="007D53F9" w:rsidP="009834E6">
            <w:pPr>
              <w:jc w:val="center"/>
            </w:pPr>
            <w:r w:rsidRPr="007D53F9">
              <w:t>1</w:t>
            </w:r>
          </w:p>
        </w:tc>
        <w:tc>
          <w:tcPr>
            <w:tcW w:w="437" w:type="pct"/>
            <w:shd w:val="clear" w:color="auto" w:fill="auto"/>
            <w:noWrap/>
            <w:vAlign w:val="center"/>
            <w:hideMark/>
          </w:tcPr>
          <w:p w14:paraId="34FDB911" w14:textId="77777777" w:rsidR="007D53F9" w:rsidRPr="007D53F9" w:rsidRDefault="007D53F9" w:rsidP="009834E6">
            <w:pPr>
              <w:jc w:val="center"/>
            </w:pPr>
            <w:r w:rsidRPr="007D53F9">
              <w:t>1 nebo 4</w:t>
            </w:r>
          </w:p>
        </w:tc>
        <w:tc>
          <w:tcPr>
            <w:tcW w:w="1467" w:type="pct"/>
            <w:shd w:val="clear" w:color="auto" w:fill="auto"/>
            <w:noWrap/>
            <w:hideMark/>
          </w:tcPr>
          <w:p w14:paraId="04B19FF7" w14:textId="77777777" w:rsidR="007D53F9" w:rsidRPr="007D53F9" w:rsidRDefault="007D53F9" w:rsidP="007D53F9">
            <w:r w:rsidRPr="007D53F9">
              <w:t>v případě dodávky zařízení jiného výrobce než Blue Coat, bude školení provedeno v rozsahu min. 4 MD</w:t>
            </w:r>
          </w:p>
        </w:tc>
      </w:tr>
      <w:tr w:rsidR="007D53F9" w:rsidRPr="007D53F9" w14:paraId="79A91F8C" w14:textId="77777777" w:rsidTr="009834E6">
        <w:trPr>
          <w:trHeight w:val="300"/>
        </w:trPr>
        <w:tc>
          <w:tcPr>
            <w:tcW w:w="215" w:type="pct"/>
            <w:shd w:val="clear" w:color="auto" w:fill="auto"/>
            <w:noWrap/>
            <w:hideMark/>
          </w:tcPr>
          <w:p w14:paraId="4EDC83CC" w14:textId="77777777" w:rsidR="007D53F9" w:rsidRPr="007D53F9" w:rsidRDefault="007D53F9" w:rsidP="007D53F9">
            <w:r w:rsidRPr="007D53F9">
              <w:t>11</w:t>
            </w:r>
          </w:p>
        </w:tc>
        <w:tc>
          <w:tcPr>
            <w:tcW w:w="2278" w:type="pct"/>
            <w:shd w:val="clear" w:color="auto" w:fill="auto"/>
            <w:noWrap/>
            <w:hideMark/>
          </w:tcPr>
          <w:p w14:paraId="7CB9100F" w14:textId="77777777" w:rsidR="007D53F9" w:rsidRPr="007D53F9" w:rsidRDefault="007D53F9" w:rsidP="009834E6">
            <w:pPr>
              <w:tabs>
                <w:tab w:val="left" w:pos="1335"/>
              </w:tabs>
            </w:pPr>
            <w:r w:rsidRPr="007D53F9">
              <w:t>Rozšíření Blue Coat o sandbox</w:t>
            </w:r>
          </w:p>
        </w:tc>
        <w:tc>
          <w:tcPr>
            <w:tcW w:w="603" w:type="pct"/>
            <w:shd w:val="clear" w:color="auto" w:fill="auto"/>
            <w:noWrap/>
            <w:vAlign w:val="center"/>
            <w:hideMark/>
          </w:tcPr>
          <w:p w14:paraId="62A9FF51" w14:textId="77777777" w:rsidR="007D53F9" w:rsidRPr="007D53F9" w:rsidRDefault="007D53F9" w:rsidP="009834E6">
            <w:pPr>
              <w:jc w:val="center"/>
            </w:pPr>
            <w:r w:rsidRPr="007D53F9">
              <w:t>1</w:t>
            </w:r>
          </w:p>
        </w:tc>
        <w:tc>
          <w:tcPr>
            <w:tcW w:w="437" w:type="pct"/>
            <w:shd w:val="clear" w:color="auto" w:fill="auto"/>
            <w:noWrap/>
            <w:vAlign w:val="center"/>
            <w:hideMark/>
          </w:tcPr>
          <w:p w14:paraId="2EB4A79C" w14:textId="77777777" w:rsidR="007D53F9" w:rsidRPr="007D53F9" w:rsidRDefault="007D53F9" w:rsidP="009834E6">
            <w:pPr>
              <w:jc w:val="center"/>
            </w:pPr>
            <w:r w:rsidRPr="007D53F9">
              <w:t>1</w:t>
            </w:r>
          </w:p>
        </w:tc>
        <w:tc>
          <w:tcPr>
            <w:tcW w:w="1467" w:type="pct"/>
            <w:shd w:val="clear" w:color="auto" w:fill="auto"/>
            <w:noWrap/>
            <w:hideMark/>
          </w:tcPr>
          <w:p w14:paraId="638ED5B3" w14:textId="77777777" w:rsidR="007D53F9" w:rsidRPr="007D53F9" w:rsidRDefault="007D53F9" w:rsidP="007D53F9"/>
        </w:tc>
      </w:tr>
      <w:tr w:rsidR="007D53F9" w:rsidRPr="007D53F9" w14:paraId="0CC50E7E" w14:textId="77777777" w:rsidTr="009834E6">
        <w:trPr>
          <w:trHeight w:val="300"/>
        </w:trPr>
        <w:tc>
          <w:tcPr>
            <w:tcW w:w="215" w:type="pct"/>
            <w:shd w:val="clear" w:color="auto" w:fill="auto"/>
            <w:noWrap/>
            <w:hideMark/>
          </w:tcPr>
          <w:p w14:paraId="682C30CC" w14:textId="77777777" w:rsidR="007D53F9" w:rsidRPr="007D53F9" w:rsidRDefault="007D53F9" w:rsidP="007D53F9">
            <w:r w:rsidRPr="007D53F9">
              <w:t>12</w:t>
            </w:r>
          </w:p>
        </w:tc>
        <w:tc>
          <w:tcPr>
            <w:tcW w:w="2278" w:type="pct"/>
            <w:shd w:val="clear" w:color="auto" w:fill="auto"/>
            <w:noWrap/>
            <w:hideMark/>
          </w:tcPr>
          <w:p w14:paraId="0258F487" w14:textId="77777777" w:rsidR="007D53F9" w:rsidRPr="007D53F9" w:rsidRDefault="007D53F9" w:rsidP="007D53F9">
            <w:r w:rsidRPr="007D53F9">
              <w:t>Implementace Webového aplikačního firewallu a Loadbalanceru</w:t>
            </w:r>
          </w:p>
        </w:tc>
        <w:tc>
          <w:tcPr>
            <w:tcW w:w="603" w:type="pct"/>
            <w:shd w:val="clear" w:color="auto" w:fill="auto"/>
            <w:noWrap/>
            <w:vAlign w:val="center"/>
            <w:hideMark/>
          </w:tcPr>
          <w:p w14:paraId="29A9A088" w14:textId="77777777" w:rsidR="007D53F9" w:rsidRPr="007D53F9" w:rsidRDefault="007D53F9" w:rsidP="009834E6">
            <w:pPr>
              <w:jc w:val="center"/>
            </w:pPr>
            <w:r w:rsidRPr="007D53F9">
              <w:t>1</w:t>
            </w:r>
          </w:p>
        </w:tc>
        <w:tc>
          <w:tcPr>
            <w:tcW w:w="437" w:type="pct"/>
            <w:shd w:val="clear" w:color="auto" w:fill="auto"/>
            <w:noWrap/>
            <w:vAlign w:val="center"/>
            <w:hideMark/>
          </w:tcPr>
          <w:p w14:paraId="6B8051CE" w14:textId="77777777" w:rsidR="007D53F9" w:rsidRPr="007D53F9" w:rsidRDefault="007D53F9" w:rsidP="009834E6">
            <w:pPr>
              <w:jc w:val="center"/>
            </w:pPr>
            <w:r w:rsidRPr="007D53F9">
              <w:t>2</w:t>
            </w:r>
          </w:p>
        </w:tc>
        <w:tc>
          <w:tcPr>
            <w:tcW w:w="1467" w:type="pct"/>
            <w:shd w:val="clear" w:color="auto" w:fill="auto"/>
            <w:noWrap/>
            <w:hideMark/>
          </w:tcPr>
          <w:p w14:paraId="34CF38DC" w14:textId="77777777" w:rsidR="007D53F9" w:rsidRPr="007D53F9" w:rsidRDefault="007D53F9" w:rsidP="007D53F9">
            <w:r w:rsidRPr="007D53F9">
              <w:t>administrace provozu a řešení problémů na WAF, navíc certifikované školení</w:t>
            </w:r>
          </w:p>
        </w:tc>
      </w:tr>
      <w:tr w:rsidR="007D53F9" w:rsidRPr="007D53F9" w14:paraId="351CA445" w14:textId="77777777" w:rsidTr="009834E6">
        <w:trPr>
          <w:trHeight w:val="300"/>
        </w:trPr>
        <w:tc>
          <w:tcPr>
            <w:tcW w:w="215" w:type="pct"/>
            <w:shd w:val="clear" w:color="auto" w:fill="auto"/>
            <w:noWrap/>
          </w:tcPr>
          <w:p w14:paraId="7EC99E95" w14:textId="77777777" w:rsidR="007D53F9" w:rsidRPr="007D53F9" w:rsidRDefault="007D53F9" w:rsidP="007D53F9">
            <w:r w:rsidRPr="007D53F9">
              <w:t>15</w:t>
            </w:r>
          </w:p>
        </w:tc>
        <w:tc>
          <w:tcPr>
            <w:tcW w:w="2278" w:type="pct"/>
            <w:shd w:val="clear" w:color="auto" w:fill="auto"/>
            <w:noWrap/>
          </w:tcPr>
          <w:p w14:paraId="17D5BDC8" w14:textId="77777777" w:rsidR="007D53F9" w:rsidRPr="007D53F9" w:rsidRDefault="007D53F9" w:rsidP="007D53F9">
            <w:r w:rsidRPr="007D53F9">
              <w:t>Vícefaktorové ověřování identity uživatelů a administrátorů informačních systémů</w:t>
            </w:r>
          </w:p>
        </w:tc>
        <w:tc>
          <w:tcPr>
            <w:tcW w:w="603" w:type="pct"/>
            <w:shd w:val="clear" w:color="auto" w:fill="auto"/>
            <w:noWrap/>
            <w:vAlign w:val="center"/>
          </w:tcPr>
          <w:p w14:paraId="7DDE5AAC" w14:textId="77777777" w:rsidR="007D53F9" w:rsidRPr="007D53F9" w:rsidRDefault="007D53F9" w:rsidP="009834E6">
            <w:pPr>
              <w:jc w:val="center"/>
            </w:pPr>
            <w:r w:rsidRPr="007D53F9">
              <w:t>0</w:t>
            </w:r>
          </w:p>
        </w:tc>
        <w:tc>
          <w:tcPr>
            <w:tcW w:w="437" w:type="pct"/>
            <w:shd w:val="clear" w:color="auto" w:fill="auto"/>
            <w:noWrap/>
            <w:vAlign w:val="center"/>
          </w:tcPr>
          <w:p w14:paraId="56498174" w14:textId="77777777" w:rsidR="007D53F9" w:rsidRPr="007D53F9" w:rsidRDefault="007D53F9" w:rsidP="009834E6">
            <w:pPr>
              <w:jc w:val="center"/>
            </w:pPr>
            <w:r w:rsidRPr="007D53F9">
              <w:t>0</w:t>
            </w:r>
          </w:p>
        </w:tc>
        <w:tc>
          <w:tcPr>
            <w:tcW w:w="1467" w:type="pct"/>
            <w:shd w:val="clear" w:color="auto" w:fill="auto"/>
            <w:noWrap/>
          </w:tcPr>
          <w:p w14:paraId="5CF81A7A" w14:textId="77777777" w:rsidR="007D53F9" w:rsidRPr="007D53F9" w:rsidRDefault="007D53F9" w:rsidP="007D53F9"/>
        </w:tc>
      </w:tr>
      <w:tr w:rsidR="007D53F9" w:rsidRPr="007D53F9" w14:paraId="17B94877" w14:textId="77777777" w:rsidTr="009834E6">
        <w:trPr>
          <w:trHeight w:val="300"/>
        </w:trPr>
        <w:tc>
          <w:tcPr>
            <w:tcW w:w="215" w:type="pct"/>
            <w:shd w:val="clear" w:color="auto" w:fill="auto"/>
            <w:noWrap/>
            <w:hideMark/>
          </w:tcPr>
          <w:p w14:paraId="26D6BEC3" w14:textId="77777777" w:rsidR="007D53F9" w:rsidRPr="007D53F9" w:rsidRDefault="007D53F9" w:rsidP="007D53F9">
            <w:r w:rsidRPr="007D53F9">
              <w:t>16</w:t>
            </w:r>
          </w:p>
        </w:tc>
        <w:tc>
          <w:tcPr>
            <w:tcW w:w="2278" w:type="pct"/>
            <w:shd w:val="clear" w:color="auto" w:fill="auto"/>
            <w:noWrap/>
            <w:hideMark/>
          </w:tcPr>
          <w:p w14:paraId="17611490" w14:textId="77777777" w:rsidR="007D53F9" w:rsidRPr="007D53F9" w:rsidRDefault="007D53F9" w:rsidP="007D53F9">
            <w:r w:rsidRPr="007D53F9">
              <w:t>Rozšíření stávajícího dohledového centra PRTG</w:t>
            </w:r>
          </w:p>
        </w:tc>
        <w:tc>
          <w:tcPr>
            <w:tcW w:w="603" w:type="pct"/>
            <w:shd w:val="clear" w:color="auto" w:fill="auto"/>
            <w:noWrap/>
            <w:vAlign w:val="center"/>
            <w:hideMark/>
          </w:tcPr>
          <w:p w14:paraId="025E8400" w14:textId="77777777" w:rsidR="007D53F9" w:rsidRPr="007D53F9" w:rsidRDefault="007D53F9" w:rsidP="009834E6">
            <w:pPr>
              <w:jc w:val="center"/>
            </w:pPr>
            <w:r w:rsidRPr="007D53F9">
              <w:t>0</w:t>
            </w:r>
          </w:p>
        </w:tc>
        <w:tc>
          <w:tcPr>
            <w:tcW w:w="437" w:type="pct"/>
            <w:shd w:val="clear" w:color="auto" w:fill="auto"/>
            <w:noWrap/>
            <w:vAlign w:val="center"/>
            <w:hideMark/>
          </w:tcPr>
          <w:p w14:paraId="7EFAA380" w14:textId="77777777" w:rsidR="007D53F9" w:rsidRPr="007D53F9" w:rsidRDefault="007D53F9" w:rsidP="009834E6">
            <w:pPr>
              <w:jc w:val="center"/>
            </w:pPr>
            <w:r w:rsidRPr="007D53F9">
              <w:t>0</w:t>
            </w:r>
          </w:p>
        </w:tc>
        <w:tc>
          <w:tcPr>
            <w:tcW w:w="1467" w:type="pct"/>
            <w:shd w:val="clear" w:color="auto" w:fill="auto"/>
            <w:noWrap/>
            <w:hideMark/>
          </w:tcPr>
          <w:p w14:paraId="705F6BD9" w14:textId="77777777" w:rsidR="007D53F9" w:rsidRPr="007D53F9" w:rsidRDefault="007D53F9" w:rsidP="007D53F9"/>
        </w:tc>
      </w:tr>
      <w:tr w:rsidR="007D53F9" w:rsidRPr="007D53F9" w14:paraId="1D742745" w14:textId="77777777" w:rsidTr="009834E6">
        <w:trPr>
          <w:trHeight w:val="300"/>
        </w:trPr>
        <w:tc>
          <w:tcPr>
            <w:tcW w:w="215" w:type="pct"/>
            <w:shd w:val="clear" w:color="auto" w:fill="auto"/>
            <w:noWrap/>
            <w:hideMark/>
          </w:tcPr>
          <w:p w14:paraId="3A1DAE9C" w14:textId="77777777" w:rsidR="007D53F9" w:rsidRPr="007D53F9" w:rsidRDefault="007D53F9" w:rsidP="007D53F9">
            <w:r w:rsidRPr="007D53F9">
              <w:t>17</w:t>
            </w:r>
          </w:p>
        </w:tc>
        <w:tc>
          <w:tcPr>
            <w:tcW w:w="2278" w:type="pct"/>
            <w:shd w:val="clear" w:color="auto" w:fill="auto"/>
            <w:noWrap/>
            <w:hideMark/>
          </w:tcPr>
          <w:p w14:paraId="1FC0650D" w14:textId="77777777" w:rsidR="007D53F9" w:rsidRPr="007D53F9" w:rsidRDefault="007D53F9" w:rsidP="007D53F9">
            <w:r w:rsidRPr="007D53F9">
              <w:t>Implementace testovacího centra</w:t>
            </w:r>
          </w:p>
        </w:tc>
        <w:tc>
          <w:tcPr>
            <w:tcW w:w="603" w:type="pct"/>
            <w:shd w:val="clear" w:color="auto" w:fill="auto"/>
            <w:noWrap/>
            <w:vAlign w:val="center"/>
            <w:hideMark/>
          </w:tcPr>
          <w:p w14:paraId="32F1570D" w14:textId="77777777" w:rsidR="007D53F9" w:rsidRPr="007D53F9" w:rsidRDefault="007D53F9" w:rsidP="009834E6">
            <w:pPr>
              <w:jc w:val="center"/>
            </w:pPr>
            <w:r w:rsidRPr="007D53F9">
              <w:t>0</w:t>
            </w:r>
          </w:p>
        </w:tc>
        <w:tc>
          <w:tcPr>
            <w:tcW w:w="437" w:type="pct"/>
            <w:shd w:val="clear" w:color="auto" w:fill="auto"/>
            <w:noWrap/>
            <w:vAlign w:val="center"/>
            <w:hideMark/>
          </w:tcPr>
          <w:p w14:paraId="6FA55175" w14:textId="77777777" w:rsidR="007D53F9" w:rsidRPr="007D53F9" w:rsidRDefault="007D53F9" w:rsidP="009834E6">
            <w:pPr>
              <w:jc w:val="center"/>
            </w:pPr>
            <w:r w:rsidRPr="007D53F9">
              <w:t>1</w:t>
            </w:r>
          </w:p>
        </w:tc>
        <w:tc>
          <w:tcPr>
            <w:tcW w:w="1467" w:type="pct"/>
            <w:shd w:val="clear" w:color="auto" w:fill="auto"/>
            <w:noWrap/>
            <w:hideMark/>
          </w:tcPr>
          <w:p w14:paraId="3432D723" w14:textId="77777777" w:rsidR="007D53F9" w:rsidRPr="007D53F9" w:rsidRDefault="007D53F9" w:rsidP="007D53F9"/>
        </w:tc>
      </w:tr>
      <w:tr w:rsidR="007D53F9" w:rsidRPr="007D53F9" w14:paraId="0D8A57C9" w14:textId="77777777" w:rsidTr="009834E6">
        <w:trPr>
          <w:trHeight w:val="300"/>
        </w:trPr>
        <w:tc>
          <w:tcPr>
            <w:tcW w:w="215" w:type="pct"/>
            <w:shd w:val="clear" w:color="auto" w:fill="auto"/>
            <w:noWrap/>
            <w:hideMark/>
          </w:tcPr>
          <w:p w14:paraId="0C133579" w14:textId="77777777" w:rsidR="007D53F9" w:rsidRPr="007D53F9" w:rsidRDefault="007D53F9" w:rsidP="007D53F9">
            <w:r w:rsidRPr="007D53F9">
              <w:lastRenderedPageBreak/>
              <w:t>18</w:t>
            </w:r>
          </w:p>
        </w:tc>
        <w:tc>
          <w:tcPr>
            <w:tcW w:w="2278" w:type="pct"/>
            <w:shd w:val="clear" w:color="auto" w:fill="auto"/>
            <w:noWrap/>
            <w:hideMark/>
          </w:tcPr>
          <w:p w14:paraId="57F7074C" w14:textId="77777777" w:rsidR="007D53F9" w:rsidRPr="007D53F9" w:rsidRDefault="007D53F9" w:rsidP="007D53F9">
            <w:r w:rsidRPr="007D53F9">
              <w:t>Implementace programového vybavení pro troubleshooting a penetrační testování - Vulnerability management</w:t>
            </w:r>
          </w:p>
        </w:tc>
        <w:tc>
          <w:tcPr>
            <w:tcW w:w="603" w:type="pct"/>
            <w:shd w:val="clear" w:color="auto" w:fill="auto"/>
            <w:noWrap/>
            <w:vAlign w:val="center"/>
            <w:hideMark/>
          </w:tcPr>
          <w:p w14:paraId="3ADFCC1F" w14:textId="77777777" w:rsidR="007D53F9" w:rsidRPr="007D53F9" w:rsidRDefault="007D53F9" w:rsidP="009834E6">
            <w:pPr>
              <w:jc w:val="center"/>
            </w:pPr>
            <w:r w:rsidRPr="007D53F9">
              <w:t>0</w:t>
            </w:r>
          </w:p>
        </w:tc>
        <w:tc>
          <w:tcPr>
            <w:tcW w:w="437" w:type="pct"/>
            <w:shd w:val="clear" w:color="auto" w:fill="auto"/>
            <w:noWrap/>
            <w:vAlign w:val="center"/>
            <w:hideMark/>
          </w:tcPr>
          <w:p w14:paraId="36A68F1D" w14:textId="77777777" w:rsidR="007D53F9" w:rsidRPr="007D53F9" w:rsidRDefault="007D53F9" w:rsidP="009834E6">
            <w:pPr>
              <w:jc w:val="center"/>
            </w:pPr>
            <w:r w:rsidRPr="007D53F9">
              <w:t>1</w:t>
            </w:r>
          </w:p>
        </w:tc>
        <w:tc>
          <w:tcPr>
            <w:tcW w:w="1467" w:type="pct"/>
            <w:shd w:val="clear" w:color="auto" w:fill="auto"/>
            <w:noWrap/>
            <w:hideMark/>
          </w:tcPr>
          <w:p w14:paraId="2ECD1AD0" w14:textId="77777777" w:rsidR="007D53F9" w:rsidRPr="007D53F9" w:rsidRDefault="007D53F9" w:rsidP="009834E6">
            <w:pPr>
              <w:keepNext/>
            </w:pPr>
          </w:p>
        </w:tc>
      </w:tr>
    </w:tbl>
    <w:p w14:paraId="0F5672AB" w14:textId="77777777" w:rsidR="00741CF2" w:rsidRPr="007D53F9" w:rsidRDefault="00741CF2" w:rsidP="00741CF2">
      <w:pPr>
        <w:pStyle w:val="RLProhlensmluvnchstran"/>
        <w:rPr>
          <w:rFonts w:ascii="Segoe UI" w:hAnsi="Segoe UI" w:cs="Segoe UI"/>
          <w:b w:val="0"/>
          <w:i/>
          <w:sz w:val="22"/>
          <w:szCs w:val="22"/>
          <w:lang w:val="cs-CZ"/>
        </w:rPr>
      </w:pPr>
    </w:p>
    <w:p w14:paraId="0279C9E4" w14:textId="77777777" w:rsidR="00741CF2" w:rsidRPr="007D53F9" w:rsidRDefault="00741CF2" w:rsidP="00741CF2"/>
    <w:p w14:paraId="1542D30C" w14:textId="77777777" w:rsidR="00741CF2" w:rsidRPr="00C47803" w:rsidRDefault="00741CF2" w:rsidP="00741CF2">
      <w:pPr>
        <w:pStyle w:val="RLProhlensmluvnchstran"/>
        <w:rPr>
          <w:rFonts w:ascii="Segoe UI" w:hAnsi="Segoe UI" w:cs="Segoe UI"/>
          <w:sz w:val="22"/>
          <w:szCs w:val="22"/>
          <w:lang w:val="cs-CZ"/>
        </w:rPr>
      </w:pPr>
      <w:r w:rsidRPr="007D53F9">
        <w:br w:type="page"/>
      </w:r>
      <w:r w:rsidRPr="00C47803">
        <w:rPr>
          <w:rFonts w:ascii="Segoe UI" w:hAnsi="Segoe UI" w:cs="Segoe UI"/>
          <w:sz w:val="22"/>
          <w:szCs w:val="22"/>
        </w:rPr>
        <w:lastRenderedPageBreak/>
        <w:t xml:space="preserve">Příloha č. </w:t>
      </w:r>
      <w:r>
        <w:rPr>
          <w:rFonts w:ascii="Segoe UI" w:hAnsi="Segoe UI" w:cs="Segoe UI"/>
          <w:sz w:val="22"/>
          <w:szCs w:val="22"/>
          <w:lang w:val="cs-CZ"/>
        </w:rPr>
        <w:t>4</w:t>
      </w:r>
    </w:p>
    <w:p w14:paraId="3FA73513" w14:textId="77777777" w:rsidR="00741CF2" w:rsidRPr="00C47803" w:rsidRDefault="00741CF2" w:rsidP="00741CF2">
      <w:pPr>
        <w:pStyle w:val="RLProhlensmluvnchstran"/>
        <w:rPr>
          <w:rFonts w:ascii="Segoe UI" w:hAnsi="Segoe UI" w:cs="Segoe UI"/>
          <w:sz w:val="22"/>
          <w:szCs w:val="22"/>
        </w:rPr>
      </w:pPr>
      <w:r w:rsidRPr="00C47803">
        <w:rPr>
          <w:rFonts w:ascii="Segoe UI" w:hAnsi="Segoe UI" w:cs="Segoe UI"/>
          <w:sz w:val="22"/>
          <w:szCs w:val="22"/>
        </w:rPr>
        <w:t>Technická specifikace</w:t>
      </w:r>
    </w:p>
    <w:p w14:paraId="0CABEFD9" w14:textId="77777777" w:rsidR="00AC3865" w:rsidRPr="00C47803" w:rsidRDefault="00AC3865" w:rsidP="00741CF2">
      <w:pPr>
        <w:jc w:val="center"/>
        <w:rPr>
          <w:rFonts w:ascii="Segoe UI" w:hAnsi="Segoe UI" w:cs="Segoe UI"/>
          <w:b/>
          <w:sz w:val="22"/>
          <w:szCs w:val="22"/>
        </w:rPr>
      </w:pPr>
      <w:r w:rsidRPr="00C47803">
        <w:rPr>
          <w:rFonts w:ascii="Segoe UI" w:hAnsi="Segoe UI" w:cs="Segoe UI"/>
          <w:b/>
          <w:sz w:val="22"/>
          <w:szCs w:val="22"/>
          <w:highlight w:val="yellow"/>
        </w:rPr>
        <w:t>[DOPLNÍ ÚČASTNÍK]</w:t>
      </w:r>
    </w:p>
    <w:p w14:paraId="3B1D186C" w14:textId="77777777" w:rsidR="00AC3865" w:rsidRPr="00C47803" w:rsidRDefault="00AC3865" w:rsidP="00AC3865">
      <w:pPr>
        <w:pStyle w:val="RLProhlensmluvnchstran"/>
        <w:rPr>
          <w:rFonts w:ascii="Segoe UI" w:hAnsi="Segoe UI" w:cs="Segoe UI"/>
          <w:b w:val="0"/>
          <w:sz w:val="22"/>
          <w:szCs w:val="22"/>
        </w:rPr>
      </w:pPr>
      <w:r w:rsidRPr="00C47803">
        <w:rPr>
          <w:rFonts w:ascii="Segoe UI" w:hAnsi="Segoe UI" w:cs="Segoe UI"/>
          <w:b w:val="0"/>
          <w:sz w:val="22"/>
          <w:szCs w:val="22"/>
        </w:rPr>
        <w:br w:type="page"/>
      </w:r>
    </w:p>
    <w:p w14:paraId="663EB0BD" w14:textId="77777777" w:rsidR="00CB4254" w:rsidRPr="00C47803" w:rsidRDefault="00CB4254" w:rsidP="00CB4254">
      <w:pPr>
        <w:pStyle w:val="RLProhlensmluvnchstran"/>
        <w:rPr>
          <w:rFonts w:ascii="Segoe UI" w:hAnsi="Segoe UI" w:cs="Segoe UI"/>
          <w:sz w:val="22"/>
          <w:szCs w:val="22"/>
          <w:lang w:val="cs-CZ"/>
        </w:rPr>
      </w:pPr>
      <w:r w:rsidRPr="00C47803">
        <w:rPr>
          <w:rFonts w:ascii="Segoe UI" w:hAnsi="Segoe UI" w:cs="Segoe UI"/>
          <w:sz w:val="22"/>
          <w:szCs w:val="22"/>
        </w:rPr>
        <w:lastRenderedPageBreak/>
        <w:t xml:space="preserve">Příloha č. </w:t>
      </w:r>
      <w:bookmarkEnd w:id="264"/>
      <w:r w:rsidR="00741CF2">
        <w:rPr>
          <w:rFonts w:ascii="Segoe UI" w:hAnsi="Segoe UI" w:cs="Segoe UI"/>
          <w:sz w:val="22"/>
          <w:szCs w:val="22"/>
          <w:lang w:val="cs-CZ"/>
        </w:rPr>
        <w:t>5</w:t>
      </w:r>
    </w:p>
    <w:p w14:paraId="0E0F23C5" w14:textId="77777777" w:rsidR="001C1E65" w:rsidRPr="00C47803" w:rsidRDefault="001C1E65" w:rsidP="001C1E65">
      <w:pPr>
        <w:pStyle w:val="RLProhlensmluvnchstran"/>
        <w:rPr>
          <w:rFonts w:ascii="Segoe UI" w:hAnsi="Segoe UI" w:cs="Segoe UI"/>
          <w:sz w:val="22"/>
          <w:szCs w:val="22"/>
        </w:rPr>
      </w:pPr>
      <w:r w:rsidRPr="00C47803">
        <w:rPr>
          <w:rFonts w:ascii="Segoe UI" w:hAnsi="Segoe UI" w:cs="Segoe UI"/>
          <w:sz w:val="22"/>
          <w:szCs w:val="22"/>
        </w:rPr>
        <w:t>Realizační tým Poskytovatele</w:t>
      </w:r>
    </w:p>
    <w:p w14:paraId="75DBFFA0" w14:textId="77777777" w:rsidR="001C1E65" w:rsidRPr="00C47803" w:rsidRDefault="001C1E65" w:rsidP="001C1E65">
      <w:pPr>
        <w:pStyle w:val="RLProhlensmluvnchstran"/>
        <w:jc w:val="left"/>
        <w:rPr>
          <w:rFonts w:ascii="Segoe UI" w:hAnsi="Segoe UI" w:cs="Segoe U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3"/>
        <w:gridCol w:w="5967"/>
      </w:tblGrid>
      <w:tr w:rsidR="001C1E65" w:rsidRPr="00C47803" w14:paraId="02196DBC" w14:textId="77777777" w:rsidTr="00F53005">
        <w:tc>
          <w:tcPr>
            <w:tcW w:w="1707" w:type="pct"/>
            <w:shd w:val="clear" w:color="auto" w:fill="D9D9D9"/>
            <w:vAlign w:val="center"/>
          </w:tcPr>
          <w:p w14:paraId="13EA8CC5" w14:textId="77777777" w:rsidR="001C1E65" w:rsidRPr="00C47803" w:rsidRDefault="001C1E65" w:rsidP="00F53005">
            <w:pPr>
              <w:widowControl w:val="0"/>
              <w:spacing w:line="320" w:lineRule="atLeast"/>
              <w:ind w:left="426"/>
              <w:rPr>
                <w:rFonts w:ascii="Segoe UI" w:hAnsi="Segoe UI" w:cs="Segoe UI"/>
                <w:b/>
                <w:sz w:val="22"/>
                <w:szCs w:val="22"/>
              </w:rPr>
            </w:pPr>
            <w:r w:rsidRPr="00C47803">
              <w:rPr>
                <w:rFonts w:ascii="Segoe UI" w:hAnsi="Segoe UI" w:cs="Segoe UI"/>
                <w:b/>
                <w:sz w:val="22"/>
                <w:szCs w:val="22"/>
              </w:rPr>
              <w:t>Člen realizačního týmu</w:t>
            </w:r>
          </w:p>
        </w:tc>
        <w:tc>
          <w:tcPr>
            <w:tcW w:w="3293" w:type="pct"/>
            <w:shd w:val="clear" w:color="auto" w:fill="D9D9D9"/>
            <w:vAlign w:val="center"/>
          </w:tcPr>
          <w:p w14:paraId="28272DEC" w14:textId="77777777" w:rsidR="001C1E65" w:rsidRPr="00C47803" w:rsidRDefault="001C1E65" w:rsidP="00F53005">
            <w:pPr>
              <w:spacing w:line="320" w:lineRule="atLeast"/>
              <w:rPr>
                <w:rFonts w:ascii="Segoe UI" w:hAnsi="Segoe UI" w:cs="Segoe UI"/>
                <w:b/>
                <w:sz w:val="22"/>
                <w:szCs w:val="22"/>
              </w:rPr>
            </w:pPr>
            <w:r w:rsidRPr="00C47803">
              <w:rPr>
                <w:rFonts w:ascii="Segoe UI" w:hAnsi="Segoe UI" w:cs="Segoe UI"/>
                <w:b/>
                <w:sz w:val="22"/>
                <w:szCs w:val="22"/>
              </w:rPr>
              <w:t>Kontaktní údaje</w:t>
            </w:r>
          </w:p>
        </w:tc>
      </w:tr>
      <w:tr w:rsidR="001C1E65" w:rsidRPr="00C47803" w14:paraId="49FBBD07" w14:textId="77777777" w:rsidTr="00F53005">
        <w:trPr>
          <w:trHeight w:val="567"/>
        </w:trPr>
        <w:tc>
          <w:tcPr>
            <w:tcW w:w="1707" w:type="pct"/>
            <w:vAlign w:val="center"/>
          </w:tcPr>
          <w:p w14:paraId="24938536" w14:textId="77777777" w:rsidR="001C1E65" w:rsidRPr="00C47803" w:rsidRDefault="001C1E65" w:rsidP="00F53005">
            <w:pPr>
              <w:jc w:val="center"/>
              <w:rPr>
                <w:rFonts w:ascii="Segoe UI" w:hAnsi="Segoe UI" w:cs="Segoe UI"/>
                <w:b/>
                <w:color w:val="000000"/>
                <w:sz w:val="22"/>
                <w:szCs w:val="22"/>
              </w:rPr>
            </w:pPr>
            <w:r w:rsidRPr="00C47803">
              <w:rPr>
                <w:rFonts w:ascii="Segoe UI" w:hAnsi="Segoe UI" w:cs="Segoe UI"/>
                <w:b/>
                <w:color w:val="000000"/>
                <w:sz w:val="22"/>
                <w:szCs w:val="22"/>
              </w:rPr>
              <w:t>Projektový manažer</w:t>
            </w:r>
          </w:p>
          <w:p w14:paraId="4A6A4023" w14:textId="77777777" w:rsidR="001C1E65" w:rsidRPr="00C47803" w:rsidRDefault="001C1E65" w:rsidP="00F53005">
            <w:pPr>
              <w:jc w:val="center"/>
              <w:rPr>
                <w:rFonts w:ascii="Segoe UI" w:hAnsi="Segoe UI" w:cs="Segoe UI"/>
                <w:sz w:val="22"/>
                <w:szCs w:val="22"/>
              </w:rPr>
            </w:pP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c>
          <w:tcPr>
            <w:tcW w:w="3293" w:type="pct"/>
            <w:vAlign w:val="center"/>
          </w:tcPr>
          <w:p w14:paraId="692B4F30"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3D89C16D"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68CE3608"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1C1E65" w:rsidRPr="00C47803" w14:paraId="3B071100" w14:textId="77777777" w:rsidTr="00F53005">
        <w:trPr>
          <w:trHeight w:val="567"/>
        </w:trPr>
        <w:tc>
          <w:tcPr>
            <w:tcW w:w="1707" w:type="pct"/>
            <w:vAlign w:val="center"/>
          </w:tcPr>
          <w:p w14:paraId="598F9380" w14:textId="77777777" w:rsidR="001C1E65" w:rsidRPr="00C47803" w:rsidRDefault="00C47803" w:rsidP="00F53005">
            <w:pPr>
              <w:jc w:val="center"/>
              <w:rPr>
                <w:rFonts w:ascii="Segoe UI" w:hAnsi="Segoe UI" w:cs="Segoe UI"/>
                <w:i/>
                <w:sz w:val="22"/>
                <w:szCs w:val="22"/>
              </w:rPr>
            </w:pPr>
            <w:r w:rsidRPr="00C47803">
              <w:rPr>
                <w:rFonts w:ascii="Segoe UI" w:hAnsi="Segoe UI" w:cs="Segoe UI"/>
                <w:i/>
                <w:sz w:val="22"/>
                <w:szCs w:val="22"/>
                <w:highlight w:val="cyan"/>
              </w:rPr>
              <w:t>bude doplněno</w:t>
            </w:r>
          </w:p>
        </w:tc>
        <w:tc>
          <w:tcPr>
            <w:tcW w:w="3293" w:type="pct"/>
            <w:vAlign w:val="center"/>
          </w:tcPr>
          <w:p w14:paraId="741A8D28" w14:textId="77777777" w:rsidR="001C1E65" w:rsidRPr="00C47803" w:rsidRDefault="001C1E65" w:rsidP="00F53005">
            <w:pPr>
              <w:spacing w:before="120" w:line="320" w:lineRule="atLeast"/>
              <w:rPr>
                <w:rFonts w:ascii="Segoe UI" w:hAnsi="Segoe UI" w:cs="Segoe UI"/>
                <w:color w:val="000000"/>
                <w:sz w:val="22"/>
                <w:szCs w:val="22"/>
                <w:highlight w:val="yellow"/>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39A63ACE" w14:textId="77777777" w:rsidR="001C1E65" w:rsidRPr="00C47803" w:rsidRDefault="001C1E65"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392AD3AB" w14:textId="77777777" w:rsidR="001C1E65" w:rsidRPr="00C47803" w:rsidRDefault="001C1E65" w:rsidP="00F53005">
            <w:pPr>
              <w:spacing w:before="120" w:line="320" w:lineRule="atLeast"/>
              <w:rPr>
                <w:rFonts w:ascii="Segoe UI" w:hAnsi="Segoe UI" w:cs="Segoe UI"/>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[DOPLNÍ U</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3220E4" w:rsidRPr="00C47803" w14:paraId="5F4875AD" w14:textId="77777777" w:rsidTr="00F53005">
        <w:trPr>
          <w:trHeight w:val="567"/>
        </w:trPr>
        <w:tc>
          <w:tcPr>
            <w:tcW w:w="1707" w:type="pct"/>
            <w:vAlign w:val="center"/>
          </w:tcPr>
          <w:p w14:paraId="19240A97" w14:textId="77777777" w:rsidR="003220E4" w:rsidRPr="00C47803" w:rsidRDefault="003220E4" w:rsidP="00F53005">
            <w:pPr>
              <w:jc w:val="center"/>
              <w:rPr>
                <w:rFonts w:ascii="Segoe UI" w:hAnsi="Segoe UI" w:cs="Segoe UI"/>
                <w:b/>
                <w:color w:val="000000"/>
                <w:sz w:val="22"/>
                <w:szCs w:val="22"/>
              </w:rPr>
            </w:pPr>
          </w:p>
        </w:tc>
        <w:tc>
          <w:tcPr>
            <w:tcW w:w="3293" w:type="pct"/>
            <w:vAlign w:val="center"/>
          </w:tcPr>
          <w:p w14:paraId="16B6F150" w14:textId="77777777" w:rsidR="003220E4" w:rsidRPr="00C47803" w:rsidRDefault="003220E4" w:rsidP="009A495E">
            <w:pPr>
              <w:spacing w:before="120" w:line="320" w:lineRule="atLeast"/>
              <w:rPr>
                <w:rFonts w:ascii="Segoe UI" w:hAnsi="Segoe UI" w:cs="Segoe UI"/>
                <w:color w:val="000000"/>
                <w:sz w:val="22"/>
                <w:szCs w:val="22"/>
                <w:highlight w:val="yellow"/>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03545538" w14:textId="77777777" w:rsidR="003220E4" w:rsidRPr="00C47803" w:rsidRDefault="003220E4" w:rsidP="009A495E">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5555FFF0" w14:textId="77777777" w:rsidR="003220E4" w:rsidRPr="00C47803" w:rsidRDefault="003220E4"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844697" w:rsidRPr="00C47803" w14:paraId="749F5D7D" w14:textId="77777777" w:rsidTr="00F53005">
        <w:trPr>
          <w:trHeight w:val="567"/>
        </w:trPr>
        <w:tc>
          <w:tcPr>
            <w:tcW w:w="1707" w:type="pct"/>
            <w:vAlign w:val="center"/>
          </w:tcPr>
          <w:p w14:paraId="79D7565F" w14:textId="77777777" w:rsidR="00844697" w:rsidRPr="00C47803" w:rsidRDefault="00844697" w:rsidP="00F53005">
            <w:pPr>
              <w:jc w:val="center"/>
              <w:rPr>
                <w:rFonts w:ascii="Segoe UI" w:hAnsi="Segoe UI" w:cs="Segoe UI"/>
                <w:b/>
                <w:color w:val="000000"/>
                <w:sz w:val="22"/>
                <w:szCs w:val="22"/>
              </w:rPr>
            </w:pPr>
          </w:p>
        </w:tc>
        <w:tc>
          <w:tcPr>
            <w:tcW w:w="3293" w:type="pct"/>
            <w:vAlign w:val="center"/>
          </w:tcPr>
          <w:p w14:paraId="55196343" w14:textId="77777777" w:rsidR="00844697" w:rsidRPr="00C47803" w:rsidRDefault="00844697" w:rsidP="00561CD6">
            <w:pPr>
              <w:spacing w:before="120" w:line="320" w:lineRule="atLeast"/>
              <w:rPr>
                <w:rFonts w:ascii="Segoe UI" w:hAnsi="Segoe UI" w:cs="Segoe UI"/>
                <w:color w:val="000000"/>
                <w:sz w:val="22"/>
                <w:szCs w:val="22"/>
                <w:highlight w:val="yellow"/>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4A01D8C8" w14:textId="77777777" w:rsidR="00844697" w:rsidRPr="00C47803" w:rsidRDefault="00844697" w:rsidP="00561CD6">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43E64985" w14:textId="77777777" w:rsidR="00844697" w:rsidRPr="00C47803" w:rsidRDefault="00844697"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6A499D" w:rsidRPr="00C47803" w14:paraId="11C4BCA5" w14:textId="77777777" w:rsidTr="00F53005">
        <w:trPr>
          <w:trHeight w:val="567"/>
        </w:trPr>
        <w:tc>
          <w:tcPr>
            <w:tcW w:w="1707" w:type="pct"/>
            <w:vAlign w:val="center"/>
          </w:tcPr>
          <w:p w14:paraId="20D26D03" w14:textId="77777777" w:rsidR="006A499D" w:rsidRPr="00C47803" w:rsidRDefault="006A499D" w:rsidP="00F53005">
            <w:pPr>
              <w:jc w:val="center"/>
              <w:rPr>
                <w:rFonts w:ascii="Segoe UI" w:hAnsi="Segoe UI" w:cs="Segoe UI"/>
                <w:sz w:val="22"/>
                <w:szCs w:val="22"/>
              </w:rPr>
            </w:pPr>
          </w:p>
        </w:tc>
        <w:tc>
          <w:tcPr>
            <w:tcW w:w="3293" w:type="pct"/>
            <w:vAlign w:val="center"/>
          </w:tcPr>
          <w:p w14:paraId="43ACD572"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58854995"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0C64CACC" w14:textId="77777777" w:rsidR="006A499D" w:rsidRPr="00C47803" w:rsidRDefault="006A499D" w:rsidP="00F53005">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r w:rsidR="006A499D" w:rsidRPr="00C47803" w14:paraId="31B39374" w14:textId="77777777" w:rsidTr="00F53005">
        <w:trPr>
          <w:trHeight w:val="567"/>
        </w:trPr>
        <w:tc>
          <w:tcPr>
            <w:tcW w:w="1707" w:type="pct"/>
            <w:vAlign w:val="center"/>
          </w:tcPr>
          <w:p w14:paraId="4385B2D3" w14:textId="77777777" w:rsidR="006A499D" w:rsidRPr="00C47803" w:rsidRDefault="006A499D" w:rsidP="0054165F">
            <w:pPr>
              <w:jc w:val="center"/>
              <w:rPr>
                <w:rFonts w:ascii="Segoe UI" w:hAnsi="Segoe UI" w:cs="Segoe UI"/>
                <w:b/>
                <w:color w:val="000000"/>
                <w:sz w:val="22"/>
                <w:szCs w:val="22"/>
              </w:rPr>
            </w:pPr>
          </w:p>
        </w:tc>
        <w:tc>
          <w:tcPr>
            <w:tcW w:w="3293" w:type="pct"/>
            <w:vAlign w:val="center"/>
          </w:tcPr>
          <w:p w14:paraId="7B2A1AEC"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Jméno a příjmení: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1957BA83"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Telefon: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p w14:paraId="559AE0EC" w14:textId="77777777" w:rsidR="006A499D" w:rsidRPr="00C47803" w:rsidRDefault="006A499D" w:rsidP="0054165F">
            <w:pPr>
              <w:spacing w:before="120" w:line="320" w:lineRule="atLeast"/>
              <w:rPr>
                <w:rFonts w:ascii="Segoe UI" w:hAnsi="Segoe UI" w:cs="Segoe UI"/>
                <w:color w:val="000000"/>
                <w:sz w:val="22"/>
                <w:szCs w:val="22"/>
              </w:rPr>
            </w:pPr>
            <w:r w:rsidRPr="00C47803">
              <w:rPr>
                <w:rFonts w:ascii="Segoe UI" w:hAnsi="Segoe UI" w:cs="Segoe UI"/>
                <w:color w:val="000000"/>
                <w:sz w:val="22"/>
                <w:szCs w:val="22"/>
              </w:rPr>
              <w:t xml:space="preserve">E-mail: </w:t>
            </w:r>
            <w:r w:rsidRPr="00C47803">
              <w:rPr>
                <w:rFonts w:ascii="Segoe UI" w:hAnsi="Segoe UI" w:cs="Segoe UI"/>
                <w:color w:val="000000"/>
                <w:sz w:val="22"/>
                <w:szCs w:val="22"/>
                <w:highlight w:val="yellow"/>
              </w:rPr>
              <w:t xml:space="preserve">[DOPLNÍ </w:t>
            </w:r>
            <w:r w:rsidR="000B5718" w:rsidRPr="00C47803">
              <w:rPr>
                <w:rFonts w:ascii="Segoe UI" w:hAnsi="Segoe UI" w:cs="Segoe UI"/>
                <w:color w:val="000000"/>
                <w:sz w:val="22"/>
                <w:szCs w:val="22"/>
                <w:highlight w:val="yellow"/>
              </w:rPr>
              <w:t>ÚČASTNÍK</w:t>
            </w:r>
            <w:r w:rsidRPr="00C47803">
              <w:rPr>
                <w:rFonts w:ascii="Segoe UI" w:hAnsi="Segoe UI" w:cs="Segoe UI"/>
                <w:color w:val="000000"/>
                <w:sz w:val="22"/>
                <w:szCs w:val="22"/>
                <w:highlight w:val="yellow"/>
              </w:rPr>
              <w:t>]</w:t>
            </w:r>
          </w:p>
        </w:tc>
      </w:tr>
    </w:tbl>
    <w:p w14:paraId="512C9B30" w14:textId="77777777" w:rsidR="001C1E65" w:rsidRPr="00C47803" w:rsidRDefault="001C1E65" w:rsidP="001C1E65">
      <w:pPr>
        <w:pStyle w:val="RLProhlensmluvnchstran"/>
        <w:jc w:val="left"/>
        <w:rPr>
          <w:rFonts w:ascii="Segoe UI" w:hAnsi="Segoe UI" w:cs="Segoe UI"/>
          <w:sz w:val="22"/>
          <w:szCs w:val="22"/>
        </w:rPr>
        <w:sectPr w:rsidR="001C1E65" w:rsidRPr="00C47803" w:rsidSect="00C04C14">
          <w:headerReference w:type="default" r:id="rId16"/>
          <w:footerReference w:type="default" r:id="rId17"/>
          <w:pgSz w:w="11906" w:h="16838"/>
          <w:pgMar w:top="1418" w:right="1418" w:bottom="1418" w:left="1418" w:header="709" w:footer="709" w:gutter="0"/>
          <w:pgNumType w:start="1"/>
          <w:cols w:space="708"/>
          <w:docGrid w:linePitch="360"/>
        </w:sectPr>
      </w:pPr>
    </w:p>
    <w:p w14:paraId="374A564E" w14:textId="77777777" w:rsidR="00CB4254" w:rsidRPr="00C47803" w:rsidRDefault="00CB4254" w:rsidP="00CB4254">
      <w:pPr>
        <w:pStyle w:val="RLProhlensmluvnchstran"/>
        <w:rPr>
          <w:rFonts w:ascii="Segoe UI" w:hAnsi="Segoe UI" w:cs="Segoe UI"/>
          <w:sz w:val="22"/>
          <w:szCs w:val="22"/>
          <w:lang w:val="cs-CZ"/>
        </w:rPr>
      </w:pPr>
      <w:bookmarkStart w:id="269" w:name="Annex04"/>
      <w:r w:rsidRPr="00C47803">
        <w:rPr>
          <w:rFonts w:ascii="Segoe UI" w:hAnsi="Segoe UI" w:cs="Segoe UI"/>
          <w:sz w:val="22"/>
          <w:szCs w:val="22"/>
        </w:rPr>
        <w:lastRenderedPageBreak/>
        <w:t xml:space="preserve">Příloha č. </w:t>
      </w:r>
      <w:bookmarkEnd w:id="269"/>
      <w:r w:rsidR="00741CF2">
        <w:rPr>
          <w:rFonts w:ascii="Segoe UI" w:hAnsi="Segoe UI" w:cs="Segoe UI"/>
          <w:sz w:val="22"/>
          <w:szCs w:val="22"/>
          <w:lang w:val="cs-CZ"/>
        </w:rPr>
        <w:t>6</w:t>
      </w:r>
    </w:p>
    <w:p w14:paraId="39DDCE52" w14:textId="77777777" w:rsidR="00F225C9" w:rsidRPr="00C47803" w:rsidRDefault="005958D3" w:rsidP="00F225C9">
      <w:pPr>
        <w:pStyle w:val="RLProhlensmluvnchstran"/>
        <w:rPr>
          <w:rFonts w:ascii="Segoe UI" w:hAnsi="Segoe UI" w:cs="Segoe UI"/>
          <w:sz w:val="22"/>
          <w:szCs w:val="22"/>
        </w:rPr>
      </w:pPr>
      <w:r w:rsidRPr="00C47803">
        <w:rPr>
          <w:rFonts w:ascii="Segoe UI" w:hAnsi="Segoe UI" w:cs="Segoe UI"/>
          <w:sz w:val="22"/>
          <w:szCs w:val="22"/>
        </w:rPr>
        <w:t>Oprávněné osoby</w:t>
      </w:r>
      <w:r w:rsidR="003F2C7F" w:rsidRPr="00C47803">
        <w:rPr>
          <w:rFonts w:ascii="Segoe UI" w:hAnsi="Segoe UI" w:cs="Segoe UI"/>
          <w:sz w:val="22"/>
          <w:szCs w:val="22"/>
        </w:rPr>
        <w:t xml:space="preserve"> </w:t>
      </w:r>
    </w:p>
    <w:p w14:paraId="0D40ED6B" w14:textId="77777777" w:rsidR="00F225C9" w:rsidRPr="00C47803" w:rsidRDefault="00F225C9" w:rsidP="00F225C9">
      <w:pPr>
        <w:rPr>
          <w:rFonts w:ascii="Segoe UI" w:hAnsi="Segoe UI" w:cs="Segoe UI"/>
          <w:sz w:val="22"/>
          <w:szCs w:val="22"/>
        </w:rPr>
      </w:pPr>
    </w:p>
    <w:p w14:paraId="0EE0DC3E" w14:textId="77777777" w:rsidR="00B7536D" w:rsidRPr="00C47803" w:rsidRDefault="00B7536D" w:rsidP="00B7536D">
      <w:pPr>
        <w:rPr>
          <w:rFonts w:ascii="Segoe UI" w:hAnsi="Segoe UI" w:cs="Segoe UI"/>
          <w:b/>
          <w:sz w:val="22"/>
          <w:szCs w:val="22"/>
        </w:rPr>
      </w:pPr>
      <w:r w:rsidRPr="00C47803">
        <w:rPr>
          <w:rFonts w:ascii="Segoe UI" w:hAnsi="Segoe UI" w:cs="Segoe UI"/>
          <w:b/>
          <w:sz w:val="22"/>
          <w:szCs w:val="22"/>
        </w:rPr>
        <w:t>Za Objednatele:</w:t>
      </w:r>
    </w:p>
    <w:p w14:paraId="636DFD1B"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B7536D" w:rsidRPr="00C47803" w14:paraId="4D26B14E" w14:textId="77777777" w:rsidTr="00192BAA">
        <w:tc>
          <w:tcPr>
            <w:tcW w:w="2206" w:type="dxa"/>
            <w:shd w:val="clear" w:color="auto" w:fill="auto"/>
            <w:vAlign w:val="center"/>
          </w:tcPr>
          <w:p w14:paraId="0D93D2B2"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vAlign w:val="center"/>
          </w:tcPr>
          <w:p w14:paraId="7B06C0FD" w14:textId="77777777" w:rsidR="00B7536D" w:rsidRPr="00C47803" w:rsidRDefault="00EC21C3" w:rsidP="00FE7426">
            <w:pPr>
              <w:rPr>
                <w:rFonts w:ascii="Segoe UI" w:hAnsi="Segoe UI" w:cs="Segoe UI"/>
                <w:sz w:val="22"/>
                <w:szCs w:val="22"/>
              </w:rPr>
            </w:pPr>
            <w:r w:rsidRPr="001C7412">
              <w:rPr>
                <w:rFonts w:ascii="Segoe UI" w:hAnsi="Segoe UI" w:cs="Segoe UI"/>
                <w:sz w:val="22"/>
                <w:szCs w:val="22"/>
                <w:highlight w:val="green"/>
              </w:rPr>
              <w:t>[BUDE DOPLNĚNO]</w:t>
            </w:r>
          </w:p>
        </w:tc>
      </w:tr>
      <w:tr w:rsidR="00EC21C3" w:rsidRPr="00C47803" w14:paraId="49A0B386" w14:textId="77777777" w:rsidTr="00942ACB">
        <w:tc>
          <w:tcPr>
            <w:tcW w:w="2206" w:type="dxa"/>
            <w:shd w:val="clear" w:color="auto" w:fill="auto"/>
            <w:vAlign w:val="center"/>
          </w:tcPr>
          <w:p w14:paraId="606CDFDD"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4BD51C04" w14:textId="77777777" w:rsidR="00EC21C3" w:rsidRDefault="00EC21C3" w:rsidP="00EC21C3">
            <w:r w:rsidRPr="00313EB9">
              <w:rPr>
                <w:rFonts w:ascii="Segoe UI" w:hAnsi="Segoe UI" w:cs="Segoe UI"/>
                <w:sz w:val="22"/>
                <w:szCs w:val="22"/>
                <w:highlight w:val="green"/>
              </w:rPr>
              <w:t>[BUDE DOPLNĚNO]</w:t>
            </w:r>
          </w:p>
        </w:tc>
      </w:tr>
      <w:tr w:rsidR="00EC21C3" w:rsidRPr="00C47803" w14:paraId="0C1086D1" w14:textId="77777777" w:rsidTr="00942ACB">
        <w:tc>
          <w:tcPr>
            <w:tcW w:w="2206" w:type="dxa"/>
            <w:shd w:val="clear" w:color="auto" w:fill="auto"/>
            <w:vAlign w:val="center"/>
          </w:tcPr>
          <w:p w14:paraId="3513EF00"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58C4AC3D" w14:textId="77777777" w:rsidR="00EC21C3" w:rsidRDefault="00EC21C3" w:rsidP="00EC21C3">
            <w:r w:rsidRPr="00313EB9">
              <w:rPr>
                <w:rFonts w:ascii="Segoe UI" w:hAnsi="Segoe UI" w:cs="Segoe UI"/>
                <w:sz w:val="22"/>
                <w:szCs w:val="22"/>
                <w:highlight w:val="green"/>
              </w:rPr>
              <w:t>[BUDE DOPLNĚNO]</w:t>
            </w:r>
          </w:p>
        </w:tc>
      </w:tr>
      <w:tr w:rsidR="00EC21C3" w:rsidRPr="00C47803" w14:paraId="33C93046" w14:textId="77777777" w:rsidTr="00942ACB">
        <w:tc>
          <w:tcPr>
            <w:tcW w:w="2206" w:type="dxa"/>
            <w:shd w:val="clear" w:color="auto" w:fill="auto"/>
            <w:vAlign w:val="center"/>
          </w:tcPr>
          <w:p w14:paraId="7110AD8E"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27DF122E" w14:textId="77777777" w:rsidR="00EC21C3" w:rsidRDefault="00EC21C3" w:rsidP="00EC21C3">
            <w:r w:rsidRPr="00313EB9">
              <w:rPr>
                <w:rFonts w:ascii="Segoe UI" w:hAnsi="Segoe UI" w:cs="Segoe UI"/>
                <w:sz w:val="22"/>
                <w:szCs w:val="22"/>
                <w:highlight w:val="green"/>
              </w:rPr>
              <w:t>[BUDE DOPLNĚNO]</w:t>
            </w:r>
          </w:p>
        </w:tc>
      </w:tr>
      <w:tr w:rsidR="00EC21C3" w:rsidRPr="00C47803" w14:paraId="556B4CA8" w14:textId="77777777" w:rsidTr="00FF479E">
        <w:tc>
          <w:tcPr>
            <w:tcW w:w="2206" w:type="dxa"/>
            <w:shd w:val="clear" w:color="auto" w:fill="auto"/>
            <w:vAlign w:val="center"/>
          </w:tcPr>
          <w:p w14:paraId="484DC4CC"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6A839801" w14:textId="77777777" w:rsidR="00EC21C3" w:rsidRDefault="00EC21C3" w:rsidP="00EC21C3">
            <w:r w:rsidRPr="00313EB9">
              <w:rPr>
                <w:rFonts w:ascii="Segoe UI" w:hAnsi="Segoe UI" w:cs="Segoe UI"/>
                <w:sz w:val="22"/>
                <w:szCs w:val="22"/>
                <w:highlight w:val="green"/>
              </w:rPr>
              <w:t>[BUDE DOPLNĚNO]</w:t>
            </w:r>
          </w:p>
        </w:tc>
      </w:tr>
    </w:tbl>
    <w:p w14:paraId="1068B142" w14:textId="77777777" w:rsidR="00B7536D" w:rsidRPr="00C47803" w:rsidRDefault="00B7536D" w:rsidP="00B7536D">
      <w:pPr>
        <w:rPr>
          <w:rFonts w:ascii="Segoe UI" w:hAnsi="Segoe UI" w:cs="Segoe UI"/>
          <w:sz w:val="22"/>
          <w:szCs w:val="22"/>
        </w:rPr>
      </w:pPr>
    </w:p>
    <w:p w14:paraId="1B64FDDB"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EC21C3" w:rsidRPr="00C47803" w14:paraId="4B4A869A" w14:textId="77777777" w:rsidTr="00942ACB">
        <w:tc>
          <w:tcPr>
            <w:tcW w:w="2206" w:type="dxa"/>
            <w:shd w:val="clear" w:color="auto" w:fill="auto"/>
            <w:vAlign w:val="center"/>
          </w:tcPr>
          <w:p w14:paraId="0C6B7BF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127FC8E4" w14:textId="77777777" w:rsidR="00EC21C3" w:rsidRDefault="00EC21C3" w:rsidP="00EC21C3">
            <w:r w:rsidRPr="00246D25">
              <w:rPr>
                <w:rFonts w:ascii="Segoe UI" w:hAnsi="Segoe UI" w:cs="Segoe UI"/>
                <w:sz w:val="22"/>
                <w:szCs w:val="22"/>
                <w:highlight w:val="green"/>
              </w:rPr>
              <w:t>[BUDE DOPLNĚNO]</w:t>
            </w:r>
          </w:p>
        </w:tc>
      </w:tr>
      <w:tr w:rsidR="00EC21C3" w:rsidRPr="00C47803" w14:paraId="6F0A0BEF" w14:textId="77777777" w:rsidTr="00942ACB">
        <w:tc>
          <w:tcPr>
            <w:tcW w:w="2206" w:type="dxa"/>
            <w:shd w:val="clear" w:color="auto" w:fill="auto"/>
            <w:vAlign w:val="center"/>
          </w:tcPr>
          <w:p w14:paraId="051AAF7F"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6BCB3DAD" w14:textId="77777777" w:rsidR="00EC21C3" w:rsidRDefault="00EC21C3" w:rsidP="00EC21C3">
            <w:r w:rsidRPr="00246D25">
              <w:rPr>
                <w:rFonts w:ascii="Segoe UI" w:hAnsi="Segoe UI" w:cs="Segoe UI"/>
                <w:sz w:val="22"/>
                <w:szCs w:val="22"/>
                <w:highlight w:val="green"/>
              </w:rPr>
              <w:t>[BUDE DOPLNĚNO]</w:t>
            </w:r>
          </w:p>
        </w:tc>
      </w:tr>
      <w:tr w:rsidR="00EC21C3" w:rsidRPr="00C47803" w14:paraId="6E15666C" w14:textId="77777777" w:rsidTr="00942ACB">
        <w:tc>
          <w:tcPr>
            <w:tcW w:w="2206" w:type="dxa"/>
            <w:shd w:val="clear" w:color="auto" w:fill="auto"/>
            <w:vAlign w:val="center"/>
          </w:tcPr>
          <w:p w14:paraId="6F78B3DA"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04989EEC" w14:textId="77777777" w:rsidR="00EC21C3" w:rsidRDefault="00EC21C3" w:rsidP="00EC21C3">
            <w:r w:rsidRPr="00246D25">
              <w:rPr>
                <w:rFonts w:ascii="Segoe UI" w:hAnsi="Segoe UI" w:cs="Segoe UI"/>
                <w:sz w:val="22"/>
                <w:szCs w:val="22"/>
                <w:highlight w:val="green"/>
              </w:rPr>
              <w:t>[BUDE DOPLNĚNO]</w:t>
            </w:r>
          </w:p>
        </w:tc>
      </w:tr>
      <w:tr w:rsidR="00EC21C3" w:rsidRPr="00C47803" w14:paraId="287C51FA" w14:textId="77777777" w:rsidTr="00942ACB">
        <w:tc>
          <w:tcPr>
            <w:tcW w:w="2206" w:type="dxa"/>
            <w:shd w:val="clear" w:color="auto" w:fill="auto"/>
            <w:vAlign w:val="center"/>
          </w:tcPr>
          <w:p w14:paraId="46074142"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1F5F5CEA" w14:textId="77777777" w:rsidR="00EC21C3" w:rsidRDefault="00EC21C3" w:rsidP="00EC21C3">
            <w:r w:rsidRPr="00246D25">
              <w:rPr>
                <w:rFonts w:ascii="Segoe UI" w:hAnsi="Segoe UI" w:cs="Segoe UI"/>
                <w:sz w:val="22"/>
                <w:szCs w:val="22"/>
                <w:highlight w:val="green"/>
              </w:rPr>
              <w:t>[BUDE DOPLNĚNO]</w:t>
            </w:r>
          </w:p>
        </w:tc>
      </w:tr>
      <w:tr w:rsidR="00EC21C3" w:rsidRPr="00C47803" w14:paraId="2EEF18A9" w14:textId="77777777" w:rsidTr="00FF479E">
        <w:tc>
          <w:tcPr>
            <w:tcW w:w="2206" w:type="dxa"/>
            <w:shd w:val="clear" w:color="auto" w:fill="auto"/>
            <w:vAlign w:val="center"/>
          </w:tcPr>
          <w:p w14:paraId="4461BCE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74990F5B" w14:textId="77777777" w:rsidR="00EC21C3" w:rsidRDefault="00EC21C3" w:rsidP="00EC21C3">
            <w:r w:rsidRPr="00246D25">
              <w:rPr>
                <w:rFonts w:ascii="Segoe UI" w:hAnsi="Segoe UI" w:cs="Segoe UI"/>
                <w:sz w:val="22"/>
                <w:szCs w:val="22"/>
                <w:highlight w:val="green"/>
              </w:rPr>
              <w:t>[BUDE DOPLNĚNO]</w:t>
            </w:r>
          </w:p>
        </w:tc>
      </w:tr>
    </w:tbl>
    <w:p w14:paraId="2591D5F3" w14:textId="77777777" w:rsidR="00327346" w:rsidRPr="00C47803" w:rsidRDefault="00327346" w:rsidP="00327346">
      <w:pPr>
        <w:rPr>
          <w:rFonts w:ascii="Segoe UI" w:hAnsi="Segoe UI" w:cs="Segoe UI"/>
          <w:sz w:val="22"/>
          <w:szCs w:val="22"/>
          <w:lang w:eastAsia="en-US"/>
        </w:rPr>
      </w:pPr>
      <w:r w:rsidRPr="00C47803">
        <w:rPr>
          <w:rFonts w:ascii="Segoe UI" w:hAnsi="Segoe UI" w:cs="Segoe UI"/>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2"/>
        <w:gridCol w:w="6161"/>
      </w:tblGrid>
      <w:tr w:rsidR="00EC21C3" w:rsidRPr="00C47803" w14:paraId="2CC1AC69" w14:textId="77777777" w:rsidTr="00925101">
        <w:tc>
          <w:tcPr>
            <w:tcW w:w="2206" w:type="dxa"/>
            <w:shd w:val="clear" w:color="auto" w:fill="auto"/>
            <w:vAlign w:val="center"/>
          </w:tcPr>
          <w:p w14:paraId="66C99AD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5F467349" w14:textId="77777777" w:rsidR="00EC21C3" w:rsidRDefault="00EC21C3" w:rsidP="00EC21C3">
            <w:r w:rsidRPr="004D340B">
              <w:rPr>
                <w:rFonts w:ascii="Segoe UI" w:hAnsi="Segoe UI" w:cs="Segoe UI"/>
                <w:sz w:val="22"/>
                <w:szCs w:val="22"/>
                <w:highlight w:val="green"/>
              </w:rPr>
              <w:t>[BUDE DOPLNĚNO]</w:t>
            </w:r>
          </w:p>
        </w:tc>
      </w:tr>
      <w:tr w:rsidR="00EC21C3" w:rsidRPr="00C47803" w14:paraId="34F60B99" w14:textId="77777777" w:rsidTr="00925101">
        <w:tc>
          <w:tcPr>
            <w:tcW w:w="2206" w:type="dxa"/>
            <w:shd w:val="clear" w:color="auto" w:fill="auto"/>
            <w:vAlign w:val="center"/>
          </w:tcPr>
          <w:p w14:paraId="1CFFF969"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230FECA4" w14:textId="77777777" w:rsidR="00EC21C3" w:rsidRDefault="00EC21C3" w:rsidP="00EC21C3">
            <w:r w:rsidRPr="004D340B">
              <w:rPr>
                <w:rFonts w:ascii="Segoe UI" w:hAnsi="Segoe UI" w:cs="Segoe UI"/>
                <w:sz w:val="22"/>
                <w:szCs w:val="22"/>
                <w:highlight w:val="green"/>
              </w:rPr>
              <w:t>[BUDE DOPLNĚNO]</w:t>
            </w:r>
          </w:p>
        </w:tc>
      </w:tr>
      <w:tr w:rsidR="00EC21C3" w:rsidRPr="00C47803" w14:paraId="35E3F1FD" w14:textId="77777777" w:rsidTr="00925101">
        <w:tc>
          <w:tcPr>
            <w:tcW w:w="2206" w:type="dxa"/>
            <w:shd w:val="clear" w:color="auto" w:fill="auto"/>
            <w:vAlign w:val="center"/>
          </w:tcPr>
          <w:p w14:paraId="5E27B303"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340B7067" w14:textId="77777777" w:rsidR="00EC21C3" w:rsidRDefault="00EC21C3" w:rsidP="00EC21C3">
            <w:r w:rsidRPr="004D340B">
              <w:rPr>
                <w:rFonts w:ascii="Segoe UI" w:hAnsi="Segoe UI" w:cs="Segoe UI"/>
                <w:sz w:val="22"/>
                <w:szCs w:val="22"/>
                <w:highlight w:val="green"/>
              </w:rPr>
              <w:t>[BUDE DOPLNĚNO]</w:t>
            </w:r>
          </w:p>
        </w:tc>
      </w:tr>
      <w:tr w:rsidR="00EC21C3" w:rsidRPr="00C47803" w14:paraId="47D84639" w14:textId="77777777" w:rsidTr="00925101">
        <w:tc>
          <w:tcPr>
            <w:tcW w:w="2206" w:type="dxa"/>
            <w:shd w:val="clear" w:color="auto" w:fill="auto"/>
            <w:vAlign w:val="center"/>
          </w:tcPr>
          <w:p w14:paraId="04C75732"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6E68DC4C" w14:textId="77777777" w:rsidR="00EC21C3" w:rsidRDefault="00EC21C3" w:rsidP="00EC21C3">
            <w:r w:rsidRPr="004D340B">
              <w:rPr>
                <w:rFonts w:ascii="Segoe UI" w:hAnsi="Segoe UI" w:cs="Segoe UI"/>
                <w:sz w:val="22"/>
                <w:szCs w:val="22"/>
                <w:highlight w:val="green"/>
              </w:rPr>
              <w:t>[BUDE DOPLNĚNO]</w:t>
            </w:r>
          </w:p>
        </w:tc>
      </w:tr>
      <w:tr w:rsidR="00EC21C3" w:rsidRPr="00C47803" w14:paraId="0C4F9A9A" w14:textId="77777777" w:rsidTr="00FF479E">
        <w:tc>
          <w:tcPr>
            <w:tcW w:w="2206" w:type="dxa"/>
            <w:shd w:val="clear" w:color="auto" w:fill="auto"/>
            <w:vAlign w:val="center"/>
          </w:tcPr>
          <w:p w14:paraId="4F0AC0DD" w14:textId="77777777" w:rsidR="00EC21C3" w:rsidRPr="00C47803" w:rsidRDefault="00EC21C3" w:rsidP="00EC21C3">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6A95B50D" w14:textId="77777777" w:rsidR="00EC21C3" w:rsidRDefault="00EC21C3" w:rsidP="00EC21C3">
            <w:r w:rsidRPr="004D340B">
              <w:rPr>
                <w:rFonts w:ascii="Segoe UI" w:hAnsi="Segoe UI" w:cs="Segoe UI"/>
                <w:sz w:val="22"/>
                <w:szCs w:val="22"/>
                <w:highlight w:val="green"/>
              </w:rPr>
              <w:t>[BUDE DOPLNĚNO]</w:t>
            </w:r>
          </w:p>
        </w:tc>
      </w:tr>
    </w:tbl>
    <w:p w14:paraId="64EAC87B" w14:textId="77777777" w:rsidR="00327346" w:rsidRPr="00C47803" w:rsidRDefault="00327346" w:rsidP="00F91E41">
      <w:pPr>
        <w:rPr>
          <w:rFonts w:ascii="Segoe UI" w:hAnsi="Segoe UI" w:cs="Segoe UI"/>
          <w:b/>
          <w:sz w:val="22"/>
          <w:szCs w:val="22"/>
        </w:rPr>
      </w:pPr>
    </w:p>
    <w:p w14:paraId="1E19FBEA" w14:textId="77777777" w:rsidR="0084595F" w:rsidRPr="00C47803" w:rsidRDefault="0084595F">
      <w:pPr>
        <w:spacing w:after="0" w:line="240" w:lineRule="auto"/>
        <w:rPr>
          <w:rFonts w:ascii="Segoe UI" w:hAnsi="Segoe UI" w:cs="Segoe UI"/>
          <w:b/>
          <w:sz w:val="22"/>
          <w:szCs w:val="22"/>
        </w:rPr>
      </w:pPr>
    </w:p>
    <w:p w14:paraId="65E202B1" w14:textId="77777777" w:rsidR="00B7536D" w:rsidRPr="00C47803" w:rsidRDefault="0084595F" w:rsidP="00C4561F">
      <w:pPr>
        <w:spacing w:after="0" w:line="240" w:lineRule="auto"/>
        <w:rPr>
          <w:rFonts w:ascii="Segoe UI" w:hAnsi="Segoe UI" w:cs="Segoe UI"/>
          <w:b/>
          <w:sz w:val="22"/>
          <w:szCs w:val="22"/>
        </w:rPr>
      </w:pPr>
      <w:r w:rsidRPr="00C47803">
        <w:rPr>
          <w:rFonts w:ascii="Segoe UI" w:hAnsi="Segoe UI" w:cs="Segoe UI"/>
          <w:b/>
          <w:sz w:val="22"/>
          <w:szCs w:val="22"/>
        </w:rPr>
        <w:br w:type="page"/>
      </w:r>
      <w:r w:rsidR="00B7536D" w:rsidRPr="00C47803">
        <w:rPr>
          <w:rFonts w:ascii="Segoe UI" w:hAnsi="Segoe UI" w:cs="Segoe UI"/>
          <w:b/>
          <w:sz w:val="22"/>
          <w:szCs w:val="22"/>
        </w:rPr>
        <w:lastRenderedPageBreak/>
        <w:t xml:space="preserve">Za </w:t>
      </w:r>
      <w:r w:rsidR="00902894" w:rsidRPr="00C47803">
        <w:rPr>
          <w:rFonts w:ascii="Segoe UI" w:hAnsi="Segoe UI" w:cs="Segoe UI"/>
          <w:b/>
          <w:sz w:val="22"/>
          <w:szCs w:val="22"/>
        </w:rPr>
        <w:t>Poskytovatel</w:t>
      </w:r>
      <w:r w:rsidR="00B7536D" w:rsidRPr="00C47803">
        <w:rPr>
          <w:rFonts w:ascii="Segoe UI" w:hAnsi="Segoe UI" w:cs="Segoe UI"/>
          <w:b/>
          <w:sz w:val="22"/>
          <w:szCs w:val="22"/>
        </w:rPr>
        <w:t>e:</w:t>
      </w:r>
    </w:p>
    <w:p w14:paraId="2A8E3378"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6160"/>
      </w:tblGrid>
      <w:tr w:rsidR="00B7536D" w:rsidRPr="00C47803" w14:paraId="45CDC2D7" w14:textId="77777777" w:rsidTr="00192BAA">
        <w:tc>
          <w:tcPr>
            <w:tcW w:w="2206" w:type="dxa"/>
            <w:shd w:val="clear" w:color="auto" w:fill="auto"/>
            <w:vAlign w:val="center"/>
          </w:tcPr>
          <w:p w14:paraId="2C593D0A"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vAlign w:val="center"/>
          </w:tcPr>
          <w:p w14:paraId="7687762E"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6B975DC0" w14:textId="77777777" w:rsidTr="00192BAA">
        <w:tc>
          <w:tcPr>
            <w:tcW w:w="2206" w:type="dxa"/>
            <w:shd w:val="clear" w:color="auto" w:fill="auto"/>
            <w:vAlign w:val="center"/>
          </w:tcPr>
          <w:p w14:paraId="01B87CF7"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1D9EAE74"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B7536D" w:rsidRPr="00C47803" w14:paraId="3B06D30F" w14:textId="77777777" w:rsidTr="00192BAA">
        <w:tc>
          <w:tcPr>
            <w:tcW w:w="2206" w:type="dxa"/>
            <w:shd w:val="clear" w:color="auto" w:fill="auto"/>
            <w:vAlign w:val="center"/>
          </w:tcPr>
          <w:p w14:paraId="28F475C7"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455723D7"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B7536D" w:rsidRPr="00C47803" w14:paraId="7F0083B2" w14:textId="77777777" w:rsidTr="00192BAA">
        <w:tc>
          <w:tcPr>
            <w:tcW w:w="2206" w:type="dxa"/>
            <w:shd w:val="clear" w:color="auto" w:fill="auto"/>
            <w:vAlign w:val="center"/>
          </w:tcPr>
          <w:p w14:paraId="0FDBCC21"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7E32D41E"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B7536D" w:rsidRPr="00C47803" w14:paraId="06B5E67F" w14:textId="77777777" w:rsidTr="00192BAA">
        <w:tc>
          <w:tcPr>
            <w:tcW w:w="2206" w:type="dxa"/>
            <w:shd w:val="clear" w:color="auto" w:fill="auto"/>
            <w:vAlign w:val="center"/>
          </w:tcPr>
          <w:p w14:paraId="51C94D28"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32A1DD5C" w14:textId="77777777" w:rsidR="00B7536D" w:rsidRPr="00C47803" w:rsidRDefault="000B5718" w:rsidP="00192BAA">
            <w:pPr>
              <w:rPr>
                <w:rFonts w:ascii="Segoe UI" w:hAnsi="Segoe UI" w:cs="Segoe UI"/>
                <w:sz w:val="22"/>
                <w:szCs w:val="22"/>
              </w:rPr>
            </w:pPr>
            <w:r w:rsidRPr="00C47803">
              <w:rPr>
                <w:rFonts w:ascii="Segoe UI" w:hAnsi="Segoe UI" w:cs="Segoe UI"/>
                <w:color w:val="000000"/>
                <w:sz w:val="22"/>
                <w:szCs w:val="22"/>
                <w:highlight w:val="yellow"/>
              </w:rPr>
              <w:t>[DOPLNÍ ÚČASTNÍK]</w:t>
            </w:r>
          </w:p>
        </w:tc>
      </w:tr>
    </w:tbl>
    <w:p w14:paraId="0B5841F9" w14:textId="77777777" w:rsidR="00B7536D" w:rsidRPr="00C47803" w:rsidRDefault="00B7536D" w:rsidP="00F91E41">
      <w:pPr>
        <w:rPr>
          <w:rFonts w:ascii="Segoe UI" w:hAnsi="Segoe UI" w:cs="Segoe UI"/>
          <w:snapToGrid w:val="0"/>
          <w:sz w:val="22"/>
          <w:szCs w:val="22"/>
          <w:lang w:eastAsia="en-US"/>
        </w:rPr>
      </w:pPr>
    </w:p>
    <w:p w14:paraId="53E7AAE6" w14:textId="77777777" w:rsidR="00B7536D" w:rsidRPr="00C47803" w:rsidRDefault="00B7536D" w:rsidP="00F91E41">
      <w:pPr>
        <w:rPr>
          <w:rFonts w:ascii="Segoe UI" w:hAnsi="Segoe UI" w:cs="Segoe UI"/>
          <w:sz w:val="22"/>
          <w:szCs w:val="22"/>
          <w:lang w:eastAsia="en-US"/>
        </w:rPr>
      </w:pPr>
      <w:r w:rsidRPr="00C47803">
        <w:rPr>
          <w:rFonts w:ascii="Segoe UI" w:hAnsi="Segoe UI" w:cs="Segoe UI"/>
          <w:sz w:val="22"/>
          <w:szCs w:val="22"/>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6160"/>
      </w:tblGrid>
      <w:tr w:rsidR="00B7536D" w:rsidRPr="00C47803" w14:paraId="7F10C362" w14:textId="77777777" w:rsidTr="00192BAA">
        <w:tc>
          <w:tcPr>
            <w:tcW w:w="2206" w:type="dxa"/>
            <w:shd w:val="clear" w:color="auto" w:fill="auto"/>
            <w:vAlign w:val="center"/>
          </w:tcPr>
          <w:p w14:paraId="7994114B"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40685EFC"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18C52447" w14:textId="77777777" w:rsidTr="00192BAA">
        <w:tc>
          <w:tcPr>
            <w:tcW w:w="2206" w:type="dxa"/>
            <w:shd w:val="clear" w:color="auto" w:fill="auto"/>
            <w:vAlign w:val="center"/>
          </w:tcPr>
          <w:p w14:paraId="41247EA3"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301B0CC1"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26E73BA7" w14:textId="77777777" w:rsidTr="00192BAA">
        <w:tc>
          <w:tcPr>
            <w:tcW w:w="2206" w:type="dxa"/>
            <w:shd w:val="clear" w:color="auto" w:fill="auto"/>
            <w:vAlign w:val="center"/>
          </w:tcPr>
          <w:p w14:paraId="5E0D7B4D"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46402C10"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3DF0DDDD" w14:textId="77777777" w:rsidTr="00192BAA">
        <w:tc>
          <w:tcPr>
            <w:tcW w:w="2206" w:type="dxa"/>
            <w:shd w:val="clear" w:color="auto" w:fill="auto"/>
            <w:vAlign w:val="center"/>
          </w:tcPr>
          <w:p w14:paraId="0FE84758"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5D05ADFE"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r w:rsidR="00B7536D" w:rsidRPr="00C47803" w14:paraId="6AA28B8D" w14:textId="77777777" w:rsidTr="00192BAA">
        <w:tc>
          <w:tcPr>
            <w:tcW w:w="2206" w:type="dxa"/>
            <w:shd w:val="clear" w:color="auto" w:fill="auto"/>
            <w:vAlign w:val="center"/>
          </w:tcPr>
          <w:p w14:paraId="5C7C3309" w14:textId="77777777" w:rsidR="00B7536D" w:rsidRPr="00C47803" w:rsidRDefault="00B7536D" w:rsidP="00192BAA">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23BED29D" w14:textId="77777777" w:rsidR="00B7536D" w:rsidRPr="00C47803" w:rsidRDefault="000B5718" w:rsidP="00192BAA">
            <w:pPr>
              <w:rPr>
                <w:rFonts w:ascii="Segoe UI" w:hAnsi="Segoe UI" w:cs="Segoe UI"/>
                <w:sz w:val="22"/>
                <w:szCs w:val="22"/>
                <w:lang w:eastAsia="en-US"/>
              </w:rPr>
            </w:pPr>
            <w:r w:rsidRPr="00C47803">
              <w:rPr>
                <w:rFonts w:ascii="Segoe UI" w:hAnsi="Segoe UI" w:cs="Segoe UI"/>
                <w:color w:val="000000"/>
                <w:sz w:val="22"/>
                <w:szCs w:val="22"/>
                <w:highlight w:val="yellow"/>
              </w:rPr>
              <w:t>[DOPLNÍ ÚČASTNÍK]</w:t>
            </w:r>
          </w:p>
        </w:tc>
      </w:tr>
    </w:tbl>
    <w:p w14:paraId="78D09B1A" w14:textId="77777777" w:rsidR="0019351D" w:rsidRPr="00C47803" w:rsidRDefault="0019351D" w:rsidP="0019351D">
      <w:pPr>
        <w:rPr>
          <w:rFonts w:ascii="Segoe UI" w:hAnsi="Segoe UI" w:cs="Segoe UI"/>
          <w:sz w:val="22"/>
          <w:szCs w:val="22"/>
          <w:lang w:eastAsia="en-US"/>
        </w:rPr>
      </w:pPr>
    </w:p>
    <w:p w14:paraId="75DB3073" w14:textId="77777777" w:rsidR="0019351D" w:rsidRPr="00C47803" w:rsidRDefault="0019351D" w:rsidP="0019351D">
      <w:pPr>
        <w:rPr>
          <w:rFonts w:ascii="Segoe UI" w:hAnsi="Segoe UI" w:cs="Segoe UI"/>
          <w:sz w:val="22"/>
          <w:szCs w:val="22"/>
          <w:lang w:eastAsia="en-US"/>
        </w:rPr>
      </w:pPr>
      <w:r w:rsidRPr="00C47803">
        <w:rPr>
          <w:rFonts w:ascii="Segoe UI" w:hAnsi="Segoe UI" w:cs="Segoe UI"/>
          <w:sz w:val="22"/>
          <w:szCs w:val="22"/>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3"/>
        <w:gridCol w:w="6160"/>
      </w:tblGrid>
      <w:tr w:rsidR="001C1E65" w:rsidRPr="00C47803" w14:paraId="4700B153" w14:textId="77777777" w:rsidTr="00925101">
        <w:tc>
          <w:tcPr>
            <w:tcW w:w="2206" w:type="dxa"/>
            <w:shd w:val="clear" w:color="auto" w:fill="auto"/>
            <w:vAlign w:val="center"/>
          </w:tcPr>
          <w:p w14:paraId="74DE9D4A"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Jméno a příjmení</w:t>
            </w:r>
          </w:p>
        </w:tc>
        <w:tc>
          <w:tcPr>
            <w:tcW w:w="6343" w:type="dxa"/>
            <w:shd w:val="clear" w:color="auto" w:fill="auto"/>
          </w:tcPr>
          <w:p w14:paraId="1B452748"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51096E49" w14:textId="77777777" w:rsidTr="00925101">
        <w:tc>
          <w:tcPr>
            <w:tcW w:w="2206" w:type="dxa"/>
            <w:shd w:val="clear" w:color="auto" w:fill="auto"/>
            <w:vAlign w:val="center"/>
          </w:tcPr>
          <w:p w14:paraId="009F9187"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Adresa</w:t>
            </w:r>
          </w:p>
        </w:tc>
        <w:tc>
          <w:tcPr>
            <w:tcW w:w="6343" w:type="dxa"/>
            <w:shd w:val="clear" w:color="auto" w:fill="auto"/>
          </w:tcPr>
          <w:p w14:paraId="049E8964"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35CD2F8B" w14:textId="77777777" w:rsidTr="00925101">
        <w:tc>
          <w:tcPr>
            <w:tcW w:w="2206" w:type="dxa"/>
            <w:shd w:val="clear" w:color="auto" w:fill="auto"/>
            <w:vAlign w:val="center"/>
          </w:tcPr>
          <w:p w14:paraId="71D8CB41"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E-mail</w:t>
            </w:r>
          </w:p>
        </w:tc>
        <w:tc>
          <w:tcPr>
            <w:tcW w:w="6343" w:type="dxa"/>
            <w:shd w:val="clear" w:color="auto" w:fill="auto"/>
          </w:tcPr>
          <w:p w14:paraId="24FA6A4F"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4E7C802F" w14:textId="77777777" w:rsidTr="00925101">
        <w:tc>
          <w:tcPr>
            <w:tcW w:w="2206" w:type="dxa"/>
            <w:shd w:val="clear" w:color="auto" w:fill="auto"/>
            <w:vAlign w:val="center"/>
          </w:tcPr>
          <w:p w14:paraId="1BA5AEFB"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Telefon</w:t>
            </w:r>
          </w:p>
        </w:tc>
        <w:tc>
          <w:tcPr>
            <w:tcW w:w="6343" w:type="dxa"/>
            <w:shd w:val="clear" w:color="auto" w:fill="auto"/>
          </w:tcPr>
          <w:p w14:paraId="3E369199"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r w:rsidR="001C1E65" w:rsidRPr="00C47803" w14:paraId="2461118C" w14:textId="77777777" w:rsidTr="0027380A">
        <w:tc>
          <w:tcPr>
            <w:tcW w:w="2206" w:type="dxa"/>
            <w:shd w:val="clear" w:color="auto" w:fill="auto"/>
            <w:vAlign w:val="center"/>
          </w:tcPr>
          <w:p w14:paraId="194E709B" w14:textId="77777777" w:rsidR="001C1E65" w:rsidRPr="00C47803" w:rsidRDefault="001C1E65" w:rsidP="00925101">
            <w:pPr>
              <w:rPr>
                <w:rFonts w:ascii="Segoe UI" w:hAnsi="Segoe UI" w:cs="Segoe UI"/>
                <w:sz w:val="22"/>
                <w:szCs w:val="22"/>
                <w:lang w:eastAsia="en-US"/>
              </w:rPr>
            </w:pPr>
            <w:r w:rsidRPr="00C47803">
              <w:rPr>
                <w:rFonts w:ascii="Segoe UI" w:hAnsi="Segoe UI" w:cs="Segoe UI"/>
                <w:sz w:val="22"/>
                <w:szCs w:val="22"/>
                <w:lang w:eastAsia="en-US"/>
              </w:rPr>
              <w:t>Fax</w:t>
            </w:r>
          </w:p>
        </w:tc>
        <w:tc>
          <w:tcPr>
            <w:tcW w:w="6343" w:type="dxa"/>
            <w:shd w:val="clear" w:color="auto" w:fill="auto"/>
          </w:tcPr>
          <w:p w14:paraId="7142A281" w14:textId="77777777" w:rsidR="001C1E65" w:rsidRPr="00C47803" w:rsidRDefault="000B5718" w:rsidP="00925101">
            <w:pPr>
              <w:rPr>
                <w:rFonts w:ascii="Segoe UI" w:hAnsi="Segoe UI" w:cs="Segoe UI"/>
                <w:sz w:val="22"/>
                <w:szCs w:val="22"/>
              </w:rPr>
            </w:pPr>
            <w:r w:rsidRPr="00C47803">
              <w:rPr>
                <w:rFonts w:ascii="Segoe UI" w:hAnsi="Segoe UI" w:cs="Segoe UI"/>
                <w:color w:val="000000"/>
                <w:sz w:val="22"/>
                <w:szCs w:val="22"/>
                <w:highlight w:val="yellow"/>
              </w:rPr>
              <w:t>[DOPLNÍ ÚČASTNÍK]</w:t>
            </w:r>
          </w:p>
        </w:tc>
      </w:tr>
    </w:tbl>
    <w:p w14:paraId="3AEAE3E1" w14:textId="77777777" w:rsidR="00003815" w:rsidRPr="00C47803" w:rsidRDefault="00003815" w:rsidP="00CB4254">
      <w:pPr>
        <w:pStyle w:val="RLProhlensmluvnchstran"/>
        <w:rPr>
          <w:rFonts w:ascii="Segoe UI" w:hAnsi="Segoe UI" w:cs="Segoe UI"/>
          <w:sz w:val="22"/>
          <w:szCs w:val="22"/>
        </w:rPr>
        <w:sectPr w:rsidR="00003815" w:rsidRPr="00C47803" w:rsidSect="00C04C14">
          <w:headerReference w:type="default" r:id="rId18"/>
          <w:pgSz w:w="11906" w:h="16838"/>
          <w:pgMar w:top="1418" w:right="1418" w:bottom="1418" w:left="1418" w:header="709" w:footer="709" w:gutter="0"/>
          <w:pgNumType w:start="1"/>
          <w:cols w:space="708"/>
          <w:docGrid w:linePitch="360"/>
        </w:sectPr>
      </w:pPr>
      <w:bookmarkStart w:id="270" w:name="Annex05"/>
    </w:p>
    <w:p w14:paraId="6034F52B" w14:textId="77777777" w:rsidR="00CB4254" w:rsidRPr="00C47803" w:rsidRDefault="00CB4254" w:rsidP="00CB4254">
      <w:pPr>
        <w:pStyle w:val="RLProhlensmluvnchstran"/>
        <w:rPr>
          <w:rFonts w:ascii="Segoe UI" w:hAnsi="Segoe UI" w:cs="Segoe UI"/>
          <w:sz w:val="22"/>
          <w:szCs w:val="22"/>
          <w:lang w:val="cs-CZ"/>
        </w:rPr>
      </w:pPr>
      <w:r w:rsidRPr="00C47803">
        <w:rPr>
          <w:rFonts w:ascii="Segoe UI" w:hAnsi="Segoe UI" w:cs="Segoe UI"/>
          <w:sz w:val="22"/>
          <w:szCs w:val="22"/>
        </w:rPr>
        <w:lastRenderedPageBreak/>
        <w:t xml:space="preserve">Příloha č. </w:t>
      </w:r>
      <w:bookmarkEnd w:id="270"/>
      <w:r w:rsidR="00741CF2">
        <w:rPr>
          <w:rFonts w:ascii="Segoe UI" w:hAnsi="Segoe UI" w:cs="Segoe UI"/>
          <w:sz w:val="22"/>
          <w:szCs w:val="22"/>
          <w:lang w:val="cs-CZ"/>
        </w:rPr>
        <w:t>7</w:t>
      </w:r>
    </w:p>
    <w:p w14:paraId="6AAE68EE" w14:textId="77777777" w:rsidR="00F225C9" w:rsidRPr="00C47803" w:rsidRDefault="00C01D84" w:rsidP="00F225C9">
      <w:pPr>
        <w:pStyle w:val="RLProhlensmluvnchstran"/>
        <w:rPr>
          <w:rFonts w:ascii="Segoe UI" w:hAnsi="Segoe UI" w:cs="Segoe UI"/>
          <w:sz w:val="22"/>
          <w:szCs w:val="22"/>
        </w:rPr>
      </w:pPr>
      <w:r w:rsidRPr="00C47803">
        <w:rPr>
          <w:rFonts w:ascii="Segoe UI" w:hAnsi="Segoe UI" w:cs="Segoe UI"/>
          <w:sz w:val="22"/>
          <w:szCs w:val="22"/>
        </w:rPr>
        <w:t xml:space="preserve">Seznam </w:t>
      </w:r>
      <w:r w:rsidR="00BD5FD3" w:rsidRPr="00C47803">
        <w:rPr>
          <w:rFonts w:ascii="Segoe UI" w:hAnsi="Segoe UI" w:cs="Segoe UI"/>
          <w:sz w:val="22"/>
          <w:szCs w:val="22"/>
          <w:lang w:val="cs-CZ"/>
        </w:rPr>
        <w:t>pod</w:t>
      </w:r>
      <w:r w:rsidRPr="00C47803">
        <w:rPr>
          <w:rFonts w:ascii="Segoe UI" w:hAnsi="Segoe UI" w:cs="Segoe UI"/>
          <w:sz w:val="22"/>
          <w:szCs w:val="22"/>
        </w:rPr>
        <w:t>dodavatelů</w:t>
      </w:r>
    </w:p>
    <w:p w14:paraId="3FFC6B65" w14:textId="77777777" w:rsidR="00390225" w:rsidRPr="00C47803" w:rsidRDefault="00390225" w:rsidP="00390225">
      <w:pPr>
        <w:rPr>
          <w:rFonts w:ascii="Segoe UI" w:hAnsi="Segoe UI" w:cs="Segoe UI"/>
          <w:b/>
          <w:sz w:val="22"/>
          <w:szCs w:val="22"/>
        </w:rPr>
      </w:pPr>
    </w:p>
    <w:p w14:paraId="51B0E1F9" w14:textId="77777777" w:rsidR="00390225" w:rsidRPr="00C47803" w:rsidRDefault="00390225" w:rsidP="00390225">
      <w:pPr>
        <w:rPr>
          <w:rFonts w:ascii="Segoe UI" w:hAnsi="Segoe UI" w:cs="Segoe UI"/>
          <w:b/>
          <w:sz w:val="22"/>
          <w:szCs w:val="22"/>
        </w:rPr>
      </w:pPr>
      <w:r w:rsidRPr="00C47803">
        <w:rPr>
          <w:rFonts w:ascii="Segoe UI" w:hAnsi="Segoe UI" w:cs="Segoe UI"/>
          <w:b/>
          <w:sz w:val="22"/>
          <w:szCs w:val="22"/>
        </w:rPr>
        <w:t>1</w:t>
      </w:r>
      <w:r w:rsidR="00902D79" w:rsidRPr="00C47803">
        <w:rPr>
          <w:rFonts w:ascii="Segoe UI" w:hAnsi="Segoe UI" w:cs="Segoe UI"/>
          <w:b/>
          <w:sz w:val="22"/>
          <w:szCs w:val="22"/>
        </w:rPr>
        <w:t>)</w:t>
      </w:r>
      <w:r w:rsidRPr="00C47803">
        <w:rPr>
          <w:rFonts w:ascii="Segoe UI" w:hAnsi="Segoe UI" w:cs="Segoe UI"/>
          <w:b/>
          <w:sz w:val="22"/>
          <w:szCs w:val="22"/>
        </w:rPr>
        <w:t xml:space="preserve"> </w:t>
      </w:r>
    </w:p>
    <w:p w14:paraId="09D9F6F6"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Název:</w:t>
      </w:r>
      <w:r w:rsidRPr="00C47803">
        <w:rPr>
          <w:rFonts w:ascii="Segoe UI" w:hAnsi="Segoe UI" w:cs="Segoe UI"/>
          <w:sz w:val="22"/>
          <w:szCs w:val="22"/>
        </w:rPr>
        <w:t xml:space="preserve"> </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09E3E541"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Sídlo: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06DEB6B3"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Právní forma:</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29139A77"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Identifikační číslo: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70198BDD" w14:textId="77777777" w:rsidR="00390225" w:rsidRPr="00C47803" w:rsidRDefault="00390225" w:rsidP="00390225">
      <w:pPr>
        <w:tabs>
          <w:tab w:val="left" w:pos="2340"/>
        </w:tabs>
        <w:rPr>
          <w:rFonts w:ascii="Segoe UI" w:hAnsi="Segoe UI" w:cs="Segoe UI"/>
          <w:b/>
          <w:sz w:val="22"/>
          <w:szCs w:val="22"/>
        </w:rPr>
      </w:pPr>
      <w:r w:rsidRPr="00C47803">
        <w:rPr>
          <w:rFonts w:ascii="Segoe UI" w:hAnsi="Segoe UI" w:cs="Segoe UI"/>
          <w:b/>
          <w:sz w:val="22"/>
          <w:szCs w:val="22"/>
        </w:rPr>
        <w:t>Rozsah plnění Smlouvy:</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1F1785D0" w14:textId="77777777" w:rsidR="00390225" w:rsidRPr="00C47803" w:rsidRDefault="00390225" w:rsidP="00390225">
      <w:pPr>
        <w:rPr>
          <w:rFonts w:ascii="Segoe UI" w:hAnsi="Segoe UI" w:cs="Segoe UI"/>
          <w:b/>
          <w:sz w:val="22"/>
          <w:szCs w:val="22"/>
        </w:rPr>
      </w:pPr>
    </w:p>
    <w:p w14:paraId="64753F06" w14:textId="77777777" w:rsidR="00390225" w:rsidRPr="00C47803" w:rsidRDefault="00390225" w:rsidP="00390225">
      <w:pPr>
        <w:rPr>
          <w:rFonts w:ascii="Segoe UI" w:hAnsi="Segoe UI" w:cs="Segoe UI"/>
          <w:b/>
          <w:sz w:val="22"/>
          <w:szCs w:val="22"/>
        </w:rPr>
      </w:pPr>
      <w:r w:rsidRPr="00C47803">
        <w:rPr>
          <w:rFonts w:ascii="Segoe UI" w:hAnsi="Segoe UI" w:cs="Segoe UI"/>
          <w:b/>
          <w:sz w:val="22"/>
          <w:szCs w:val="22"/>
        </w:rPr>
        <w:t>2</w:t>
      </w:r>
      <w:r w:rsidR="00902D79" w:rsidRPr="00C47803">
        <w:rPr>
          <w:rFonts w:ascii="Segoe UI" w:hAnsi="Segoe UI" w:cs="Segoe UI"/>
          <w:b/>
          <w:sz w:val="22"/>
          <w:szCs w:val="22"/>
        </w:rPr>
        <w:t>)</w:t>
      </w:r>
    </w:p>
    <w:p w14:paraId="00FFA772"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Název:</w:t>
      </w:r>
      <w:r w:rsidRPr="00C47803">
        <w:rPr>
          <w:rFonts w:ascii="Segoe UI" w:hAnsi="Segoe UI" w:cs="Segoe UI"/>
          <w:sz w:val="22"/>
          <w:szCs w:val="22"/>
        </w:rPr>
        <w:t xml:space="preserve"> </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6AC760DB"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Sídlo: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7DDBA459"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Právní forma:</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6E3CDA33"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Identifikační číslo: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2F8BB7B6" w14:textId="77777777" w:rsidR="00390225" w:rsidRPr="00C47803" w:rsidRDefault="00390225" w:rsidP="00390225">
      <w:pPr>
        <w:tabs>
          <w:tab w:val="left" w:pos="2340"/>
        </w:tabs>
        <w:rPr>
          <w:rFonts w:ascii="Segoe UI" w:hAnsi="Segoe UI" w:cs="Segoe UI"/>
          <w:b/>
          <w:sz w:val="22"/>
          <w:szCs w:val="22"/>
        </w:rPr>
      </w:pPr>
      <w:r w:rsidRPr="00C47803">
        <w:rPr>
          <w:rFonts w:ascii="Segoe UI" w:hAnsi="Segoe UI" w:cs="Segoe UI"/>
          <w:b/>
          <w:sz w:val="22"/>
          <w:szCs w:val="22"/>
        </w:rPr>
        <w:t>Rozsah plnění Smlouvy:</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1E138B39"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sz w:val="22"/>
          <w:szCs w:val="22"/>
        </w:rPr>
        <w:t xml:space="preserve"> </w:t>
      </w:r>
    </w:p>
    <w:p w14:paraId="6ED0D5D5" w14:textId="77777777" w:rsidR="00390225" w:rsidRPr="00C47803" w:rsidRDefault="00390225" w:rsidP="00390225">
      <w:pPr>
        <w:rPr>
          <w:rFonts w:ascii="Segoe UI" w:hAnsi="Segoe UI" w:cs="Segoe UI"/>
          <w:b/>
          <w:sz w:val="22"/>
          <w:szCs w:val="22"/>
        </w:rPr>
      </w:pPr>
      <w:r w:rsidRPr="00C47803">
        <w:rPr>
          <w:rFonts w:ascii="Segoe UI" w:hAnsi="Segoe UI" w:cs="Segoe UI"/>
          <w:b/>
          <w:sz w:val="22"/>
          <w:szCs w:val="22"/>
        </w:rPr>
        <w:t>3</w:t>
      </w:r>
      <w:r w:rsidR="00902D79" w:rsidRPr="00C47803">
        <w:rPr>
          <w:rFonts w:ascii="Segoe UI" w:hAnsi="Segoe UI" w:cs="Segoe UI"/>
          <w:b/>
          <w:sz w:val="22"/>
          <w:szCs w:val="22"/>
        </w:rPr>
        <w:t>)</w:t>
      </w:r>
    </w:p>
    <w:p w14:paraId="5CA83B32"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Název:</w:t>
      </w:r>
      <w:r w:rsidRPr="00C47803">
        <w:rPr>
          <w:rFonts w:ascii="Segoe UI" w:hAnsi="Segoe UI" w:cs="Segoe UI"/>
          <w:sz w:val="22"/>
          <w:szCs w:val="22"/>
        </w:rPr>
        <w:t xml:space="preserve"> </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3CF3DFE1"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Sídlo: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72E09819"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Právní forma:</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2D37DD5C" w14:textId="77777777" w:rsidR="00390225" w:rsidRPr="00C47803" w:rsidRDefault="00390225" w:rsidP="00390225">
      <w:pPr>
        <w:tabs>
          <w:tab w:val="left" w:pos="2340"/>
        </w:tabs>
        <w:rPr>
          <w:rFonts w:ascii="Segoe UI" w:hAnsi="Segoe UI" w:cs="Segoe UI"/>
          <w:sz w:val="22"/>
          <w:szCs w:val="22"/>
        </w:rPr>
      </w:pPr>
      <w:r w:rsidRPr="00C47803">
        <w:rPr>
          <w:rFonts w:ascii="Segoe UI" w:hAnsi="Segoe UI" w:cs="Segoe UI"/>
          <w:b/>
          <w:sz w:val="22"/>
          <w:szCs w:val="22"/>
        </w:rPr>
        <w:t>Identifikační číslo:</w:t>
      </w:r>
      <w:r w:rsidRPr="00C47803">
        <w:rPr>
          <w:rFonts w:ascii="Segoe UI" w:hAnsi="Segoe UI" w:cs="Segoe UI"/>
          <w:sz w:val="22"/>
          <w:szCs w:val="22"/>
        </w:rPr>
        <w:tab/>
      </w:r>
      <w:r w:rsidR="00003815" w:rsidRPr="00C47803">
        <w:rPr>
          <w:rFonts w:ascii="Segoe UI" w:hAnsi="Segoe UI" w:cs="Segoe UI"/>
          <w:sz w:val="22"/>
          <w:szCs w:val="22"/>
        </w:rPr>
        <w:tab/>
      </w:r>
      <w:r w:rsidR="000B5718" w:rsidRPr="00C47803">
        <w:rPr>
          <w:rFonts w:ascii="Segoe UI" w:hAnsi="Segoe UI" w:cs="Segoe UI"/>
          <w:color w:val="000000"/>
          <w:sz w:val="22"/>
          <w:szCs w:val="22"/>
          <w:highlight w:val="yellow"/>
        </w:rPr>
        <w:t>[DOPLNÍ ÚČASTNÍK]</w:t>
      </w:r>
    </w:p>
    <w:p w14:paraId="5333EA03" w14:textId="77777777" w:rsidR="00390225" w:rsidRPr="00C47803" w:rsidRDefault="00390225" w:rsidP="00390225">
      <w:pPr>
        <w:tabs>
          <w:tab w:val="left" w:pos="2340"/>
        </w:tabs>
        <w:rPr>
          <w:rFonts w:ascii="Segoe UI" w:hAnsi="Segoe UI" w:cs="Segoe UI"/>
          <w:b/>
          <w:sz w:val="22"/>
          <w:szCs w:val="22"/>
        </w:rPr>
      </w:pPr>
      <w:r w:rsidRPr="00C47803">
        <w:rPr>
          <w:rFonts w:ascii="Segoe UI" w:hAnsi="Segoe UI" w:cs="Segoe UI"/>
          <w:b/>
          <w:sz w:val="22"/>
          <w:szCs w:val="22"/>
        </w:rPr>
        <w:t>Rozsah plnění Smlouvy:</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09A55BE5" w14:textId="77777777" w:rsidR="00390225" w:rsidRPr="00C47803" w:rsidRDefault="00390225" w:rsidP="00390225">
      <w:pPr>
        <w:tabs>
          <w:tab w:val="left" w:pos="2340"/>
        </w:tabs>
        <w:rPr>
          <w:rFonts w:ascii="Segoe UI" w:hAnsi="Segoe UI" w:cs="Segoe UI"/>
          <w:sz w:val="22"/>
          <w:szCs w:val="22"/>
        </w:rPr>
      </w:pPr>
    </w:p>
    <w:p w14:paraId="27C31BC3" w14:textId="77777777" w:rsidR="00F225C9" w:rsidRPr="00C47803" w:rsidRDefault="00390225" w:rsidP="00390225">
      <w:pPr>
        <w:rPr>
          <w:rFonts w:ascii="Segoe UI" w:hAnsi="Segoe UI" w:cs="Segoe UI"/>
          <w:sz w:val="22"/>
          <w:szCs w:val="22"/>
        </w:rPr>
      </w:pPr>
      <w:r w:rsidRPr="00C47803">
        <w:rPr>
          <w:rFonts w:ascii="Segoe UI" w:hAnsi="Segoe UI" w:cs="Segoe UI"/>
          <w:b/>
          <w:sz w:val="22"/>
          <w:szCs w:val="22"/>
        </w:rPr>
        <w:t xml:space="preserve">atd. </w:t>
      </w:r>
      <w:r w:rsidRPr="00C47803">
        <w:rPr>
          <w:rFonts w:ascii="Segoe UI" w:hAnsi="Segoe UI" w:cs="Segoe UI"/>
          <w:b/>
          <w:sz w:val="22"/>
          <w:szCs w:val="22"/>
        </w:rPr>
        <w:tab/>
      </w:r>
      <w:r w:rsidR="000B5718" w:rsidRPr="00C47803">
        <w:rPr>
          <w:rFonts w:ascii="Segoe UI" w:hAnsi="Segoe UI" w:cs="Segoe UI"/>
          <w:color w:val="000000"/>
          <w:sz w:val="22"/>
          <w:szCs w:val="22"/>
          <w:highlight w:val="yellow"/>
        </w:rPr>
        <w:t>[DOPLNÍ ÚČASTNÍK]</w:t>
      </w:r>
    </w:p>
    <w:p w14:paraId="030CCAD4" w14:textId="77777777" w:rsidR="00F225C9" w:rsidRPr="00C47803" w:rsidRDefault="00F225C9" w:rsidP="00F225C9">
      <w:pPr>
        <w:rPr>
          <w:rFonts w:ascii="Segoe UI" w:hAnsi="Segoe UI" w:cs="Segoe UI"/>
          <w:sz w:val="22"/>
          <w:szCs w:val="22"/>
        </w:rPr>
      </w:pPr>
    </w:p>
    <w:p w14:paraId="1CCDE954" w14:textId="77777777" w:rsidR="005A5E6F" w:rsidRPr="00C47803" w:rsidRDefault="005A5E6F" w:rsidP="00CB4254">
      <w:pPr>
        <w:pStyle w:val="RLProhlensmluvnchstran"/>
        <w:rPr>
          <w:rFonts w:ascii="Segoe UI" w:hAnsi="Segoe UI" w:cs="Segoe UI"/>
          <w:sz w:val="22"/>
          <w:szCs w:val="22"/>
        </w:rPr>
      </w:pPr>
    </w:p>
    <w:p w14:paraId="227D0BD8" w14:textId="77777777" w:rsidR="005A5E6F" w:rsidRPr="00C47803" w:rsidRDefault="005A5E6F" w:rsidP="00CB4254">
      <w:pPr>
        <w:pStyle w:val="RLProhlensmluvnchstran"/>
        <w:rPr>
          <w:rFonts w:ascii="Segoe UI" w:hAnsi="Segoe UI" w:cs="Segoe UI"/>
          <w:sz w:val="22"/>
          <w:szCs w:val="22"/>
        </w:rPr>
        <w:sectPr w:rsidR="005A5E6F" w:rsidRPr="00C47803" w:rsidSect="00C04C14">
          <w:pgSz w:w="11906" w:h="16838"/>
          <w:pgMar w:top="1418" w:right="1418" w:bottom="1418" w:left="1418" w:header="709" w:footer="709" w:gutter="0"/>
          <w:pgNumType w:start="1"/>
          <w:cols w:space="708"/>
          <w:docGrid w:linePitch="360"/>
        </w:sectPr>
      </w:pPr>
    </w:p>
    <w:p w14:paraId="323C1D29" w14:textId="77777777" w:rsidR="008E20BB" w:rsidRPr="00C47803" w:rsidRDefault="008E20BB" w:rsidP="008E20BB">
      <w:pPr>
        <w:pStyle w:val="RLProhlensmluvnchstran"/>
        <w:rPr>
          <w:rFonts w:ascii="Segoe UI" w:hAnsi="Segoe UI" w:cs="Segoe UI"/>
          <w:sz w:val="22"/>
          <w:szCs w:val="22"/>
          <w:lang w:val="cs-CZ"/>
        </w:rPr>
      </w:pPr>
      <w:bookmarkStart w:id="271" w:name="_Hlt313894098"/>
      <w:bookmarkEnd w:id="271"/>
      <w:r w:rsidRPr="00C47803">
        <w:rPr>
          <w:rFonts w:ascii="Segoe UI" w:hAnsi="Segoe UI" w:cs="Segoe UI"/>
          <w:sz w:val="22"/>
          <w:szCs w:val="22"/>
        </w:rPr>
        <w:lastRenderedPageBreak/>
        <w:t>Příloh</w:t>
      </w:r>
      <w:bookmarkStart w:id="272" w:name="Annex06"/>
      <w:bookmarkEnd w:id="272"/>
      <w:r w:rsidR="00AC3865" w:rsidRPr="00C47803">
        <w:rPr>
          <w:rFonts w:ascii="Segoe UI" w:hAnsi="Segoe UI" w:cs="Segoe UI"/>
          <w:sz w:val="22"/>
          <w:szCs w:val="22"/>
        </w:rPr>
        <w:t xml:space="preserve">a č. </w:t>
      </w:r>
      <w:r w:rsidR="00741CF2">
        <w:rPr>
          <w:rFonts w:ascii="Segoe UI" w:hAnsi="Segoe UI" w:cs="Segoe UI"/>
          <w:sz w:val="22"/>
          <w:szCs w:val="22"/>
          <w:lang w:val="cs-CZ"/>
        </w:rPr>
        <w:t>8</w:t>
      </w:r>
    </w:p>
    <w:p w14:paraId="47377081" w14:textId="77777777" w:rsidR="008E20BB" w:rsidRPr="00C47803" w:rsidRDefault="008E20BB" w:rsidP="008E20BB">
      <w:pPr>
        <w:pStyle w:val="RLProhlensmluvnchstran"/>
        <w:rPr>
          <w:rFonts w:ascii="Segoe UI" w:hAnsi="Segoe UI" w:cs="Segoe UI"/>
          <w:sz w:val="22"/>
          <w:szCs w:val="22"/>
        </w:rPr>
      </w:pPr>
      <w:r w:rsidRPr="00C47803">
        <w:rPr>
          <w:rFonts w:ascii="Segoe UI" w:hAnsi="Segoe UI" w:cs="Segoe UI"/>
          <w:sz w:val="22"/>
          <w:szCs w:val="22"/>
        </w:rPr>
        <w:t>Cena</w:t>
      </w:r>
    </w:p>
    <w:p w14:paraId="34E3F110" w14:textId="77777777" w:rsidR="008E20BB" w:rsidRPr="00C47803" w:rsidRDefault="000B5718" w:rsidP="00940F2B">
      <w:pPr>
        <w:pStyle w:val="RLProhlensmluvnchstran"/>
        <w:rPr>
          <w:rFonts w:ascii="Segoe UI" w:hAnsi="Segoe UI" w:cs="Segoe UI"/>
          <w:b w:val="0"/>
          <w:sz w:val="22"/>
          <w:szCs w:val="22"/>
        </w:rPr>
      </w:pPr>
      <w:r w:rsidRPr="00C47803">
        <w:rPr>
          <w:rFonts w:ascii="Segoe UI" w:hAnsi="Segoe UI" w:cs="Segoe UI"/>
          <w:color w:val="000000"/>
          <w:sz w:val="22"/>
          <w:szCs w:val="22"/>
          <w:highlight w:val="yellow"/>
        </w:rPr>
        <w:t>[DOPLNÍ ÚČASTNÍK]</w:t>
      </w:r>
    </w:p>
    <w:p w14:paraId="27A3B161" w14:textId="77777777" w:rsidR="00AC3865" w:rsidRPr="00C47803" w:rsidRDefault="008E20BB" w:rsidP="00C47803">
      <w:pPr>
        <w:spacing w:after="0" w:line="240" w:lineRule="auto"/>
        <w:jc w:val="center"/>
        <w:rPr>
          <w:rFonts w:ascii="Segoe UI" w:hAnsi="Segoe UI" w:cs="Segoe UI"/>
          <w:b/>
          <w:sz w:val="22"/>
          <w:szCs w:val="22"/>
        </w:rPr>
      </w:pPr>
      <w:r w:rsidRPr="00C47803">
        <w:rPr>
          <w:rFonts w:ascii="Segoe UI" w:hAnsi="Segoe UI" w:cs="Segoe UI"/>
          <w:b/>
          <w:sz w:val="22"/>
          <w:szCs w:val="22"/>
        </w:rPr>
        <w:br w:type="page"/>
      </w:r>
      <w:r w:rsidR="00AC3865" w:rsidRPr="00C47803">
        <w:rPr>
          <w:rFonts w:ascii="Segoe UI" w:hAnsi="Segoe UI" w:cs="Segoe UI"/>
          <w:b/>
          <w:sz w:val="22"/>
          <w:szCs w:val="22"/>
        </w:rPr>
        <w:lastRenderedPageBreak/>
        <w:t xml:space="preserve">Příloha č. </w:t>
      </w:r>
      <w:r w:rsidR="00741CF2">
        <w:rPr>
          <w:rFonts w:ascii="Segoe UI" w:hAnsi="Segoe UI" w:cs="Segoe UI"/>
          <w:b/>
          <w:sz w:val="22"/>
          <w:szCs w:val="22"/>
        </w:rPr>
        <w:t>9</w:t>
      </w:r>
    </w:p>
    <w:p w14:paraId="4DD8A36A" w14:textId="77777777" w:rsidR="00AC3865" w:rsidRDefault="00AC3865" w:rsidP="00AC3865">
      <w:pPr>
        <w:pStyle w:val="RLProhlensmluvnchstran"/>
        <w:rPr>
          <w:rFonts w:ascii="Segoe UI" w:hAnsi="Segoe UI" w:cs="Segoe UI"/>
          <w:sz w:val="22"/>
          <w:szCs w:val="22"/>
          <w:lang w:val="cs-CZ"/>
        </w:rPr>
      </w:pPr>
      <w:r w:rsidRPr="00C47803">
        <w:rPr>
          <w:rFonts w:ascii="Segoe UI" w:hAnsi="Segoe UI" w:cs="Segoe UI"/>
          <w:sz w:val="22"/>
          <w:szCs w:val="22"/>
          <w:lang w:val="cs-CZ"/>
        </w:rPr>
        <w:t>Harmonogram plnění</w:t>
      </w:r>
    </w:p>
    <w:p w14:paraId="0B01F6CC" w14:textId="77777777" w:rsidR="00741CF2" w:rsidRDefault="00741CF2" w:rsidP="00741CF2">
      <w:pPr>
        <w:pStyle w:val="RLProhlensmluvnchstran"/>
        <w:rPr>
          <w:rFonts w:ascii="Segoe UI" w:hAnsi="Segoe UI" w:cs="Segoe UI"/>
          <w:b w:val="0"/>
          <w:i/>
          <w:sz w:val="22"/>
          <w:szCs w:val="22"/>
          <w:lang w:val="cs-CZ"/>
        </w:rPr>
      </w:pPr>
      <w:r w:rsidRPr="00C47803">
        <w:rPr>
          <w:rFonts w:ascii="Segoe UI" w:hAnsi="Segoe UI" w:cs="Segoe UI"/>
          <w:b w:val="0"/>
          <w:i/>
          <w:sz w:val="22"/>
          <w:szCs w:val="22"/>
        </w:rPr>
        <w:t xml:space="preserve"> (</w:t>
      </w:r>
      <w:r>
        <w:rPr>
          <w:rFonts w:ascii="Segoe UI" w:hAnsi="Segoe UI" w:cs="Segoe UI"/>
          <w:b w:val="0"/>
          <w:i/>
          <w:sz w:val="22"/>
          <w:szCs w:val="22"/>
          <w:lang w:val="cs-CZ"/>
        </w:rPr>
        <w:t xml:space="preserve">Tvoří samostatný dokument a </w:t>
      </w:r>
      <w:r w:rsidRPr="00C47803">
        <w:rPr>
          <w:rFonts w:ascii="Segoe UI" w:hAnsi="Segoe UI" w:cs="Segoe UI"/>
          <w:b w:val="0"/>
          <w:i/>
          <w:sz w:val="22"/>
          <w:szCs w:val="22"/>
        </w:rPr>
        <w:t>bude přiložena k této Smlouvě při podpisu</w:t>
      </w:r>
      <w:r w:rsidRPr="00C47803">
        <w:rPr>
          <w:rFonts w:ascii="Segoe UI" w:hAnsi="Segoe UI" w:cs="Segoe UI"/>
          <w:b w:val="0"/>
          <w:i/>
          <w:sz w:val="22"/>
          <w:szCs w:val="22"/>
          <w:lang w:val="cs-CZ"/>
        </w:rPr>
        <w:t>)</w:t>
      </w:r>
    </w:p>
    <w:p w14:paraId="6565A90E" w14:textId="77777777" w:rsidR="00741CF2" w:rsidRPr="00C47803" w:rsidRDefault="00741CF2" w:rsidP="00AC3865">
      <w:pPr>
        <w:pStyle w:val="RLProhlensmluvnchstran"/>
        <w:rPr>
          <w:rFonts w:ascii="Segoe UI" w:hAnsi="Segoe UI" w:cs="Segoe UI"/>
          <w:sz w:val="22"/>
          <w:szCs w:val="22"/>
          <w:lang w:val="cs-CZ"/>
        </w:rPr>
      </w:pPr>
    </w:p>
    <w:p w14:paraId="081359BA" w14:textId="77777777" w:rsidR="00E05D68" w:rsidRPr="00C47803" w:rsidRDefault="00E05D68" w:rsidP="00E05D68">
      <w:pPr>
        <w:spacing w:after="0" w:line="240" w:lineRule="auto"/>
        <w:jc w:val="center"/>
        <w:rPr>
          <w:rFonts w:ascii="Segoe UI" w:hAnsi="Segoe UI" w:cs="Segoe UI"/>
          <w:b/>
          <w:sz w:val="22"/>
          <w:szCs w:val="22"/>
        </w:rPr>
      </w:pPr>
      <w:r>
        <w:rPr>
          <w:rFonts w:cs="Arial"/>
          <w:b/>
          <w:i/>
          <w:szCs w:val="20"/>
        </w:rPr>
        <w:br w:type="page"/>
      </w:r>
      <w:r w:rsidRPr="00C47803">
        <w:rPr>
          <w:rFonts w:ascii="Segoe UI" w:hAnsi="Segoe UI" w:cs="Segoe UI"/>
          <w:b/>
          <w:sz w:val="22"/>
          <w:szCs w:val="22"/>
        </w:rPr>
        <w:lastRenderedPageBreak/>
        <w:t xml:space="preserve">Příloha č. </w:t>
      </w:r>
      <w:r w:rsidR="00741CF2">
        <w:rPr>
          <w:rFonts w:ascii="Segoe UI" w:hAnsi="Segoe UI" w:cs="Segoe UI"/>
          <w:b/>
          <w:sz w:val="22"/>
          <w:szCs w:val="22"/>
        </w:rPr>
        <w:t>10</w:t>
      </w:r>
    </w:p>
    <w:p w14:paraId="6965EDAA" w14:textId="77777777" w:rsidR="00E05D68" w:rsidRPr="00C47803" w:rsidRDefault="00E05D68" w:rsidP="00E05D68">
      <w:pPr>
        <w:pStyle w:val="RLProhlensmluvnchstran"/>
        <w:rPr>
          <w:rFonts w:ascii="Segoe UI" w:hAnsi="Segoe UI" w:cs="Segoe UI"/>
          <w:sz w:val="22"/>
          <w:szCs w:val="22"/>
          <w:lang w:val="cs-CZ"/>
        </w:rPr>
      </w:pPr>
      <w:r>
        <w:rPr>
          <w:rFonts w:ascii="Segoe UI" w:hAnsi="Segoe UI" w:cs="Segoe UI"/>
          <w:sz w:val="22"/>
          <w:szCs w:val="22"/>
          <w:lang w:val="cs-CZ"/>
        </w:rPr>
        <w:t>Pravidla IROP</w:t>
      </w:r>
    </w:p>
    <w:p w14:paraId="065B7C56" w14:textId="77777777" w:rsidR="00741CF2" w:rsidRDefault="00741CF2" w:rsidP="00741CF2">
      <w:pPr>
        <w:pStyle w:val="RLProhlensmluvnchstran"/>
        <w:rPr>
          <w:rFonts w:ascii="Segoe UI" w:hAnsi="Segoe UI" w:cs="Segoe UI"/>
          <w:b w:val="0"/>
          <w:i/>
          <w:sz w:val="22"/>
          <w:szCs w:val="22"/>
          <w:lang w:val="cs-CZ"/>
        </w:rPr>
      </w:pPr>
      <w:r w:rsidRPr="00C47803">
        <w:rPr>
          <w:rFonts w:ascii="Segoe UI" w:hAnsi="Segoe UI" w:cs="Segoe UI"/>
          <w:b w:val="0"/>
          <w:i/>
          <w:sz w:val="22"/>
          <w:szCs w:val="22"/>
        </w:rPr>
        <w:t xml:space="preserve"> (</w:t>
      </w:r>
      <w:r>
        <w:rPr>
          <w:rFonts w:ascii="Segoe UI" w:hAnsi="Segoe UI" w:cs="Segoe UI"/>
          <w:b w:val="0"/>
          <w:i/>
          <w:sz w:val="22"/>
          <w:szCs w:val="22"/>
          <w:lang w:val="cs-CZ"/>
        </w:rPr>
        <w:t xml:space="preserve">Tvoří samostatný dokument a </w:t>
      </w:r>
      <w:r w:rsidRPr="00C47803">
        <w:rPr>
          <w:rFonts w:ascii="Segoe UI" w:hAnsi="Segoe UI" w:cs="Segoe UI"/>
          <w:b w:val="0"/>
          <w:i/>
          <w:sz w:val="22"/>
          <w:szCs w:val="22"/>
        </w:rPr>
        <w:t>bude přiložena k této Smlouvě při podpisu</w:t>
      </w:r>
      <w:r w:rsidRPr="00C47803">
        <w:rPr>
          <w:rFonts w:ascii="Segoe UI" w:hAnsi="Segoe UI" w:cs="Segoe UI"/>
          <w:b w:val="0"/>
          <w:i/>
          <w:sz w:val="22"/>
          <w:szCs w:val="22"/>
          <w:lang w:val="cs-CZ"/>
        </w:rPr>
        <w:t>)</w:t>
      </w:r>
    </w:p>
    <w:p w14:paraId="7EBDA018" w14:textId="77777777" w:rsidR="00741CF2" w:rsidRPr="005076DA" w:rsidRDefault="00741CF2" w:rsidP="00201A5D">
      <w:pPr>
        <w:pStyle w:val="RLProhlensmluvnchstran"/>
        <w:rPr>
          <w:rFonts w:cs="Arial"/>
          <w:b w:val="0"/>
          <w:i/>
          <w:szCs w:val="20"/>
        </w:rPr>
      </w:pPr>
    </w:p>
    <w:p w14:paraId="4BB3A30B" w14:textId="77777777" w:rsidR="00C1671A" w:rsidRPr="005076DA" w:rsidRDefault="00C1671A" w:rsidP="00C9576C">
      <w:pPr>
        <w:pStyle w:val="RLProhlensmluvnchstran"/>
        <w:jc w:val="left"/>
        <w:rPr>
          <w:rFonts w:cs="Arial"/>
          <w:szCs w:val="20"/>
        </w:rPr>
      </w:pPr>
    </w:p>
    <w:sectPr w:rsidR="00C1671A" w:rsidRPr="005076DA" w:rsidSect="00C04C14">
      <w:headerReference w:type="default" r:id="rId19"/>
      <w:pgSz w:w="11906" w:h="16838"/>
      <w:pgMar w:top="1418" w:right="1418" w:bottom="1418" w:left="1418" w:header="709" w:footer="70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3E9212" w16cid:durableId="1FFD7C7D"/>
  <w16cid:commentId w16cid:paraId="31F72F8E" w16cid:durableId="1FFD50BB"/>
  <w16cid:commentId w16cid:paraId="416AB780" w16cid:durableId="1FFD45B8"/>
  <w16cid:commentId w16cid:paraId="1DDF75A7" w16cid:durableId="1FFD7AD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2CACBF" w14:textId="77777777" w:rsidR="00E43B64" w:rsidRDefault="00E43B64">
      <w:r>
        <w:separator/>
      </w:r>
    </w:p>
  </w:endnote>
  <w:endnote w:type="continuationSeparator" w:id="0">
    <w:p w14:paraId="77E42981" w14:textId="77777777" w:rsidR="00E43B64" w:rsidRDefault="00E43B64">
      <w:r>
        <w:continuationSeparator/>
      </w:r>
    </w:p>
  </w:endnote>
  <w:endnote w:type="continuationNotice" w:id="1">
    <w:p w14:paraId="6A20DA99" w14:textId="77777777" w:rsidR="00E43B64" w:rsidRDefault="00E43B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AED46" w14:textId="77777777" w:rsidR="00E43B64" w:rsidRDefault="00E43B64" w:rsidP="00094A1C">
    <w:pPr>
      <w:pStyle w:val="Zpat"/>
      <w:framePr w:wrap="around" w:vAnchor="text" w:hAnchor="margin" w:xAlign="center" w:y="1"/>
    </w:pPr>
    <w:r>
      <w:fldChar w:fldCharType="begin"/>
    </w:r>
    <w:r>
      <w:instrText xml:space="preserve">PAGE  </w:instrText>
    </w:r>
    <w:r>
      <w:fldChar w:fldCharType="end"/>
    </w:r>
  </w:p>
  <w:p w14:paraId="23CD42B7" w14:textId="77777777" w:rsidR="00E43B64" w:rsidRDefault="00E43B6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443D87" w14:textId="793875ED" w:rsidR="00E43B64" w:rsidRPr="002B4BE4" w:rsidRDefault="00E43B64">
    <w:pPr>
      <w:pStyle w:val="Zpat"/>
      <w:rPr>
        <w:rFonts w:ascii="Segoe UI" w:hAnsi="Segoe UI" w:cs="Segoe UI"/>
        <w:sz w:val="20"/>
        <w:szCs w:val="20"/>
      </w:rPr>
    </w:pPr>
    <w:r w:rsidRPr="002B4BE4">
      <w:rPr>
        <w:rFonts w:ascii="Segoe UI" w:hAnsi="Segoe UI" w:cs="Segoe UI"/>
        <w:sz w:val="20"/>
        <w:szCs w:val="20"/>
      </w:rPr>
      <w:t xml:space="preserve">Strana </w:t>
    </w:r>
    <w:r w:rsidRPr="002B4BE4">
      <w:rPr>
        <w:rStyle w:val="slostrnky"/>
        <w:rFonts w:ascii="Segoe UI" w:hAnsi="Segoe UI" w:cs="Segoe UI"/>
        <w:sz w:val="20"/>
        <w:szCs w:val="20"/>
      </w:rPr>
      <w:fldChar w:fldCharType="begin"/>
    </w:r>
    <w:r w:rsidRPr="002B4BE4">
      <w:rPr>
        <w:rStyle w:val="slostrnky"/>
        <w:rFonts w:ascii="Segoe UI" w:hAnsi="Segoe UI" w:cs="Segoe UI"/>
        <w:sz w:val="20"/>
        <w:szCs w:val="20"/>
      </w:rPr>
      <w:instrText xml:space="preserve"> PAGE </w:instrText>
    </w:r>
    <w:r w:rsidRPr="002B4BE4">
      <w:rPr>
        <w:rStyle w:val="slostrnky"/>
        <w:rFonts w:ascii="Segoe UI" w:hAnsi="Segoe UI" w:cs="Segoe UI"/>
        <w:sz w:val="20"/>
        <w:szCs w:val="20"/>
      </w:rPr>
      <w:fldChar w:fldCharType="separate"/>
    </w:r>
    <w:r w:rsidR="008D0F90">
      <w:rPr>
        <w:rStyle w:val="slostrnky"/>
        <w:rFonts w:ascii="Segoe UI" w:hAnsi="Segoe UI" w:cs="Segoe UI"/>
        <w:noProof/>
        <w:sz w:val="20"/>
        <w:szCs w:val="20"/>
      </w:rPr>
      <w:t>13</w:t>
    </w:r>
    <w:r w:rsidRPr="002B4BE4">
      <w:rPr>
        <w:rStyle w:val="slostrnky"/>
        <w:rFonts w:ascii="Segoe UI" w:hAnsi="Segoe UI" w:cs="Segoe UI"/>
        <w:sz w:val="20"/>
        <w:szCs w:val="20"/>
      </w:rPr>
      <w:fldChar w:fldCharType="end"/>
    </w:r>
    <w:r w:rsidRPr="002B4BE4">
      <w:rPr>
        <w:rStyle w:val="slostrnky"/>
        <w:rFonts w:ascii="Segoe UI" w:hAnsi="Segoe UI" w:cs="Segoe UI"/>
        <w:sz w:val="20"/>
        <w:szCs w:val="20"/>
      </w:rPr>
      <w:t xml:space="preserve"> / </w:t>
    </w:r>
    <w:r w:rsidRPr="002B4BE4">
      <w:rPr>
        <w:rFonts w:ascii="Segoe UI" w:hAnsi="Segoe UI" w:cs="Segoe UI"/>
        <w:sz w:val="20"/>
        <w:szCs w:val="20"/>
      </w:rPr>
      <w:fldChar w:fldCharType="begin"/>
    </w:r>
    <w:r w:rsidRPr="002B4BE4">
      <w:rPr>
        <w:rFonts w:ascii="Segoe UI" w:hAnsi="Segoe UI" w:cs="Segoe UI"/>
        <w:sz w:val="20"/>
        <w:szCs w:val="20"/>
      </w:rPr>
      <w:instrText xml:space="preserve"> SECTIONPAGES  \* Arabic  \* MERGEFORMAT </w:instrText>
    </w:r>
    <w:r w:rsidRPr="002B4BE4">
      <w:rPr>
        <w:rFonts w:ascii="Segoe UI" w:hAnsi="Segoe UI" w:cs="Segoe UI"/>
        <w:sz w:val="20"/>
        <w:szCs w:val="20"/>
      </w:rPr>
      <w:fldChar w:fldCharType="separate"/>
    </w:r>
    <w:r w:rsidR="008D0F90">
      <w:rPr>
        <w:rFonts w:ascii="Segoe UI" w:hAnsi="Segoe UI" w:cs="Segoe UI"/>
        <w:noProof/>
        <w:sz w:val="20"/>
        <w:szCs w:val="20"/>
      </w:rPr>
      <w:t>38</w:t>
    </w:r>
    <w:r w:rsidRPr="002B4BE4">
      <w:rPr>
        <w:rFonts w:ascii="Segoe UI" w:hAnsi="Segoe UI" w:cs="Segoe UI"/>
        <w:noProof/>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86F0C" w14:textId="0D6C0AB2" w:rsidR="00E43B64" w:rsidRDefault="00E43B64">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D0F90">
      <w:rPr>
        <w:rStyle w:val="slostrnky"/>
        <w:noProof/>
      </w:rPr>
      <w:t>1</w:t>
    </w:r>
    <w:r>
      <w:rPr>
        <w:rStyle w:val="slostrnky"/>
      </w:rPr>
      <w:fldChar w:fldCharType="end"/>
    </w:r>
    <w:r>
      <w:rPr>
        <w:rStyle w:val="slostrnky"/>
      </w:rPr>
      <w:t xml:space="preserve"> / </w:t>
    </w:r>
    <w:r>
      <w:rPr>
        <w:noProof/>
      </w:rPr>
      <w:fldChar w:fldCharType="begin"/>
    </w:r>
    <w:r>
      <w:rPr>
        <w:noProof/>
      </w:rPr>
      <w:instrText xml:space="preserve"> SECTIONPAGES  \* Arabic  \* MERGEFORMAT </w:instrText>
    </w:r>
    <w:r>
      <w:rPr>
        <w:noProof/>
      </w:rPr>
      <w:fldChar w:fldCharType="separate"/>
    </w:r>
    <w:r w:rsidR="008D0F90">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3A1D5C" w14:textId="4BB1DFB5" w:rsidR="00E43B64" w:rsidRDefault="00E43B64">
    <w:pPr>
      <w:pStyle w:val="Zpat"/>
    </w:pPr>
    <w:r>
      <w:t xml:space="preserve">Strana </w:t>
    </w:r>
    <w:r>
      <w:rPr>
        <w:rStyle w:val="slostrnky"/>
      </w:rPr>
      <w:fldChar w:fldCharType="begin"/>
    </w:r>
    <w:r>
      <w:rPr>
        <w:rStyle w:val="slostrnky"/>
      </w:rPr>
      <w:instrText xml:space="preserve"> PAGE </w:instrText>
    </w:r>
    <w:r>
      <w:rPr>
        <w:rStyle w:val="slostrnky"/>
      </w:rPr>
      <w:fldChar w:fldCharType="separate"/>
    </w:r>
    <w:r w:rsidR="008D0F90">
      <w:rPr>
        <w:rStyle w:val="slostrnky"/>
        <w:noProof/>
      </w:rPr>
      <w:t>3</w:t>
    </w:r>
    <w:r>
      <w:rPr>
        <w:rStyle w:val="slostrnky"/>
      </w:rPr>
      <w:fldChar w:fldCharType="end"/>
    </w:r>
    <w:r>
      <w:rPr>
        <w:rStyle w:val="slostrnky"/>
      </w:rPr>
      <w:t xml:space="preserve"> / </w:t>
    </w:r>
    <w:r>
      <w:rPr>
        <w:noProof/>
      </w:rPr>
      <w:fldChar w:fldCharType="begin"/>
    </w:r>
    <w:r>
      <w:rPr>
        <w:noProof/>
      </w:rPr>
      <w:instrText xml:space="preserve"> SECTIONPAGES  \* Arabic  \* MERGEFORMAT </w:instrText>
    </w:r>
    <w:r>
      <w:rPr>
        <w:noProof/>
      </w:rPr>
      <w:fldChar w:fldCharType="separate"/>
    </w:r>
    <w:r w:rsidR="008D0F90">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F03E1" w14:textId="77777777" w:rsidR="00E43B64" w:rsidRDefault="00E43B64">
      <w:r>
        <w:separator/>
      </w:r>
    </w:p>
  </w:footnote>
  <w:footnote w:type="continuationSeparator" w:id="0">
    <w:p w14:paraId="0336F60B" w14:textId="77777777" w:rsidR="00E43B64" w:rsidRDefault="00E43B64">
      <w:r>
        <w:continuationSeparator/>
      </w:r>
    </w:p>
  </w:footnote>
  <w:footnote w:type="continuationNotice" w:id="1">
    <w:p w14:paraId="3167F021" w14:textId="77777777" w:rsidR="00E43B64" w:rsidRDefault="00E43B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A361E" w14:textId="77777777" w:rsidR="00E43B64" w:rsidRDefault="00E43B64" w:rsidP="00A55951">
    <w:pPr>
      <w:pStyle w:val="Zhlav"/>
      <w:pBdr>
        <w:bottom w:val="none" w:sz="0" w:space="0" w:color="auto"/>
      </w:pBdr>
    </w:pPr>
  </w:p>
  <w:p w14:paraId="368AD82B" w14:textId="77777777" w:rsidR="00E43B64" w:rsidRDefault="00E43B64" w:rsidP="00A55951">
    <w:pPr>
      <w:pStyle w:val="Zhlav"/>
      <w:pBdr>
        <w:bottom w:val="none" w:sz="0" w:space="0" w:color="auto"/>
      </w:pBdr>
    </w:pPr>
  </w:p>
  <w:p w14:paraId="0793B71A" w14:textId="77777777" w:rsidR="00E43B64" w:rsidRDefault="00E43B64" w:rsidP="00A55951">
    <w:pPr>
      <w:pStyle w:val="Zhlav"/>
      <w:pBdr>
        <w:bottom w:val="none" w:sz="0" w:space="0" w:color="auto"/>
      </w:pBdr>
    </w:pPr>
  </w:p>
  <w:p w14:paraId="48E40CE1" w14:textId="22E352F2" w:rsidR="00E43B64" w:rsidRDefault="00E43B64" w:rsidP="00A55951">
    <w:pPr>
      <w:pStyle w:val="Zhlav"/>
      <w:pBdr>
        <w:bottom w:val="none" w:sz="0" w:space="0" w:color="auto"/>
      </w:pBdr>
    </w:pPr>
    <w:r>
      <w:rPr>
        <w:noProof/>
        <w:lang w:val="cs-CZ" w:eastAsia="cs-CZ"/>
      </w:rPr>
      <w:drawing>
        <wp:inline distT="0" distB="0" distL="0" distR="0" wp14:anchorId="7148E2A9" wp14:editId="17FEBE9D">
          <wp:extent cx="5274310" cy="8705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870585"/>
                  </a:xfrm>
                  <a:prstGeom prst="rect">
                    <a:avLst/>
                  </a:prstGeom>
                  <a:noFill/>
                  <a:ln>
                    <a:noFill/>
                  </a:ln>
                </pic:spPr>
              </pic:pic>
            </a:graphicData>
          </a:graphic>
        </wp:inline>
      </w:drawing>
    </w:r>
  </w:p>
  <w:p w14:paraId="6FCEE28F" w14:textId="77777777" w:rsidR="00E43B64" w:rsidRPr="00F3635F" w:rsidRDefault="00E43B64" w:rsidP="002B4BE4">
    <w:pPr>
      <w:pStyle w:val="Styl3"/>
      <w:jc w:val="left"/>
      <w:rPr>
        <w:rFonts w:ascii="Segoe UI" w:hAnsi="Segoe UI" w:cs="Segoe UI"/>
      </w:rPr>
    </w:pPr>
    <w:r w:rsidRPr="00F3635F">
      <w:rPr>
        <w:rFonts w:ascii="Segoe UI" w:hAnsi="Segoe UI" w:cs="Segoe UI"/>
      </w:rPr>
      <w:t xml:space="preserve">Příloha </w:t>
    </w:r>
    <w:r>
      <w:rPr>
        <w:rFonts w:ascii="Segoe UI" w:hAnsi="Segoe UI" w:cs="Segoe UI"/>
      </w:rPr>
      <w:t xml:space="preserve">zadávací dokumentace </w:t>
    </w:r>
    <w:r w:rsidRPr="00F3635F">
      <w:rPr>
        <w:rFonts w:ascii="Segoe UI" w:hAnsi="Segoe UI" w:cs="Segoe UI"/>
      </w:rPr>
      <w:t xml:space="preserve">č. </w:t>
    </w:r>
    <w:r>
      <w:rPr>
        <w:rFonts w:ascii="Segoe UI" w:hAnsi="Segoe UI" w:cs="Segoe UI"/>
      </w:rPr>
      <w:t>1</w:t>
    </w:r>
    <w:r w:rsidRPr="00F3635F">
      <w:rPr>
        <w:rFonts w:ascii="Segoe UI" w:hAnsi="Segoe UI" w:cs="Segoe UI"/>
      </w:rPr>
      <w:t xml:space="preserve">: </w:t>
    </w:r>
    <w:r>
      <w:rPr>
        <w:rFonts w:ascii="Segoe UI" w:hAnsi="Segoe UI" w:cs="Segoe UI"/>
      </w:rPr>
      <w:t>Závazný návrh smlouvy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08C3A" w14:textId="77777777" w:rsidR="00E43B64" w:rsidRPr="001C4010" w:rsidRDefault="00E43B64" w:rsidP="00996D3F">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74C90" w14:textId="77777777" w:rsidR="00E43B64" w:rsidRPr="00C47803" w:rsidRDefault="00E43B64" w:rsidP="00C47803">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D193F" w14:textId="77777777" w:rsidR="00E43B64" w:rsidRPr="001C4010" w:rsidRDefault="00E43B64" w:rsidP="004062A4">
    <w:pPr>
      <w:pStyle w:val="Zhlav"/>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ECCD" w14:textId="77777777" w:rsidR="00E43B64" w:rsidRPr="001C4010" w:rsidRDefault="00E43B64" w:rsidP="004062A4">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Seznamsodrkami"/>
      <w:lvlText w:val="*"/>
      <w:lvlJc w:val="left"/>
      <w:pPr>
        <w:ind w:left="0" w:firstLine="0"/>
      </w:pPr>
    </w:lvl>
  </w:abstractNum>
  <w:abstractNum w:abstractNumId="1" w15:restartNumberingAfterBreak="0">
    <w:nsid w:val="00000001"/>
    <w:multiLevelType w:val="singleLevel"/>
    <w:tmpl w:val="00000001"/>
    <w:name w:val="WW8Num2"/>
    <w:lvl w:ilvl="0">
      <w:numFmt w:val="bullet"/>
      <w:lvlText w:val="-"/>
      <w:lvlJc w:val="left"/>
      <w:pPr>
        <w:tabs>
          <w:tab w:val="num" w:pos="-76"/>
        </w:tabs>
        <w:ind w:left="644" w:hanging="360"/>
      </w:pPr>
      <w:rPr>
        <w:rFonts w:ascii="Times New Roman" w:hAnsi="Times New Roman" w:cs="Times New Roman"/>
      </w:rPr>
    </w:lvl>
  </w:abstractNum>
  <w:abstractNum w:abstractNumId="2" w15:restartNumberingAfterBreak="0">
    <w:nsid w:val="12156633"/>
    <w:multiLevelType w:val="multilevel"/>
    <w:tmpl w:val="ECA8672C"/>
    <w:lvl w:ilvl="0">
      <w:start w:val="1"/>
      <w:numFmt w:val="upperRoman"/>
      <w:lvlText w:val="%1."/>
      <w:lvlJc w:val="left"/>
      <w:pPr>
        <w:ind w:left="1855" w:hanging="720"/>
      </w:pPr>
    </w:lvl>
    <w:lvl w:ilvl="1">
      <w:start w:val="1"/>
      <w:numFmt w:val="decimal"/>
      <w:isLgl/>
      <w:lvlText w:val="%1.%2"/>
      <w:lvlJc w:val="left"/>
      <w:pPr>
        <w:ind w:left="360" w:hanging="360"/>
      </w:pPr>
      <w:rPr>
        <w:rFonts w:ascii="Palatino Linotype" w:hAnsi="Palatino Linotype" w:hint="default"/>
        <w:strike w:val="0"/>
        <w:dstrike w:val="0"/>
        <w:sz w:val="22"/>
        <w:szCs w:val="22"/>
        <w:u w:val="none"/>
        <w:effect w:val="none"/>
      </w:rPr>
    </w:lvl>
    <w:lvl w:ilvl="2">
      <w:start w:val="1"/>
      <w:numFmt w:val="decimal"/>
      <w:isLgl/>
      <w:lvlText w:val="%1.%2.%3"/>
      <w:lvlJc w:val="left"/>
      <w:pPr>
        <w:ind w:left="1571" w:hanging="720"/>
      </w:pPr>
      <w:rPr>
        <w:rFonts w:ascii="Palatino Linotype" w:hAnsi="Palatino Linotype" w:hint="default"/>
        <w:b w:val="0"/>
        <w:sz w:val="22"/>
        <w:szCs w:val="22"/>
      </w:rPr>
    </w:lvl>
    <w:lvl w:ilvl="3">
      <w:start w:val="1"/>
      <w:numFmt w:val="lowerLetter"/>
      <w:isLgl/>
      <w:lvlText w:val="%4)"/>
      <w:lvlJc w:val="left"/>
      <w:pPr>
        <w:ind w:left="1800" w:hanging="720"/>
      </w:pPr>
      <w:rPr>
        <w:rFonts w:ascii="Palatino Linotype" w:eastAsia="Times New Roman" w:hAnsi="Palatino Linotype" w:cs="Times New Roman" w:hint="default"/>
        <w:sz w:val="22"/>
        <w:szCs w:val="22"/>
      </w:rPr>
    </w:lvl>
    <w:lvl w:ilvl="4">
      <w:start w:val="1"/>
      <w:numFmt w:val="decimal"/>
      <w:isLgl/>
      <w:lvlText w:val="%1.%2.%3.%4.%5"/>
      <w:lvlJc w:val="left"/>
      <w:pPr>
        <w:ind w:left="2160" w:hanging="1080"/>
      </w:pPr>
    </w:lvl>
    <w:lvl w:ilvl="5">
      <w:start w:val="1"/>
      <w:numFmt w:val="decimal"/>
      <w:isLgl/>
      <w:lvlText w:val="%1.%2.%3.%4.%5.%6"/>
      <w:lvlJc w:val="left"/>
      <w:pPr>
        <w:ind w:left="2160" w:hanging="1080"/>
      </w:pPr>
    </w:lvl>
    <w:lvl w:ilvl="6">
      <w:start w:val="1"/>
      <w:numFmt w:val="decimal"/>
      <w:isLgl/>
      <w:lvlText w:val="%1.%2.%3.%4.%5.%6.%7"/>
      <w:lvlJc w:val="left"/>
      <w:pPr>
        <w:ind w:left="2160" w:hanging="1080"/>
      </w:pPr>
    </w:lvl>
    <w:lvl w:ilvl="7">
      <w:start w:val="1"/>
      <w:numFmt w:val="decimal"/>
      <w:isLgl/>
      <w:lvlText w:val="%1.%2.%3.%4.%5.%6.%7.%8"/>
      <w:lvlJc w:val="left"/>
      <w:pPr>
        <w:ind w:left="2520" w:hanging="1440"/>
      </w:pPr>
    </w:lvl>
    <w:lvl w:ilvl="8">
      <w:start w:val="1"/>
      <w:numFmt w:val="decimal"/>
      <w:isLgl/>
      <w:lvlText w:val="%1.%2.%3.%4.%5.%6.%7.%8.%9"/>
      <w:lvlJc w:val="left"/>
      <w:pPr>
        <w:ind w:left="2520" w:hanging="1440"/>
      </w:pPr>
    </w:lvl>
  </w:abstractNum>
  <w:abstractNum w:abstractNumId="3" w15:restartNumberingAfterBreak="0">
    <w:nsid w:val="1E137012"/>
    <w:multiLevelType w:val="hybridMultilevel"/>
    <w:tmpl w:val="6A92DD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0092CAF"/>
    <w:multiLevelType w:val="hybridMultilevel"/>
    <w:tmpl w:val="E7205E76"/>
    <w:lvl w:ilvl="0" w:tplc="83D64FA0">
      <w:start w:val="1"/>
      <w:numFmt w:val="decimal"/>
      <w:pStyle w:val="slovanseznam1"/>
      <w:lvlText w:val="%1."/>
      <w:lvlJc w:val="left"/>
      <w:pPr>
        <w:tabs>
          <w:tab w:val="num" w:pos="720"/>
        </w:tabs>
        <w:ind w:left="720" w:hanging="360"/>
      </w:pPr>
      <w:rPr>
        <w:rFonts w:ascii="Verdana" w:hAnsi="Verdana" w:hint="default"/>
        <w:sz w:val="16"/>
        <w:szCs w:val="16"/>
      </w:rPr>
    </w:lvl>
    <w:lvl w:ilvl="1" w:tplc="FDBCDEEC">
      <w:start w:val="1"/>
      <w:numFmt w:val="decimal"/>
      <w:lvlText w:val="%2."/>
      <w:lvlJc w:val="left"/>
      <w:pPr>
        <w:tabs>
          <w:tab w:val="num" w:pos="1440"/>
        </w:tabs>
        <w:ind w:left="1440" w:hanging="360"/>
      </w:pPr>
    </w:lvl>
    <w:lvl w:ilvl="2" w:tplc="AC4C714E">
      <w:start w:val="1"/>
      <w:numFmt w:val="decimal"/>
      <w:lvlText w:val="%3."/>
      <w:lvlJc w:val="left"/>
      <w:pPr>
        <w:tabs>
          <w:tab w:val="num" w:pos="2160"/>
        </w:tabs>
        <w:ind w:left="2160" w:hanging="360"/>
      </w:pPr>
    </w:lvl>
    <w:lvl w:ilvl="3" w:tplc="3FCA9DDC">
      <w:start w:val="1"/>
      <w:numFmt w:val="decimal"/>
      <w:lvlText w:val="%4."/>
      <w:lvlJc w:val="left"/>
      <w:pPr>
        <w:tabs>
          <w:tab w:val="num" w:pos="2880"/>
        </w:tabs>
        <w:ind w:left="2880" w:hanging="360"/>
      </w:pPr>
    </w:lvl>
    <w:lvl w:ilvl="4" w:tplc="9002FFDC">
      <w:start w:val="1"/>
      <w:numFmt w:val="decimal"/>
      <w:lvlText w:val="%5."/>
      <w:lvlJc w:val="left"/>
      <w:pPr>
        <w:tabs>
          <w:tab w:val="num" w:pos="3600"/>
        </w:tabs>
        <w:ind w:left="3600" w:hanging="360"/>
      </w:pPr>
    </w:lvl>
    <w:lvl w:ilvl="5" w:tplc="3B849990">
      <w:start w:val="1"/>
      <w:numFmt w:val="decimal"/>
      <w:lvlText w:val="%6."/>
      <w:lvlJc w:val="left"/>
      <w:pPr>
        <w:tabs>
          <w:tab w:val="num" w:pos="4320"/>
        </w:tabs>
        <w:ind w:left="4320" w:hanging="360"/>
      </w:pPr>
    </w:lvl>
    <w:lvl w:ilvl="6" w:tplc="BB16C20C">
      <w:start w:val="1"/>
      <w:numFmt w:val="decimal"/>
      <w:lvlText w:val="%7."/>
      <w:lvlJc w:val="left"/>
      <w:pPr>
        <w:tabs>
          <w:tab w:val="num" w:pos="5040"/>
        </w:tabs>
        <w:ind w:left="5040" w:hanging="360"/>
      </w:pPr>
    </w:lvl>
    <w:lvl w:ilvl="7" w:tplc="CFE63E6E">
      <w:start w:val="1"/>
      <w:numFmt w:val="decimal"/>
      <w:lvlText w:val="%8."/>
      <w:lvlJc w:val="left"/>
      <w:pPr>
        <w:tabs>
          <w:tab w:val="num" w:pos="5760"/>
        </w:tabs>
        <w:ind w:left="5760" w:hanging="360"/>
      </w:pPr>
    </w:lvl>
    <w:lvl w:ilvl="8" w:tplc="71789AB8">
      <w:start w:val="1"/>
      <w:numFmt w:val="decimal"/>
      <w:lvlText w:val="%9."/>
      <w:lvlJc w:val="left"/>
      <w:pPr>
        <w:tabs>
          <w:tab w:val="num" w:pos="6480"/>
        </w:tabs>
        <w:ind w:left="6480" w:hanging="360"/>
      </w:pPr>
    </w:lvl>
  </w:abstractNum>
  <w:abstractNum w:abstractNumId="5"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6" w15:restartNumberingAfterBreak="0">
    <w:nsid w:val="289D516A"/>
    <w:multiLevelType w:val="multilevel"/>
    <w:tmpl w:val="A9FCBE0A"/>
    <w:lvl w:ilvl="0">
      <w:start w:val="1"/>
      <w:numFmt w:val="upperRoman"/>
      <w:lvlText w:val="%1."/>
      <w:lvlJc w:val="right"/>
      <w:pPr>
        <w:ind w:left="2156" w:firstLine="397"/>
      </w:pPr>
    </w:lvl>
    <w:lvl w:ilvl="1">
      <w:start w:val="1"/>
      <w:numFmt w:val="decimal"/>
      <w:isLgl/>
      <w:lvlText w:val="%1.%2."/>
      <w:lvlJc w:val="left"/>
      <w:pPr>
        <w:ind w:left="2836" w:hanging="680"/>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2">
      <w:start w:val="1"/>
      <w:numFmt w:val="decimal"/>
      <w:isLgl/>
      <w:lvlText w:val="%1.%2.%3."/>
      <w:lvlJc w:val="left"/>
      <w:pPr>
        <w:ind w:left="2950" w:firstLine="397"/>
      </w:pPr>
    </w:lvl>
    <w:lvl w:ilvl="3">
      <w:start w:val="1"/>
      <w:numFmt w:val="decimal"/>
      <w:isLgl/>
      <w:lvlText w:val="%1.%2.%3.%4."/>
      <w:lvlJc w:val="left"/>
      <w:pPr>
        <w:ind w:left="3347" w:firstLine="397"/>
      </w:pPr>
    </w:lvl>
    <w:lvl w:ilvl="4">
      <w:start w:val="1"/>
      <w:numFmt w:val="decimal"/>
      <w:isLgl/>
      <w:lvlText w:val="%1.%2.%3.%4.%5."/>
      <w:lvlJc w:val="left"/>
      <w:pPr>
        <w:ind w:left="3744" w:firstLine="397"/>
      </w:pPr>
    </w:lvl>
    <w:lvl w:ilvl="5">
      <w:start w:val="1"/>
      <w:numFmt w:val="decimal"/>
      <w:isLgl/>
      <w:lvlText w:val="%1.%2.%3.%4.%5.%6."/>
      <w:lvlJc w:val="left"/>
      <w:pPr>
        <w:ind w:left="4141" w:firstLine="397"/>
      </w:pPr>
    </w:lvl>
    <w:lvl w:ilvl="6">
      <w:start w:val="1"/>
      <w:numFmt w:val="decimal"/>
      <w:isLgl/>
      <w:lvlText w:val="%1.%2.%3.%4.%5.%6.%7."/>
      <w:lvlJc w:val="left"/>
      <w:pPr>
        <w:ind w:left="4538" w:firstLine="397"/>
      </w:pPr>
    </w:lvl>
    <w:lvl w:ilvl="7">
      <w:start w:val="1"/>
      <w:numFmt w:val="decimal"/>
      <w:isLgl/>
      <w:lvlText w:val="%1.%2.%3.%4.%5.%6.%7.%8."/>
      <w:lvlJc w:val="left"/>
      <w:pPr>
        <w:ind w:left="4935" w:firstLine="397"/>
      </w:pPr>
    </w:lvl>
    <w:lvl w:ilvl="8">
      <w:start w:val="1"/>
      <w:numFmt w:val="decimal"/>
      <w:isLgl/>
      <w:lvlText w:val="%1.%2.%3.%4.%5.%6.%7.%8.%9."/>
      <w:lvlJc w:val="left"/>
      <w:pPr>
        <w:ind w:left="5332" w:firstLine="397"/>
      </w:pPr>
    </w:lvl>
  </w:abstractNum>
  <w:abstractNum w:abstractNumId="7" w15:restartNumberingAfterBreak="0">
    <w:nsid w:val="29125DA1"/>
    <w:multiLevelType w:val="hybridMultilevel"/>
    <w:tmpl w:val="667E72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5A7CDE"/>
    <w:multiLevelType w:val="multilevel"/>
    <w:tmpl w:val="249867E0"/>
    <w:lvl w:ilvl="0">
      <w:start w:val="2"/>
      <w:numFmt w:val="upperRoman"/>
      <w:lvlText w:val="%1."/>
      <w:lvlJc w:val="left"/>
      <w:pPr>
        <w:ind w:left="3981" w:hanging="72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2C3B1C66"/>
    <w:multiLevelType w:val="hybridMultilevel"/>
    <w:tmpl w:val="84645640"/>
    <w:lvl w:ilvl="0" w:tplc="C84221F2">
      <w:start w:val="1"/>
      <w:numFmt w:val="lowerLetter"/>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10" w15:restartNumberingAfterBreak="0">
    <w:nsid w:val="362C6FCD"/>
    <w:multiLevelType w:val="multilevel"/>
    <w:tmpl w:val="0F243664"/>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sz w:val="22"/>
        <w:szCs w:val="22"/>
      </w:rPr>
    </w:lvl>
    <w:lvl w:ilvl="2">
      <w:start w:val="1"/>
      <w:numFmt w:val="decimal"/>
      <w:lvlText w:val="%1.%2.%3"/>
      <w:lvlJc w:val="left"/>
      <w:pPr>
        <w:tabs>
          <w:tab w:val="num" w:pos="2155"/>
        </w:tabs>
        <w:ind w:left="2155" w:hanging="737"/>
      </w:pPr>
      <w:rPr>
        <w:rFonts w:ascii="Segoe UI" w:hAnsi="Segoe UI" w:cs="Segoe UI" w:hint="default"/>
        <w:sz w:val="22"/>
        <w:szCs w:val="22"/>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7A74789"/>
    <w:multiLevelType w:val="hybridMultilevel"/>
    <w:tmpl w:val="2A16D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98E3BB5"/>
    <w:multiLevelType w:val="multilevel"/>
    <w:tmpl w:val="932EC268"/>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100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15:restartNumberingAfterBreak="0">
    <w:nsid w:val="3A0E69E5"/>
    <w:multiLevelType w:val="hybridMultilevel"/>
    <w:tmpl w:val="89CE4A0A"/>
    <w:lvl w:ilvl="0" w:tplc="04050017">
      <w:start w:val="1"/>
      <w:numFmt w:val="lowerLetter"/>
      <w:lvlText w:val="%1)"/>
      <w:lvlJc w:val="left"/>
      <w:pPr>
        <w:ind w:left="2484" w:hanging="360"/>
      </w:pPr>
    </w:lvl>
    <w:lvl w:ilvl="1" w:tplc="04050003">
      <w:start w:val="1"/>
      <w:numFmt w:val="bullet"/>
      <w:lvlText w:val="o"/>
      <w:lvlJc w:val="left"/>
      <w:pPr>
        <w:ind w:left="3204" w:hanging="360"/>
      </w:pPr>
      <w:rPr>
        <w:rFonts w:ascii="Courier New" w:hAnsi="Courier New" w:cs="Courier New" w:hint="default"/>
      </w:rPr>
    </w:lvl>
    <w:lvl w:ilvl="2" w:tplc="04050005">
      <w:start w:val="1"/>
      <w:numFmt w:val="bullet"/>
      <w:lvlText w:val=""/>
      <w:lvlJc w:val="left"/>
      <w:pPr>
        <w:ind w:left="3924" w:hanging="360"/>
      </w:pPr>
      <w:rPr>
        <w:rFonts w:ascii="Wingdings" w:hAnsi="Wingdings" w:hint="default"/>
      </w:rPr>
    </w:lvl>
    <w:lvl w:ilvl="3" w:tplc="04050001">
      <w:start w:val="1"/>
      <w:numFmt w:val="bullet"/>
      <w:lvlText w:val=""/>
      <w:lvlJc w:val="left"/>
      <w:pPr>
        <w:ind w:left="4644" w:hanging="360"/>
      </w:pPr>
      <w:rPr>
        <w:rFonts w:ascii="Symbol" w:hAnsi="Symbol" w:hint="default"/>
      </w:rPr>
    </w:lvl>
    <w:lvl w:ilvl="4" w:tplc="04050003">
      <w:start w:val="1"/>
      <w:numFmt w:val="bullet"/>
      <w:lvlText w:val="o"/>
      <w:lvlJc w:val="left"/>
      <w:pPr>
        <w:ind w:left="5364" w:hanging="360"/>
      </w:pPr>
      <w:rPr>
        <w:rFonts w:ascii="Courier New" w:hAnsi="Courier New" w:cs="Courier New" w:hint="default"/>
      </w:rPr>
    </w:lvl>
    <w:lvl w:ilvl="5" w:tplc="04050005">
      <w:start w:val="1"/>
      <w:numFmt w:val="bullet"/>
      <w:lvlText w:val=""/>
      <w:lvlJc w:val="left"/>
      <w:pPr>
        <w:ind w:left="6084" w:hanging="360"/>
      </w:pPr>
      <w:rPr>
        <w:rFonts w:ascii="Wingdings" w:hAnsi="Wingdings" w:hint="default"/>
      </w:rPr>
    </w:lvl>
    <w:lvl w:ilvl="6" w:tplc="04050001">
      <w:start w:val="1"/>
      <w:numFmt w:val="bullet"/>
      <w:lvlText w:val=""/>
      <w:lvlJc w:val="left"/>
      <w:pPr>
        <w:ind w:left="6804" w:hanging="360"/>
      </w:pPr>
      <w:rPr>
        <w:rFonts w:ascii="Symbol" w:hAnsi="Symbol" w:hint="default"/>
      </w:rPr>
    </w:lvl>
    <w:lvl w:ilvl="7" w:tplc="04050003">
      <w:start w:val="1"/>
      <w:numFmt w:val="bullet"/>
      <w:lvlText w:val="o"/>
      <w:lvlJc w:val="left"/>
      <w:pPr>
        <w:ind w:left="7524" w:hanging="360"/>
      </w:pPr>
      <w:rPr>
        <w:rFonts w:ascii="Courier New" w:hAnsi="Courier New" w:cs="Courier New" w:hint="default"/>
      </w:rPr>
    </w:lvl>
    <w:lvl w:ilvl="8" w:tplc="04050005">
      <w:start w:val="1"/>
      <w:numFmt w:val="bullet"/>
      <w:lvlText w:val=""/>
      <w:lvlJc w:val="left"/>
      <w:pPr>
        <w:ind w:left="8244" w:hanging="360"/>
      </w:pPr>
      <w:rPr>
        <w:rFonts w:ascii="Wingdings" w:hAnsi="Wingdings" w:hint="default"/>
      </w:rPr>
    </w:lvl>
  </w:abstractNum>
  <w:abstractNum w:abstractNumId="14" w15:restartNumberingAfterBreak="0">
    <w:nsid w:val="3F916BE2"/>
    <w:multiLevelType w:val="hybridMultilevel"/>
    <w:tmpl w:val="0282753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6" w15:restartNumberingAfterBreak="0">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15:restartNumberingAfterBreak="0">
    <w:nsid w:val="46C111E7"/>
    <w:multiLevelType w:val="hybridMultilevel"/>
    <w:tmpl w:val="DD82692E"/>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5C5523"/>
    <w:multiLevelType w:val="hybridMultilevel"/>
    <w:tmpl w:val="95847906"/>
    <w:lvl w:ilvl="0" w:tplc="BF20D29E">
      <w:numFmt w:val="bullet"/>
      <w:lvlText w:val="-"/>
      <w:lvlJc w:val="left"/>
      <w:pPr>
        <w:ind w:left="1834" w:hanging="360"/>
      </w:pPr>
      <w:rPr>
        <w:rFonts w:ascii="Segoe UI" w:eastAsia="Times New Roman" w:hAnsi="Segoe UI" w:cs="Segoe UI" w:hint="default"/>
      </w:rPr>
    </w:lvl>
    <w:lvl w:ilvl="1" w:tplc="04050003">
      <w:start w:val="1"/>
      <w:numFmt w:val="bullet"/>
      <w:lvlText w:val="o"/>
      <w:lvlJc w:val="left"/>
      <w:pPr>
        <w:ind w:left="2554" w:hanging="360"/>
      </w:pPr>
      <w:rPr>
        <w:rFonts w:ascii="Courier New" w:hAnsi="Courier New" w:cs="Courier New" w:hint="default"/>
      </w:rPr>
    </w:lvl>
    <w:lvl w:ilvl="2" w:tplc="04050005" w:tentative="1">
      <w:start w:val="1"/>
      <w:numFmt w:val="bullet"/>
      <w:lvlText w:val=""/>
      <w:lvlJc w:val="left"/>
      <w:pPr>
        <w:ind w:left="3274" w:hanging="360"/>
      </w:pPr>
      <w:rPr>
        <w:rFonts w:ascii="Wingdings" w:hAnsi="Wingdings" w:hint="default"/>
      </w:rPr>
    </w:lvl>
    <w:lvl w:ilvl="3" w:tplc="04050001" w:tentative="1">
      <w:start w:val="1"/>
      <w:numFmt w:val="bullet"/>
      <w:lvlText w:val=""/>
      <w:lvlJc w:val="left"/>
      <w:pPr>
        <w:ind w:left="3994" w:hanging="360"/>
      </w:pPr>
      <w:rPr>
        <w:rFonts w:ascii="Symbol" w:hAnsi="Symbol" w:hint="default"/>
      </w:rPr>
    </w:lvl>
    <w:lvl w:ilvl="4" w:tplc="04050003" w:tentative="1">
      <w:start w:val="1"/>
      <w:numFmt w:val="bullet"/>
      <w:lvlText w:val="o"/>
      <w:lvlJc w:val="left"/>
      <w:pPr>
        <w:ind w:left="4714" w:hanging="360"/>
      </w:pPr>
      <w:rPr>
        <w:rFonts w:ascii="Courier New" w:hAnsi="Courier New" w:cs="Courier New" w:hint="default"/>
      </w:rPr>
    </w:lvl>
    <w:lvl w:ilvl="5" w:tplc="04050005" w:tentative="1">
      <w:start w:val="1"/>
      <w:numFmt w:val="bullet"/>
      <w:lvlText w:val=""/>
      <w:lvlJc w:val="left"/>
      <w:pPr>
        <w:ind w:left="5434" w:hanging="360"/>
      </w:pPr>
      <w:rPr>
        <w:rFonts w:ascii="Wingdings" w:hAnsi="Wingdings" w:hint="default"/>
      </w:rPr>
    </w:lvl>
    <w:lvl w:ilvl="6" w:tplc="04050001" w:tentative="1">
      <w:start w:val="1"/>
      <w:numFmt w:val="bullet"/>
      <w:lvlText w:val=""/>
      <w:lvlJc w:val="left"/>
      <w:pPr>
        <w:ind w:left="6154" w:hanging="360"/>
      </w:pPr>
      <w:rPr>
        <w:rFonts w:ascii="Symbol" w:hAnsi="Symbol" w:hint="default"/>
      </w:rPr>
    </w:lvl>
    <w:lvl w:ilvl="7" w:tplc="04050003" w:tentative="1">
      <w:start w:val="1"/>
      <w:numFmt w:val="bullet"/>
      <w:lvlText w:val="o"/>
      <w:lvlJc w:val="left"/>
      <w:pPr>
        <w:ind w:left="6874" w:hanging="360"/>
      </w:pPr>
      <w:rPr>
        <w:rFonts w:ascii="Courier New" w:hAnsi="Courier New" w:cs="Courier New" w:hint="default"/>
      </w:rPr>
    </w:lvl>
    <w:lvl w:ilvl="8" w:tplc="04050005" w:tentative="1">
      <w:start w:val="1"/>
      <w:numFmt w:val="bullet"/>
      <w:lvlText w:val=""/>
      <w:lvlJc w:val="left"/>
      <w:pPr>
        <w:ind w:left="7594" w:hanging="360"/>
      </w:pPr>
      <w:rPr>
        <w:rFonts w:ascii="Wingdings" w:hAnsi="Wingdings" w:hint="default"/>
      </w:rPr>
    </w:lvl>
  </w:abstractNum>
  <w:abstractNum w:abstractNumId="19" w15:restartNumberingAfterBreak="0">
    <w:nsid w:val="4F62161B"/>
    <w:multiLevelType w:val="hybridMultilevel"/>
    <w:tmpl w:val="8490E9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988714E"/>
    <w:multiLevelType w:val="hybridMultilevel"/>
    <w:tmpl w:val="2A6CB78E"/>
    <w:lvl w:ilvl="0" w:tplc="12187FD4">
      <w:numFmt w:val="bullet"/>
      <w:lvlText w:val="-"/>
      <w:lvlJc w:val="left"/>
      <w:pPr>
        <w:ind w:left="1865" w:hanging="360"/>
      </w:pPr>
      <w:rPr>
        <w:rFonts w:ascii="Palatino Linotype" w:eastAsia="Times New Roman" w:hAnsi="Palatino Linotype" w:cs="Arial"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21" w15:restartNumberingAfterBreak="0">
    <w:nsid w:val="637E18F7"/>
    <w:multiLevelType w:val="hybridMultilevel"/>
    <w:tmpl w:val="F8624B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6227A5D"/>
    <w:multiLevelType w:val="hybridMultilevel"/>
    <w:tmpl w:val="2D78C3EC"/>
    <w:lvl w:ilvl="0" w:tplc="04050001">
      <w:start w:val="1"/>
      <w:numFmt w:val="decimal"/>
      <w:pStyle w:val="SAPtextcisl"/>
      <w:lvlText w:val="%1."/>
      <w:lvlJc w:val="left"/>
      <w:pPr>
        <w:tabs>
          <w:tab w:val="num" w:pos="900"/>
        </w:tabs>
        <w:ind w:left="900" w:hanging="360"/>
      </w:pPr>
    </w:lvl>
    <w:lvl w:ilvl="1" w:tplc="04050003">
      <w:start w:val="1"/>
      <w:numFmt w:val="lowerLetter"/>
      <w:pStyle w:val="SAPtextabc"/>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3" w15:restartNumberingAfterBreak="0">
    <w:nsid w:val="6674345B"/>
    <w:multiLevelType w:val="hybridMultilevel"/>
    <w:tmpl w:val="ABBE1A7C"/>
    <w:lvl w:ilvl="0" w:tplc="04050017">
      <w:start w:val="1"/>
      <w:numFmt w:val="lowerLetter"/>
      <w:lvlText w:val="%1)"/>
      <w:lvlJc w:val="left"/>
      <w:pPr>
        <w:ind w:left="2875" w:hanging="360"/>
      </w:pPr>
    </w:lvl>
    <w:lvl w:ilvl="1" w:tplc="04050019" w:tentative="1">
      <w:start w:val="1"/>
      <w:numFmt w:val="lowerLetter"/>
      <w:lvlText w:val="%2."/>
      <w:lvlJc w:val="left"/>
      <w:pPr>
        <w:ind w:left="3595" w:hanging="360"/>
      </w:pPr>
    </w:lvl>
    <w:lvl w:ilvl="2" w:tplc="0405001B" w:tentative="1">
      <w:start w:val="1"/>
      <w:numFmt w:val="lowerRoman"/>
      <w:lvlText w:val="%3."/>
      <w:lvlJc w:val="right"/>
      <w:pPr>
        <w:ind w:left="4315" w:hanging="180"/>
      </w:pPr>
    </w:lvl>
    <w:lvl w:ilvl="3" w:tplc="0405000F" w:tentative="1">
      <w:start w:val="1"/>
      <w:numFmt w:val="decimal"/>
      <w:lvlText w:val="%4."/>
      <w:lvlJc w:val="left"/>
      <w:pPr>
        <w:ind w:left="5035" w:hanging="360"/>
      </w:pPr>
    </w:lvl>
    <w:lvl w:ilvl="4" w:tplc="04050019" w:tentative="1">
      <w:start w:val="1"/>
      <w:numFmt w:val="lowerLetter"/>
      <w:lvlText w:val="%5."/>
      <w:lvlJc w:val="left"/>
      <w:pPr>
        <w:ind w:left="5755" w:hanging="360"/>
      </w:pPr>
    </w:lvl>
    <w:lvl w:ilvl="5" w:tplc="0405001B" w:tentative="1">
      <w:start w:val="1"/>
      <w:numFmt w:val="lowerRoman"/>
      <w:lvlText w:val="%6."/>
      <w:lvlJc w:val="right"/>
      <w:pPr>
        <w:ind w:left="6475" w:hanging="180"/>
      </w:pPr>
    </w:lvl>
    <w:lvl w:ilvl="6" w:tplc="0405000F" w:tentative="1">
      <w:start w:val="1"/>
      <w:numFmt w:val="decimal"/>
      <w:lvlText w:val="%7."/>
      <w:lvlJc w:val="left"/>
      <w:pPr>
        <w:ind w:left="7195" w:hanging="360"/>
      </w:pPr>
    </w:lvl>
    <w:lvl w:ilvl="7" w:tplc="04050019" w:tentative="1">
      <w:start w:val="1"/>
      <w:numFmt w:val="lowerLetter"/>
      <w:lvlText w:val="%8."/>
      <w:lvlJc w:val="left"/>
      <w:pPr>
        <w:ind w:left="7915" w:hanging="360"/>
      </w:pPr>
    </w:lvl>
    <w:lvl w:ilvl="8" w:tplc="0405001B" w:tentative="1">
      <w:start w:val="1"/>
      <w:numFmt w:val="lowerRoman"/>
      <w:lvlText w:val="%9."/>
      <w:lvlJc w:val="right"/>
      <w:pPr>
        <w:ind w:left="8635" w:hanging="180"/>
      </w:pPr>
    </w:lvl>
  </w:abstractNum>
  <w:abstractNum w:abstractNumId="24"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5" w15:restartNumberingAfterBreak="0">
    <w:nsid w:val="6FB66331"/>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77083031"/>
    <w:multiLevelType w:val="hybridMultilevel"/>
    <w:tmpl w:val="0784AE50"/>
    <w:lvl w:ilvl="0" w:tplc="04050003">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num w:numId="1">
    <w:abstractNumId w:val="10"/>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 w:ilvl="0">
        <w:numFmt w:val="bullet"/>
        <w:pStyle w:val="Seznamsodrkami"/>
        <w:lvlText w:val=""/>
        <w:legacy w:legacy="1" w:legacySpace="0" w:legacyIndent="360"/>
        <w:lvlJc w:val="left"/>
        <w:pPr>
          <w:ind w:left="0" w:hanging="360"/>
        </w:pPr>
        <w:rPr>
          <w:rFonts w:ascii="Wingdings" w:hAnsi="Wingdings" w:hint="default"/>
          <w:sz w:val="12"/>
        </w:rPr>
      </w:lvl>
    </w:lvlOverride>
  </w:num>
  <w:num w:numId="7">
    <w:abstractNumId w:val="22"/>
  </w:num>
  <w:num w:numId="8">
    <w:abstractNumId w:val="5"/>
  </w:num>
  <w:num w:numId="9">
    <w:abstractNumId w:val="1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9"/>
  </w:num>
  <w:num w:numId="18">
    <w:abstractNumId w:val="23"/>
  </w:num>
  <w:num w:numId="19">
    <w:abstractNumId w:val="2"/>
  </w:num>
  <w:num w:numId="20">
    <w:abstractNumId w:val="12"/>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5"/>
  </w:num>
  <w:num w:numId="23">
    <w:abstractNumId w:val="26"/>
  </w:num>
  <w:num w:numId="24">
    <w:abstractNumId w:val="20"/>
  </w:num>
  <w:num w:numId="25">
    <w:abstractNumId w:val="7"/>
  </w:num>
  <w:num w:numId="26">
    <w:abstractNumId w:val="21"/>
  </w:num>
  <w:num w:numId="27">
    <w:abstractNumId w:val="3"/>
  </w:num>
  <w:num w:numId="28">
    <w:abstractNumId w:val="14"/>
  </w:num>
  <w:num w:numId="29">
    <w:abstractNumId w:val="11"/>
  </w:num>
  <w:num w:numId="30">
    <w:abstractNumId w:val="19"/>
  </w:num>
  <w:num w:numId="31">
    <w:abstractNumId w:val="1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516"/>
    <w:rsid w:val="00000E60"/>
    <w:rsid w:val="00001AA9"/>
    <w:rsid w:val="00002EF9"/>
    <w:rsid w:val="00003815"/>
    <w:rsid w:val="00004EF0"/>
    <w:rsid w:val="000052A2"/>
    <w:rsid w:val="0000553F"/>
    <w:rsid w:val="00005548"/>
    <w:rsid w:val="00005E8A"/>
    <w:rsid w:val="00010647"/>
    <w:rsid w:val="0001080A"/>
    <w:rsid w:val="00010BC3"/>
    <w:rsid w:val="0001136B"/>
    <w:rsid w:val="00011674"/>
    <w:rsid w:val="00011A93"/>
    <w:rsid w:val="00012F51"/>
    <w:rsid w:val="00014EB2"/>
    <w:rsid w:val="00015417"/>
    <w:rsid w:val="000165D4"/>
    <w:rsid w:val="00016C1D"/>
    <w:rsid w:val="000176DB"/>
    <w:rsid w:val="00017B14"/>
    <w:rsid w:val="00017ED4"/>
    <w:rsid w:val="00020846"/>
    <w:rsid w:val="00022F3E"/>
    <w:rsid w:val="0002553A"/>
    <w:rsid w:val="00025DFA"/>
    <w:rsid w:val="00026BAD"/>
    <w:rsid w:val="0003049C"/>
    <w:rsid w:val="00032A64"/>
    <w:rsid w:val="00033374"/>
    <w:rsid w:val="00033EEF"/>
    <w:rsid w:val="00034E65"/>
    <w:rsid w:val="0003507C"/>
    <w:rsid w:val="000351C7"/>
    <w:rsid w:val="000355EC"/>
    <w:rsid w:val="00035CB5"/>
    <w:rsid w:val="00035D0D"/>
    <w:rsid w:val="00037048"/>
    <w:rsid w:val="00037A4F"/>
    <w:rsid w:val="000400D2"/>
    <w:rsid w:val="00041474"/>
    <w:rsid w:val="000414E2"/>
    <w:rsid w:val="00043542"/>
    <w:rsid w:val="0004489C"/>
    <w:rsid w:val="0004492D"/>
    <w:rsid w:val="00045104"/>
    <w:rsid w:val="000465D9"/>
    <w:rsid w:val="00046603"/>
    <w:rsid w:val="00047F09"/>
    <w:rsid w:val="000544F9"/>
    <w:rsid w:val="00055172"/>
    <w:rsid w:val="00055FEF"/>
    <w:rsid w:val="00056137"/>
    <w:rsid w:val="00057279"/>
    <w:rsid w:val="00062CD9"/>
    <w:rsid w:val="000630C1"/>
    <w:rsid w:val="00063482"/>
    <w:rsid w:val="0006496A"/>
    <w:rsid w:val="00065633"/>
    <w:rsid w:val="0006575A"/>
    <w:rsid w:val="000657A0"/>
    <w:rsid w:val="00065F18"/>
    <w:rsid w:val="00070641"/>
    <w:rsid w:val="00070D5A"/>
    <w:rsid w:val="00071652"/>
    <w:rsid w:val="0007296B"/>
    <w:rsid w:val="00072B1E"/>
    <w:rsid w:val="00072B81"/>
    <w:rsid w:val="000731C0"/>
    <w:rsid w:val="0007386E"/>
    <w:rsid w:val="000744F5"/>
    <w:rsid w:val="00076783"/>
    <w:rsid w:val="000767D4"/>
    <w:rsid w:val="00076868"/>
    <w:rsid w:val="00077BBA"/>
    <w:rsid w:val="000803E8"/>
    <w:rsid w:val="000809B7"/>
    <w:rsid w:val="00081A20"/>
    <w:rsid w:val="00081C52"/>
    <w:rsid w:val="00084060"/>
    <w:rsid w:val="000855F6"/>
    <w:rsid w:val="00090191"/>
    <w:rsid w:val="0009092F"/>
    <w:rsid w:val="00092319"/>
    <w:rsid w:val="000927CA"/>
    <w:rsid w:val="00092A44"/>
    <w:rsid w:val="00093F1D"/>
    <w:rsid w:val="000945A4"/>
    <w:rsid w:val="00094A1C"/>
    <w:rsid w:val="00095B40"/>
    <w:rsid w:val="00095EC7"/>
    <w:rsid w:val="000A0AE6"/>
    <w:rsid w:val="000A1137"/>
    <w:rsid w:val="000A1F56"/>
    <w:rsid w:val="000A25B0"/>
    <w:rsid w:val="000A278B"/>
    <w:rsid w:val="000A28D7"/>
    <w:rsid w:val="000A36E5"/>
    <w:rsid w:val="000A665D"/>
    <w:rsid w:val="000A6D5B"/>
    <w:rsid w:val="000B1BD9"/>
    <w:rsid w:val="000B2D63"/>
    <w:rsid w:val="000B35F1"/>
    <w:rsid w:val="000B37FD"/>
    <w:rsid w:val="000B42D9"/>
    <w:rsid w:val="000B470C"/>
    <w:rsid w:val="000B4B14"/>
    <w:rsid w:val="000B5176"/>
    <w:rsid w:val="000B5718"/>
    <w:rsid w:val="000B62F4"/>
    <w:rsid w:val="000B670C"/>
    <w:rsid w:val="000B7251"/>
    <w:rsid w:val="000B7427"/>
    <w:rsid w:val="000B7472"/>
    <w:rsid w:val="000B7D8B"/>
    <w:rsid w:val="000C0994"/>
    <w:rsid w:val="000C0F90"/>
    <w:rsid w:val="000C1240"/>
    <w:rsid w:val="000C1457"/>
    <w:rsid w:val="000C1787"/>
    <w:rsid w:val="000C2655"/>
    <w:rsid w:val="000C2A66"/>
    <w:rsid w:val="000C3AF6"/>
    <w:rsid w:val="000C3F5E"/>
    <w:rsid w:val="000C3F72"/>
    <w:rsid w:val="000C5158"/>
    <w:rsid w:val="000C53E0"/>
    <w:rsid w:val="000C617D"/>
    <w:rsid w:val="000C6C30"/>
    <w:rsid w:val="000D0234"/>
    <w:rsid w:val="000D09F4"/>
    <w:rsid w:val="000D17FB"/>
    <w:rsid w:val="000D1AD3"/>
    <w:rsid w:val="000D2473"/>
    <w:rsid w:val="000D2A4A"/>
    <w:rsid w:val="000D3324"/>
    <w:rsid w:val="000D3488"/>
    <w:rsid w:val="000D5215"/>
    <w:rsid w:val="000D666E"/>
    <w:rsid w:val="000D6A82"/>
    <w:rsid w:val="000D6BAA"/>
    <w:rsid w:val="000D6D17"/>
    <w:rsid w:val="000D6E87"/>
    <w:rsid w:val="000D7333"/>
    <w:rsid w:val="000E2235"/>
    <w:rsid w:val="000E22A5"/>
    <w:rsid w:val="000E2916"/>
    <w:rsid w:val="000E39E0"/>
    <w:rsid w:val="000E3F4E"/>
    <w:rsid w:val="000E415A"/>
    <w:rsid w:val="000E4774"/>
    <w:rsid w:val="000E69A5"/>
    <w:rsid w:val="000E72EF"/>
    <w:rsid w:val="000F0440"/>
    <w:rsid w:val="000F08F7"/>
    <w:rsid w:val="000F256F"/>
    <w:rsid w:val="000F2C35"/>
    <w:rsid w:val="000F2FD2"/>
    <w:rsid w:val="000F40E6"/>
    <w:rsid w:val="000F442B"/>
    <w:rsid w:val="000F4A99"/>
    <w:rsid w:val="000F592C"/>
    <w:rsid w:val="000F5BDD"/>
    <w:rsid w:val="000F5F36"/>
    <w:rsid w:val="000F6477"/>
    <w:rsid w:val="000F7338"/>
    <w:rsid w:val="000F7641"/>
    <w:rsid w:val="000F77BE"/>
    <w:rsid w:val="000F7E77"/>
    <w:rsid w:val="00102162"/>
    <w:rsid w:val="00102A6E"/>
    <w:rsid w:val="00104576"/>
    <w:rsid w:val="0010716A"/>
    <w:rsid w:val="00107BA6"/>
    <w:rsid w:val="00107DE4"/>
    <w:rsid w:val="00110382"/>
    <w:rsid w:val="00110A9B"/>
    <w:rsid w:val="00110EA8"/>
    <w:rsid w:val="001110D4"/>
    <w:rsid w:val="001113FC"/>
    <w:rsid w:val="00111E1D"/>
    <w:rsid w:val="00112423"/>
    <w:rsid w:val="001124A5"/>
    <w:rsid w:val="001125BD"/>
    <w:rsid w:val="00112E47"/>
    <w:rsid w:val="001133EE"/>
    <w:rsid w:val="00114FE4"/>
    <w:rsid w:val="00116DDF"/>
    <w:rsid w:val="00120172"/>
    <w:rsid w:val="0012107C"/>
    <w:rsid w:val="00123CB4"/>
    <w:rsid w:val="00124C1F"/>
    <w:rsid w:val="001255E6"/>
    <w:rsid w:val="00125C8C"/>
    <w:rsid w:val="00126505"/>
    <w:rsid w:val="001267C5"/>
    <w:rsid w:val="00126961"/>
    <w:rsid w:val="00126A98"/>
    <w:rsid w:val="00126E54"/>
    <w:rsid w:val="00127763"/>
    <w:rsid w:val="00130B42"/>
    <w:rsid w:val="0013384C"/>
    <w:rsid w:val="0013396A"/>
    <w:rsid w:val="0013417B"/>
    <w:rsid w:val="0013504C"/>
    <w:rsid w:val="00135AF9"/>
    <w:rsid w:val="001360A7"/>
    <w:rsid w:val="00136866"/>
    <w:rsid w:val="00136E7E"/>
    <w:rsid w:val="00136F91"/>
    <w:rsid w:val="00141316"/>
    <w:rsid w:val="00141343"/>
    <w:rsid w:val="00143FFF"/>
    <w:rsid w:val="001441ED"/>
    <w:rsid w:val="0014530A"/>
    <w:rsid w:val="001456AE"/>
    <w:rsid w:val="00147ADA"/>
    <w:rsid w:val="00147EA1"/>
    <w:rsid w:val="00151327"/>
    <w:rsid w:val="00151832"/>
    <w:rsid w:val="0015279C"/>
    <w:rsid w:val="00154821"/>
    <w:rsid w:val="00155734"/>
    <w:rsid w:val="0015581B"/>
    <w:rsid w:val="00156335"/>
    <w:rsid w:val="00157018"/>
    <w:rsid w:val="0015744A"/>
    <w:rsid w:val="00157A4C"/>
    <w:rsid w:val="00160FA4"/>
    <w:rsid w:val="00161520"/>
    <w:rsid w:val="0016273B"/>
    <w:rsid w:val="001627F7"/>
    <w:rsid w:val="001628A2"/>
    <w:rsid w:val="00162CD1"/>
    <w:rsid w:val="00164313"/>
    <w:rsid w:val="0016541A"/>
    <w:rsid w:val="0016622D"/>
    <w:rsid w:val="00166C89"/>
    <w:rsid w:val="0016760A"/>
    <w:rsid w:val="00167ED5"/>
    <w:rsid w:val="001703C7"/>
    <w:rsid w:val="001725B4"/>
    <w:rsid w:val="001725E9"/>
    <w:rsid w:val="0017323B"/>
    <w:rsid w:val="0017326E"/>
    <w:rsid w:val="00174EF0"/>
    <w:rsid w:val="001753AD"/>
    <w:rsid w:val="00176DF6"/>
    <w:rsid w:val="00177094"/>
    <w:rsid w:val="00177699"/>
    <w:rsid w:val="001779DE"/>
    <w:rsid w:val="00177AAF"/>
    <w:rsid w:val="00181BBD"/>
    <w:rsid w:val="00183D57"/>
    <w:rsid w:val="001845D2"/>
    <w:rsid w:val="001849F8"/>
    <w:rsid w:val="00184F12"/>
    <w:rsid w:val="00185A9E"/>
    <w:rsid w:val="0018613A"/>
    <w:rsid w:val="00186B6E"/>
    <w:rsid w:val="00186D44"/>
    <w:rsid w:val="001913B8"/>
    <w:rsid w:val="0019207A"/>
    <w:rsid w:val="00192542"/>
    <w:rsid w:val="00192BAA"/>
    <w:rsid w:val="0019351D"/>
    <w:rsid w:val="00194A69"/>
    <w:rsid w:val="00195C9B"/>
    <w:rsid w:val="0019640C"/>
    <w:rsid w:val="0019755C"/>
    <w:rsid w:val="00197848"/>
    <w:rsid w:val="001A0DDE"/>
    <w:rsid w:val="001A1668"/>
    <w:rsid w:val="001A1E34"/>
    <w:rsid w:val="001A2276"/>
    <w:rsid w:val="001A3007"/>
    <w:rsid w:val="001A32AE"/>
    <w:rsid w:val="001A3595"/>
    <w:rsid w:val="001A3883"/>
    <w:rsid w:val="001A4807"/>
    <w:rsid w:val="001A52B7"/>
    <w:rsid w:val="001A53EC"/>
    <w:rsid w:val="001A5560"/>
    <w:rsid w:val="001A5844"/>
    <w:rsid w:val="001B1635"/>
    <w:rsid w:val="001B2796"/>
    <w:rsid w:val="001B2D64"/>
    <w:rsid w:val="001B3F3F"/>
    <w:rsid w:val="001B4ACB"/>
    <w:rsid w:val="001B55A2"/>
    <w:rsid w:val="001B5EC1"/>
    <w:rsid w:val="001B6FA0"/>
    <w:rsid w:val="001C0F50"/>
    <w:rsid w:val="001C1530"/>
    <w:rsid w:val="001C1E65"/>
    <w:rsid w:val="001C208C"/>
    <w:rsid w:val="001C20E0"/>
    <w:rsid w:val="001C27CD"/>
    <w:rsid w:val="001C3CC2"/>
    <w:rsid w:val="001C4010"/>
    <w:rsid w:val="001C4884"/>
    <w:rsid w:val="001C60C3"/>
    <w:rsid w:val="001C619A"/>
    <w:rsid w:val="001C67E2"/>
    <w:rsid w:val="001C7412"/>
    <w:rsid w:val="001D1088"/>
    <w:rsid w:val="001D2D55"/>
    <w:rsid w:val="001D34C6"/>
    <w:rsid w:val="001D35C2"/>
    <w:rsid w:val="001D4653"/>
    <w:rsid w:val="001D4768"/>
    <w:rsid w:val="001D6A01"/>
    <w:rsid w:val="001E02D2"/>
    <w:rsid w:val="001E03A5"/>
    <w:rsid w:val="001E0C3F"/>
    <w:rsid w:val="001E1C4F"/>
    <w:rsid w:val="001E2758"/>
    <w:rsid w:val="001E39DB"/>
    <w:rsid w:val="001E3CDB"/>
    <w:rsid w:val="001E40B4"/>
    <w:rsid w:val="001E4289"/>
    <w:rsid w:val="001E45F3"/>
    <w:rsid w:val="001E51AB"/>
    <w:rsid w:val="001E5E07"/>
    <w:rsid w:val="001E7B18"/>
    <w:rsid w:val="001F187E"/>
    <w:rsid w:val="001F21A9"/>
    <w:rsid w:val="001F2381"/>
    <w:rsid w:val="001F32AF"/>
    <w:rsid w:val="001F4624"/>
    <w:rsid w:val="001F4CA2"/>
    <w:rsid w:val="001F4D85"/>
    <w:rsid w:val="001F5FDA"/>
    <w:rsid w:val="001F6034"/>
    <w:rsid w:val="001F66E3"/>
    <w:rsid w:val="001F702A"/>
    <w:rsid w:val="00200770"/>
    <w:rsid w:val="00200DB0"/>
    <w:rsid w:val="00200F6B"/>
    <w:rsid w:val="00201A5D"/>
    <w:rsid w:val="00201A77"/>
    <w:rsid w:val="00201E03"/>
    <w:rsid w:val="00202C1B"/>
    <w:rsid w:val="002042EA"/>
    <w:rsid w:val="002043C1"/>
    <w:rsid w:val="0020470F"/>
    <w:rsid w:val="0020498E"/>
    <w:rsid w:val="00204FCC"/>
    <w:rsid w:val="002057B5"/>
    <w:rsid w:val="00206263"/>
    <w:rsid w:val="002063A0"/>
    <w:rsid w:val="0020686B"/>
    <w:rsid w:val="00206A4E"/>
    <w:rsid w:val="00206DDC"/>
    <w:rsid w:val="00207962"/>
    <w:rsid w:val="002108FE"/>
    <w:rsid w:val="00212133"/>
    <w:rsid w:val="002124E1"/>
    <w:rsid w:val="00212D38"/>
    <w:rsid w:val="002136F0"/>
    <w:rsid w:val="002139FD"/>
    <w:rsid w:val="00213D8D"/>
    <w:rsid w:val="00214B35"/>
    <w:rsid w:val="00215F17"/>
    <w:rsid w:val="00216D6A"/>
    <w:rsid w:val="00216FF5"/>
    <w:rsid w:val="002177DC"/>
    <w:rsid w:val="0021788F"/>
    <w:rsid w:val="00221734"/>
    <w:rsid w:val="002223A1"/>
    <w:rsid w:val="00223C1B"/>
    <w:rsid w:val="00224392"/>
    <w:rsid w:val="00225601"/>
    <w:rsid w:val="00230958"/>
    <w:rsid w:val="002311CB"/>
    <w:rsid w:val="00233DBC"/>
    <w:rsid w:val="0023514F"/>
    <w:rsid w:val="00235511"/>
    <w:rsid w:val="002358AF"/>
    <w:rsid w:val="00235E51"/>
    <w:rsid w:val="00236578"/>
    <w:rsid w:val="002368D8"/>
    <w:rsid w:val="00237406"/>
    <w:rsid w:val="00237CE5"/>
    <w:rsid w:val="00237F96"/>
    <w:rsid w:val="002418AF"/>
    <w:rsid w:val="00241ECF"/>
    <w:rsid w:val="00241FEF"/>
    <w:rsid w:val="002433DC"/>
    <w:rsid w:val="00245978"/>
    <w:rsid w:val="002466E7"/>
    <w:rsid w:val="002474F2"/>
    <w:rsid w:val="002505C1"/>
    <w:rsid w:val="00250655"/>
    <w:rsid w:val="00250A0A"/>
    <w:rsid w:val="00251DA7"/>
    <w:rsid w:val="00252A81"/>
    <w:rsid w:val="00253AD6"/>
    <w:rsid w:val="00253B32"/>
    <w:rsid w:val="00253C93"/>
    <w:rsid w:val="002555C5"/>
    <w:rsid w:val="00256770"/>
    <w:rsid w:val="00256A91"/>
    <w:rsid w:val="002576AA"/>
    <w:rsid w:val="00257CB4"/>
    <w:rsid w:val="00257E46"/>
    <w:rsid w:val="002611EC"/>
    <w:rsid w:val="002616BA"/>
    <w:rsid w:val="00261F02"/>
    <w:rsid w:val="002621CB"/>
    <w:rsid w:val="00264A38"/>
    <w:rsid w:val="00270D07"/>
    <w:rsid w:val="0027380A"/>
    <w:rsid w:val="002739C6"/>
    <w:rsid w:val="00273D90"/>
    <w:rsid w:val="00274309"/>
    <w:rsid w:val="00274DD7"/>
    <w:rsid w:val="0027740D"/>
    <w:rsid w:val="00280654"/>
    <w:rsid w:val="00281380"/>
    <w:rsid w:val="00281D91"/>
    <w:rsid w:val="00281FB1"/>
    <w:rsid w:val="00283650"/>
    <w:rsid w:val="00283C48"/>
    <w:rsid w:val="00283EDA"/>
    <w:rsid w:val="0028455E"/>
    <w:rsid w:val="00284DD4"/>
    <w:rsid w:val="00285766"/>
    <w:rsid w:val="00286B7C"/>
    <w:rsid w:val="002911EA"/>
    <w:rsid w:val="00291216"/>
    <w:rsid w:val="00291A4F"/>
    <w:rsid w:val="002926DD"/>
    <w:rsid w:val="00292C77"/>
    <w:rsid w:val="0029309D"/>
    <w:rsid w:val="002933A1"/>
    <w:rsid w:val="0029405A"/>
    <w:rsid w:val="00294A8F"/>
    <w:rsid w:val="00294EBA"/>
    <w:rsid w:val="002952CE"/>
    <w:rsid w:val="002961A2"/>
    <w:rsid w:val="00296B34"/>
    <w:rsid w:val="00297E94"/>
    <w:rsid w:val="002A2721"/>
    <w:rsid w:val="002A273D"/>
    <w:rsid w:val="002A2F96"/>
    <w:rsid w:val="002A46C7"/>
    <w:rsid w:val="002A5273"/>
    <w:rsid w:val="002A5A92"/>
    <w:rsid w:val="002A63A5"/>
    <w:rsid w:val="002A685E"/>
    <w:rsid w:val="002B0395"/>
    <w:rsid w:val="002B09B6"/>
    <w:rsid w:val="002B0ED8"/>
    <w:rsid w:val="002B152D"/>
    <w:rsid w:val="002B1962"/>
    <w:rsid w:val="002B2973"/>
    <w:rsid w:val="002B4100"/>
    <w:rsid w:val="002B47B2"/>
    <w:rsid w:val="002B4BE4"/>
    <w:rsid w:val="002B6A06"/>
    <w:rsid w:val="002B71B9"/>
    <w:rsid w:val="002C0907"/>
    <w:rsid w:val="002C0A83"/>
    <w:rsid w:val="002C0CDF"/>
    <w:rsid w:val="002C0E8D"/>
    <w:rsid w:val="002C1E41"/>
    <w:rsid w:val="002C3861"/>
    <w:rsid w:val="002C3A76"/>
    <w:rsid w:val="002C3C07"/>
    <w:rsid w:val="002C4CB0"/>
    <w:rsid w:val="002C4FEC"/>
    <w:rsid w:val="002C5068"/>
    <w:rsid w:val="002C6D2B"/>
    <w:rsid w:val="002D3575"/>
    <w:rsid w:val="002D3E58"/>
    <w:rsid w:val="002D5B18"/>
    <w:rsid w:val="002D5F11"/>
    <w:rsid w:val="002E0E1D"/>
    <w:rsid w:val="002E1BD4"/>
    <w:rsid w:val="002E1F14"/>
    <w:rsid w:val="002E3B8A"/>
    <w:rsid w:val="002E3FB9"/>
    <w:rsid w:val="002E48D2"/>
    <w:rsid w:val="002E52B9"/>
    <w:rsid w:val="002E62BC"/>
    <w:rsid w:val="002E712D"/>
    <w:rsid w:val="002E718D"/>
    <w:rsid w:val="002F0027"/>
    <w:rsid w:val="002F27F8"/>
    <w:rsid w:val="002F56C2"/>
    <w:rsid w:val="00300A8C"/>
    <w:rsid w:val="0030241C"/>
    <w:rsid w:val="003028E8"/>
    <w:rsid w:val="00302FE7"/>
    <w:rsid w:val="003056F9"/>
    <w:rsid w:val="00306B46"/>
    <w:rsid w:val="003078F8"/>
    <w:rsid w:val="00310718"/>
    <w:rsid w:val="00310F9C"/>
    <w:rsid w:val="003115DF"/>
    <w:rsid w:val="00311BDC"/>
    <w:rsid w:val="0031209F"/>
    <w:rsid w:val="00312B4F"/>
    <w:rsid w:val="003138F3"/>
    <w:rsid w:val="00313A8D"/>
    <w:rsid w:val="00313ABD"/>
    <w:rsid w:val="003146AC"/>
    <w:rsid w:val="00315065"/>
    <w:rsid w:val="003154F4"/>
    <w:rsid w:val="00315647"/>
    <w:rsid w:val="003156AF"/>
    <w:rsid w:val="0031612F"/>
    <w:rsid w:val="00316944"/>
    <w:rsid w:val="00317273"/>
    <w:rsid w:val="00317572"/>
    <w:rsid w:val="00320D0C"/>
    <w:rsid w:val="00320D34"/>
    <w:rsid w:val="00321084"/>
    <w:rsid w:val="00321090"/>
    <w:rsid w:val="0032163A"/>
    <w:rsid w:val="003217FF"/>
    <w:rsid w:val="00321A3E"/>
    <w:rsid w:val="00321B51"/>
    <w:rsid w:val="00321BFD"/>
    <w:rsid w:val="003220E4"/>
    <w:rsid w:val="00322A74"/>
    <w:rsid w:val="00322C7E"/>
    <w:rsid w:val="00324DAF"/>
    <w:rsid w:val="00325F41"/>
    <w:rsid w:val="00327346"/>
    <w:rsid w:val="00331052"/>
    <w:rsid w:val="00331F1D"/>
    <w:rsid w:val="00332723"/>
    <w:rsid w:val="003353C6"/>
    <w:rsid w:val="0033541B"/>
    <w:rsid w:val="003358E6"/>
    <w:rsid w:val="003366E8"/>
    <w:rsid w:val="00337AB7"/>
    <w:rsid w:val="00340F1B"/>
    <w:rsid w:val="003417BC"/>
    <w:rsid w:val="00341ACE"/>
    <w:rsid w:val="00341D78"/>
    <w:rsid w:val="00341D80"/>
    <w:rsid w:val="003421BC"/>
    <w:rsid w:val="00344522"/>
    <w:rsid w:val="00344D02"/>
    <w:rsid w:val="00344F89"/>
    <w:rsid w:val="00345A10"/>
    <w:rsid w:val="00346A96"/>
    <w:rsid w:val="00347C9A"/>
    <w:rsid w:val="00351C5E"/>
    <w:rsid w:val="00353A67"/>
    <w:rsid w:val="00354587"/>
    <w:rsid w:val="00354CD2"/>
    <w:rsid w:val="00356253"/>
    <w:rsid w:val="00356C50"/>
    <w:rsid w:val="003578CB"/>
    <w:rsid w:val="003610BC"/>
    <w:rsid w:val="00362B30"/>
    <w:rsid w:val="0036328F"/>
    <w:rsid w:val="0036547A"/>
    <w:rsid w:val="0036708F"/>
    <w:rsid w:val="003670FF"/>
    <w:rsid w:val="00367CF4"/>
    <w:rsid w:val="0037156D"/>
    <w:rsid w:val="00371B31"/>
    <w:rsid w:val="003733CD"/>
    <w:rsid w:val="00375516"/>
    <w:rsid w:val="0037645B"/>
    <w:rsid w:val="003767FF"/>
    <w:rsid w:val="003776EE"/>
    <w:rsid w:val="00377E77"/>
    <w:rsid w:val="00380097"/>
    <w:rsid w:val="0038332B"/>
    <w:rsid w:val="00383EE2"/>
    <w:rsid w:val="00384779"/>
    <w:rsid w:val="00385BEB"/>
    <w:rsid w:val="00386BAD"/>
    <w:rsid w:val="00387936"/>
    <w:rsid w:val="00390225"/>
    <w:rsid w:val="00391724"/>
    <w:rsid w:val="003918FF"/>
    <w:rsid w:val="00391E2A"/>
    <w:rsid w:val="003944BD"/>
    <w:rsid w:val="00395080"/>
    <w:rsid w:val="003950A1"/>
    <w:rsid w:val="0039632C"/>
    <w:rsid w:val="00396435"/>
    <w:rsid w:val="00396CDC"/>
    <w:rsid w:val="003A00C8"/>
    <w:rsid w:val="003A0CDB"/>
    <w:rsid w:val="003A0E9D"/>
    <w:rsid w:val="003A1346"/>
    <w:rsid w:val="003A13FD"/>
    <w:rsid w:val="003A16A1"/>
    <w:rsid w:val="003A1817"/>
    <w:rsid w:val="003A1D52"/>
    <w:rsid w:val="003A2F23"/>
    <w:rsid w:val="003A38BA"/>
    <w:rsid w:val="003A740A"/>
    <w:rsid w:val="003B2F94"/>
    <w:rsid w:val="003B2FDE"/>
    <w:rsid w:val="003B33D9"/>
    <w:rsid w:val="003B48AF"/>
    <w:rsid w:val="003B5504"/>
    <w:rsid w:val="003B5669"/>
    <w:rsid w:val="003B6344"/>
    <w:rsid w:val="003C0190"/>
    <w:rsid w:val="003C04B3"/>
    <w:rsid w:val="003C0960"/>
    <w:rsid w:val="003C0E81"/>
    <w:rsid w:val="003C1389"/>
    <w:rsid w:val="003C1BC1"/>
    <w:rsid w:val="003C1D0A"/>
    <w:rsid w:val="003C24D4"/>
    <w:rsid w:val="003C41FB"/>
    <w:rsid w:val="003C42CB"/>
    <w:rsid w:val="003C46CB"/>
    <w:rsid w:val="003C646D"/>
    <w:rsid w:val="003C66BF"/>
    <w:rsid w:val="003C6BCE"/>
    <w:rsid w:val="003D0067"/>
    <w:rsid w:val="003D13C7"/>
    <w:rsid w:val="003D16D5"/>
    <w:rsid w:val="003D16E2"/>
    <w:rsid w:val="003D2131"/>
    <w:rsid w:val="003D2410"/>
    <w:rsid w:val="003D243C"/>
    <w:rsid w:val="003D42EC"/>
    <w:rsid w:val="003D4E00"/>
    <w:rsid w:val="003D51B6"/>
    <w:rsid w:val="003D5D63"/>
    <w:rsid w:val="003D6147"/>
    <w:rsid w:val="003D6B93"/>
    <w:rsid w:val="003D6C12"/>
    <w:rsid w:val="003E175B"/>
    <w:rsid w:val="003E1A3D"/>
    <w:rsid w:val="003E2108"/>
    <w:rsid w:val="003E243C"/>
    <w:rsid w:val="003E2887"/>
    <w:rsid w:val="003E3092"/>
    <w:rsid w:val="003E3521"/>
    <w:rsid w:val="003E353E"/>
    <w:rsid w:val="003E363F"/>
    <w:rsid w:val="003E4B86"/>
    <w:rsid w:val="003E5794"/>
    <w:rsid w:val="003E6079"/>
    <w:rsid w:val="003E759F"/>
    <w:rsid w:val="003E7ACA"/>
    <w:rsid w:val="003E7C5B"/>
    <w:rsid w:val="003F0144"/>
    <w:rsid w:val="003F16C3"/>
    <w:rsid w:val="003F2C7F"/>
    <w:rsid w:val="003F42F5"/>
    <w:rsid w:val="003F59BD"/>
    <w:rsid w:val="003F62EC"/>
    <w:rsid w:val="003F779B"/>
    <w:rsid w:val="0040125A"/>
    <w:rsid w:val="00402FEC"/>
    <w:rsid w:val="004032DF"/>
    <w:rsid w:val="00403A3D"/>
    <w:rsid w:val="004059DD"/>
    <w:rsid w:val="00405A52"/>
    <w:rsid w:val="0040623E"/>
    <w:rsid w:val="004062A4"/>
    <w:rsid w:val="004065D9"/>
    <w:rsid w:val="00407443"/>
    <w:rsid w:val="00411D9F"/>
    <w:rsid w:val="004133EF"/>
    <w:rsid w:val="00414FB4"/>
    <w:rsid w:val="004172B3"/>
    <w:rsid w:val="00417DAD"/>
    <w:rsid w:val="004208BB"/>
    <w:rsid w:val="0042099D"/>
    <w:rsid w:val="00421593"/>
    <w:rsid w:val="00421855"/>
    <w:rsid w:val="00421C16"/>
    <w:rsid w:val="004226E3"/>
    <w:rsid w:val="0042386B"/>
    <w:rsid w:val="004238CC"/>
    <w:rsid w:val="00424DEE"/>
    <w:rsid w:val="0042630F"/>
    <w:rsid w:val="00426705"/>
    <w:rsid w:val="0042685B"/>
    <w:rsid w:val="00426F75"/>
    <w:rsid w:val="004307EA"/>
    <w:rsid w:val="00431C30"/>
    <w:rsid w:val="00433086"/>
    <w:rsid w:val="00433C38"/>
    <w:rsid w:val="00433DD9"/>
    <w:rsid w:val="0043474B"/>
    <w:rsid w:val="00434B12"/>
    <w:rsid w:val="00434E40"/>
    <w:rsid w:val="00435507"/>
    <w:rsid w:val="00435E87"/>
    <w:rsid w:val="0043618A"/>
    <w:rsid w:val="00436EFC"/>
    <w:rsid w:val="00437491"/>
    <w:rsid w:val="00440F0E"/>
    <w:rsid w:val="00441109"/>
    <w:rsid w:val="00442548"/>
    <w:rsid w:val="00444D6F"/>
    <w:rsid w:val="004451D3"/>
    <w:rsid w:val="00445B42"/>
    <w:rsid w:val="00445F9E"/>
    <w:rsid w:val="004478C4"/>
    <w:rsid w:val="0045020B"/>
    <w:rsid w:val="00451489"/>
    <w:rsid w:val="0045151D"/>
    <w:rsid w:val="00451B7B"/>
    <w:rsid w:val="00452E74"/>
    <w:rsid w:val="0045351B"/>
    <w:rsid w:val="00453540"/>
    <w:rsid w:val="00453C2D"/>
    <w:rsid w:val="004551A0"/>
    <w:rsid w:val="0045556D"/>
    <w:rsid w:val="00455EAC"/>
    <w:rsid w:val="00456DEC"/>
    <w:rsid w:val="004574DD"/>
    <w:rsid w:val="004575AC"/>
    <w:rsid w:val="00460134"/>
    <w:rsid w:val="00460C3A"/>
    <w:rsid w:val="0046167E"/>
    <w:rsid w:val="004644F9"/>
    <w:rsid w:val="0046705F"/>
    <w:rsid w:val="004673AC"/>
    <w:rsid w:val="00467B55"/>
    <w:rsid w:val="00470471"/>
    <w:rsid w:val="00470A3F"/>
    <w:rsid w:val="00472827"/>
    <w:rsid w:val="0047399E"/>
    <w:rsid w:val="00474CE0"/>
    <w:rsid w:val="00475070"/>
    <w:rsid w:val="00475AFE"/>
    <w:rsid w:val="004761C3"/>
    <w:rsid w:val="00476351"/>
    <w:rsid w:val="0047657F"/>
    <w:rsid w:val="00481E67"/>
    <w:rsid w:val="004864EF"/>
    <w:rsid w:val="00486A36"/>
    <w:rsid w:val="004903AC"/>
    <w:rsid w:val="00492D0C"/>
    <w:rsid w:val="00492FD5"/>
    <w:rsid w:val="0049464D"/>
    <w:rsid w:val="0049497A"/>
    <w:rsid w:val="0049623C"/>
    <w:rsid w:val="004969D2"/>
    <w:rsid w:val="00496B05"/>
    <w:rsid w:val="004971BB"/>
    <w:rsid w:val="004973BA"/>
    <w:rsid w:val="004A0065"/>
    <w:rsid w:val="004A087C"/>
    <w:rsid w:val="004A0E34"/>
    <w:rsid w:val="004A1382"/>
    <w:rsid w:val="004A17CC"/>
    <w:rsid w:val="004A1C62"/>
    <w:rsid w:val="004A20EB"/>
    <w:rsid w:val="004A2829"/>
    <w:rsid w:val="004A3868"/>
    <w:rsid w:val="004A4F1C"/>
    <w:rsid w:val="004A5CEC"/>
    <w:rsid w:val="004B03B7"/>
    <w:rsid w:val="004B2A5A"/>
    <w:rsid w:val="004B2BD7"/>
    <w:rsid w:val="004B35E3"/>
    <w:rsid w:val="004B41B1"/>
    <w:rsid w:val="004B527C"/>
    <w:rsid w:val="004B5507"/>
    <w:rsid w:val="004B565C"/>
    <w:rsid w:val="004B5C6B"/>
    <w:rsid w:val="004C0FA8"/>
    <w:rsid w:val="004C10EE"/>
    <w:rsid w:val="004C1198"/>
    <w:rsid w:val="004C1305"/>
    <w:rsid w:val="004C1507"/>
    <w:rsid w:val="004C1863"/>
    <w:rsid w:val="004C1F79"/>
    <w:rsid w:val="004C36D6"/>
    <w:rsid w:val="004C3C6C"/>
    <w:rsid w:val="004C480F"/>
    <w:rsid w:val="004C6358"/>
    <w:rsid w:val="004C6680"/>
    <w:rsid w:val="004C6D21"/>
    <w:rsid w:val="004D2521"/>
    <w:rsid w:val="004D517D"/>
    <w:rsid w:val="004D5D57"/>
    <w:rsid w:val="004D6689"/>
    <w:rsid w:val="004D6E6F"/>
    <w:rsid w:val="004D7293"/>
    <w:rsid w:val="004D7B82"/>
    <w:rsid w:val="004E2098"/>
    <w:rsid w:val="004E214B"/>
    <w:rsid w:val="004E3598"/>
    <w:rsid w:val="004E37E5"/>
    <w:rsid w:val="004E4072"/>
    <w:rsid w:val="004E4242"/>
    <w:rsid w:val="004E4380"/>
    <w:rsid w:val="004E4941"/>
    <w:rsid w:val="004E7E81"/>
    <w:rsid w:val="004F1047"/>
    <w:rsid w:val="004F1081"/>
    <w:rsid w:val="004F2962"/>
    <w:rsid w:val="004F29FB"/>
    <w:rsid w:val="004F3037"/>
    <w:rsid w:val="004F362B"/>
    <w:rsid w:val="004F4AD9"/>
    <w:rsid w:val="004F4F66"/>
    <w:rsid w:val="004F50A1"/>
    <w:rsid w:val="004F587B"/>
    <w:rsid w:val="004F770A"/>
    <w:rsid w:val="004F7A6A"/>
    <w:rsid w:val="00500CD5"/>
    <w:rsid w:val="005013DA"/>
    <w:rsid w:val="00501A76"/>
    <w:rsid w:val="00502E46"/>
    <w:rsid w:val="00504B69"/>
    <w:rsid w:val="00505709"/>
    <w:rsid w:val="005064A8"/>
    <w:rsid w:val="005076DA"/>
    <w:rsid w:val="005103F3"/>
    <w:rsid w:val="005135B6"/>
    <w:rsid w:val="00514969"/>
    <w:rsid w:val="00514D6A"/>
    <w:rsid w:val="005154AC"/>
    <w:rsid w:val="00515656"/>
    <w:rsid w:val="00516E47"/>
    <w:rsid w:val="00517959"/>
    <w:rsid w:val="00517DFB"/>
    <w:rsid w:val="00522597"/>
    <w:rsid w:val="00523F73"/>
    <w:rsid w:val="0052405D"/>
    <w:rsid w:val="005251BB"/>
    <w:rsid w:val="00525DA6"/>
    <w:rsid w:val="0052673C"/>
    <w:rsid w:val="00526A39"/>
    <w:rsid w:val="00526D33"/>
    <w:rsid w:val="00526ED5"/>
    <w:rsid w:val="00527AFF"/>
    <w:rsid w:val="0053029F"/>
    <w:rsid w:val="00532178"/>
    <w:rsid w:val="00532E28"/>
    <w:rsid w:val="0053396D"/>
    <w:rsid w:val="00534665"/>
    <w:rsid w:val="00535A59"/>
    <w:rsid w:val="00536D87"/>
    <w:rsid w:val="0053730B"/>
    <w:rsid w:val="00540557"/>
    <w:rsid w:val="00540558"/>
    <w:rsid w:val="005410C9"/>
    <w:rsid w:val="0054165F"/>
    <w:rsid w:val="00542BD9"/>
    <w:rsid w:val="00542FE6"/>
    <w:rsid w:val="00544002"/>
    <w:rsid w:val="0054496C"/>
    <w:rsid w:val="005457DC"/>
    <w:rsid w:val="005461D6"/>
    <w:rsid w:val="00546376"/>
    <w:rsid w:val="0054781E"/>
    <w:rsid w:val="00550C3C"/>
    <w:rsid w:val="00552481"/>
    <w:rsid w:val="00553B30"/>
    <w:rsid w:val="00554C1E"/>
    <w:rsid w:val="00554ECF"/>
    <w:rsid w:val="00556CC7"/>
    <w:rsid w:val="00556D28"/>
    <w:rsid w:val="005575F0"/>
    <w:rsid w:val="00561CD6"/>
    <w:rsid w:val="00563A65"/>
    <w:rsid w:val="00563C4E"/>
    <w:rsid w:val="00566556"/>
    <w:rsid w:val="00567D88"/>
    <w:rsid w:val="00570746"/>
    <w:rsid w:val="00571325"/>
    <w:rsid w:val="00572D12"/>
    <w:rsid w:val="0057483E"/>
    <w:rsid w:val="005750BC"/>
    <w:rsid w:val="0057608B"/>
    <w:rsid w:val="0057699A"/>
    <w:rsid w:val="00576F34"/>
    <w:rsid w:val="005777F8"/>
    <w:rsid w:val="00577CEC"/>
    <w:rsid w:val="00580859"/>
    <w:rsid w:val="00580C5B"/>
    <w:rsid w:val="00582A81"/>
    <w:rsid w:val="00585506"/>
    <w:rsid w:val="0058658B"/>
    <w:rsid w:val="005903D4"/>
    <w:rsid w:val="0059080A"/>
    <w:rsid w:val="00591E92"/>
    <w:rsid w:val="005920F1"/>
    <w:rsid w:val="00592DDA"/>
    <w:rsid w:val="0059349C"/>
    <w:rsid w:val="00593CF1"/>
    <w:rsid w:val="005958D3"/>
    <w:rsid w:val="005968BB"/>
    <w:rsid w:val="00596FF7"/>
    <w:rsid w:val="005970DD"/>
    <w:rsid w:val="00597C61"/>
    <w:rsid w:val="005A1E63"/>
    <w:rsid w:val="005A39C5"/>
    <w:rsid w:val="005A49E4"/>
    <w:rsid w:val="005A4E81"/>
    <w:rsid w:val="005A5E6F"/>
    <w:rsid w:val="005A5FAC"/>
    <w:rsid w:val="005A6782"/>
    <w:rsid w:val="005A6D98"/>
    <w:rsid w:val="005A6E74"/>
    <w:rsid w:val="005A71C5"/>
    <w:rsid w:val="005A7649"/>
    <w:rsid w:val="005B0125"/>
    <w:rsid w:val="005B04E1"/>
    <w:rsid w:val="005B140F"/>
    <w:rsid w:val="005B17A0"/>
    <w:rsid w:val="005B2965"/>
    <w:rsid w:val="005B3CB9"/>
    <w:rsid w:val="005B3D4E"/>
    <w:rsid w:val="005B5A6E"/>
    <w:rsid w:val="005B60AE"/>
    <w:rsid w:val="005B66AC"/>
    <w:rsid w:val="005B7C8B"/>
    <w:rsid w:val="005C20B7"/>
    <w:rsid w:val="005C2538"/>
    <w:rsid w:val="005C3AB9"/>
    <w:rsid w:val="005C4431"/>
    <w:rsid w:val="005C4EE5"/>
    <w:rsid w:val="005C6056"/>
    <w:rsid w:val="005C7A48"/>
    <w:rsid w:val="005D0843"/>
    <w:rsid w:val="005D0AD8"/>
    <w:rsid w:val="005D0ADF"/>
    <w:rsid w:val="005D0ED7"/>
    <w:rsid w:val="005D254D"/>
    <w:rsid w:val="005D291D"/>
    <w:rsid w:val="005D38B6"/>
    <w:rsid w:val="005D3DE4"/>
    <w:rsid w:val="005D5816"/>
    <w:rsid w:val="005E112E"/>
    <w:rsid w:val="005E1700"/>
    <w:rsid w:val="005E3078"/>
    <w:rsid w:val="005E432B"/>
    <w:rsid w:val="005E6174"/>
    <w:rsid w:val="005F14C4"/>
    <w:rsid w:val="005F1645"/>
    <w:rsid w:val="005F2527"/>
    <w:rsid w:val="005F362E"/>
    <w:rsid w:val="005F3707"/>
    <w:rsid w:val="005F41D2"/>
    <w:rsid w:val="005F58EF"/>
    <w:rsid w:val="005F6072"/>
    <w:rsid w:val="005F667E"/>
    <w:rsid w:val="005F702F"/>
    <w:rsid w:val="005F76F9"/>
    <w:rsid w:val="0060086F"/>
    <w:rsid w:val="00600A10"/>
    <w:rsid w:val="00600A7D"/>
    <w:rsid w:val="006059A9"/>
    <w:rsid w:val="00605F31"/>
    <w:rsid w:val="00605F77"/>
    <w:rsid w:val="00606672"/>
    <w:rsid w:val="00606AD8"/>
    <w:rsid w:val="00607561"/>
    <w:rsid w:val="0061230F"/>
    <w:rsid w:val="0061350A"/>
    <w:rsid w:val="00615361"/>
    <w:rsid w:val="006163D2"/>
    <w:rsid w:val="00616E2E"/>
    <w:rsid w:val="00620B48"/>
    <w:rsid w:val="00620B4F"/>
    <w:rsid w:val="00620DCC"/>
    <w:rsid w:val="00621485"/>
    <w:rsid w:val="00623633"/>
    <w:rsid w:val="006237AA"/>
    <w:rsid w:val="00624933"/>
    <w:rsid w:val="0062698A"/>
    <w:rsid w:val="00626FE6"/>
    <w:rsid w:val="00627933"/>
    <w:rsid w:val="00631474"/>
    <w:rsid w:val="0063191F"/>
    <w:rsid w:val="00632A20"/>
    <w:rsid w:val="006335E0"/>
    <w:rsid w:val="006351FB"/>
    <w:rsid w:val="00637542"/>
    <w:rsid w:val="006400B6"/>
    <w:rsid w:val="006410B4"/>
    <w:rsid w:val="00642201"/>
    <w:rsid w:val="006429C7"/>
    <w:rsid w:val="00643A44"/>
    <w:rsid w:val="00643E95"/>
    <w:rsid w:val="00643EF0"/>
    <w:rsid w:val="00644229"/>
    <w:rsid w:val="006462CA"/>
    <w:rsid w:val="00646D09"/>
    <w:rsid w:val="0064737D"/>
    <w:rsid w:val="00650755"/>
    <w:rsid w:val="00650A38"/>
    <w:rsid w:val="00653109"/>
    <w:rsid w:val="006540A0"/>
    <w:rsid w:val="006543B8"/>
    <w:rsid w:val="0065494E"/>
    <w:rsid w:val="0065673D"/>
    <w:rsid w:val="006578BF"/>
    <w:rsid w:val="00660AE3"/>
    <w:rsid w:val="00662084"/>
    <w:rsid w:val="0066242B"/>
    <w:rsid w:val="00662BE7"/>
    <w:rsid w:val="00663A9F"/>
    <w:rsid w:val="006654F9"/>
    <w:rsid w:val="00667119"/>
    <w:rsid w:val="00667F87"/>
    <w:rsid w:val="0067121C"/>
    <w:rsid w:val="00671280"/>
    <w:rsid w:val="00671418"/>
    <w:rsid w:val="006731C1"/>
    <w:rsid w:val="00674670"/>
    <w:rsid w:val="00674A1D"/>
    <w:rsid w:val="00674D40"/>
    <w:rsid w:val="00677493"/>
    <w:rsid w:val="006819FE"/>
    <w:rsid w:val="006826D3"/>
    <w:rsid w:val="006826ED"/>
    <w:rsid w:val="00682CF3"/>
    <w:rsid w:val="00684077"/>
    <w:rsid w:val="00684900"/>
    <w:rsid w:val="00685B63"/>
    <w:rsid w:val="00686440"/>
    <w:rsid w:val="00686968"/>
    <w:rsid w:val="00686EDF"/>
    <w:rsid w:val="0069037D"/>
    <w:rsid w:val="00690FC2"/>
    <w:rsid w:val="006912E7"/>
    <w:rsid w:val="00692B73"/>
    <w:rsid w:val="00693F6D"/>
    <w:rsid w:val="0069448E"/>
    <w:rsid w:val="006954BF"/>
    <w:rsid w:val="00695B38"/>
    <w:rsid w:val="006969B1"/>
    <w:rsid w:val="00696B5C"/>
    <w:rsid w:val="00696D82"/>
    <w:rsid w:val="00697480"/>
    <w:rsid w:val="006A035B"/>
    <w:rsid w:val="006A300F"/>
    <w:rsid w:val="006A499D"/>
    <w:rsid w:val="006A5F2C"/>
    <w:rsid w:val="006B014A"/>
    <w:rsid w:val="006B135A"/>
    <w:rsid w:val="006B16C4"/>
    <w:rsid w:val="006B202E"/>
    <w:rsid w:val="006B2150"/>
    <w:rsid w:val="006B28C7"/>
    <w:rsid w:val="006B2A1E"/>
    <w:rsid w:val="006B3106"/>
    <w:rsid w:val="006B32E8"/>
    <w:rsid w:val="006B4657"/>
    <w:rsid w:val="006B4A9C"/>
    <w:rsid w:val="006B5635"/>
    <w:rsid w:val="006B5F47"/>
    <w:rsid w:val="006B70B2"/>
    <w:rsid w:val="006B79E2"/>
    <w:rsid w:val="006C06F7"/>
    <w:rsid w:val="006C11B2"/>
    <w:rsid w:val="006C142D"/>
    <w:rsid w:val="006C1CAE"/>
    <w:rsid w:val="006C36AC"/>
    <w:rsid w:val="006C3936"/>
    <w:rsid w:val="006C46B7"/>
    <w:rsid w:val="006C5122"/>
    <w:rsid w:val="006C5448"/>
    <w:rsid w:val="006C5BB2"/>
    <w:rsid w:val="006C5C5E"/>
    <w:rsid w:val="006D0552"/>
    <w:rsid w:val="006D24BF"/>
    <w:rsid w:val="006D7192"/>
    <w:rsid w:val="006D7DC6"/>
    <w:rsid w:val="006E00B2"/>
    <w:rsid w:val="006E0272"/>
    <w:rsid w:val="006E196D"/>
    <w:rsid w:val="006E2140"/>
    <w:rsid w:val="006E240C"/>
    <w:rsid w:val="006E2842"/>
    <w:rsid w:val="006E2C73"/>
    <w:rsid w:val="006E2E12"/>
    <w:rsid w:val="006E3C19"/>
    <w:rsid w:val="006E3DAC"/>
    <w:rsid w:val="006E40C7"/>
    <w:rsid w:val="006E4AD3"/>
    <w:rsid w:val="006E54EE"/>
    <w:rsid w:val="006E6ED0"/>
    <w:rsid w:val="006E7188"/>
    <w:rsid w:val="006E7DFD"/>
    <w:rsid w:val="006F0F76"/>
    <w:rsid w:val="006F4BF4"/>
    <w:rsid w:val="006F4C8F"/>
    <w:rsid w:val="006F73BE"/>
    <w:rsid w:val="007000ED"/>
    <w:rsid w:val="0070021C"/>
    <w:rsid w:val="00701205"/>
    <w:rsid w:val="0070127F"/>
    <w:rsid w:val="0070175A"/>
    <w:rsid w:val="00702060"/>
    <w:rsid w:val="00702320"/>
    <w:rsid w:val="00702558"/>
    <w:rsid w:val="007066C1"/>
    <w:rsid w:val="00706B07"/>
    <w:rsid w:val="007074BE"/>
    <w:rsid w:val="00711A4C"/>
    <w:rsid w:val="00711B50"/>
    <w:rsid w:val="00711B5D"/>
    <w:rsid w:val="00714713"/>
    <w:rsid w:val="0071540B"/>
    <w:rsid w:val="00716548"/>
    <w:rsid w:val="0072011A"/>
    <w:rsid w:val="007203BD"/>
    <w:rsid w:val="00720E64"/>
    <w:rsid w:val="007218EA"/>
    <w:rsid w:val="00723D38"/>
    <w:rsid w:val="00724100"/>
    <w:rsid w:val="00724EA8"/>
    <w:rsid w:val="0072756F"/>
    <w:rsid w:val="00727F05"/>
    <w:rsid w:val="0073001C"/>
    <w:rsid w:val="00730BC4"/>
    <w:rsid w:val="007312F1"/>
    <w:rsid w:val="00731AB8"/>
    <w:rsid w:val="007334C4"/>
    <w:rsid w:val="00734468"/>
    <w:rsid w:val="007403A2"/>
    <w:rsid w:val="00741208"/>
    <w:rsid w:val="00741CF2"/>
    <w:rsid w:val="0074310F"/>
    <w:rsid w:val="0074736D"/>
    <w:rsid w:val="00750E4F"/>
    <w:rsid w:val="00754BEC"/>
    <w:rsid w:val="00754EF5"/>
    <w:rsid w:val="00754F4B"/>
    <w:rsid w:val="0075641F"/>
    <w:rsid w:val="007574D1"/>
    <w:rsid w:val="00760D76"/>
    <w:rsid w:val="007625E7"/>
    <w:rsid w:val="00763432"/>
    <w:rsid w:val="00764E5B"/>
    <w:rsid w:val="00770BC3"/>
    <w:rsid w:val="00770FFE"/>
    <w:rsid w:val="00772CFC"/>
    <w:rsid w:val="00773CDD"/>
    <w:rsid w:val="007769A1"/>
    <w:rsid w:val="00777879"/>
    <w:rsid w:val="0077797C"/>
    <w:rsid w:val="00780940"/>
    <w:rsid w:val="0078188F"/>
    <w:rsid w:val="0078228F"/>
    <w:rsid w:val="00782CF0"/>
    <w:rsid w:val="00783311"/>
    <w:rsid w:val="007846BC"/>
    <w:rsid w:val="007848E0"/>
    <w:rsid w:val="00785733"/>
    <w:rsid w:val="0078579D"/>
    <w:rsid w:val="00786A13"/>
    <w:rsid w:val="00787B08"/>
    <w:rsid w:val="00791750"/>
    <w:rsid w:val="00792593"/>
    <w:rsid w:val="00792E89"/>
    <w:rsid w:val="00793F61"/>
    <w:rsid w:val="00793FCE"/>
    <w:rsid w:val="0079421D"/>
    <w:rsid w:val="00794C71"/>
    <w:rsid w:val="007967E9"/>
    <w:rsid w:val="007970B9"/>
    <w:rsid w:val="007A142F"/>
    <w:rsid w:val="007A1E3B"/>
    <w:rsid w:val="007A28FB"/>
    <w:rsid w:val="007A2F63"/>
    <w:rsid w:val="007A3201"/>
    <w:rsid w:val="007A423D"/>
    <w:rsid w:val="007A510C"/>
    <w:rsid w:val="007A516F"/>
    <w:rsid w:val="007A5717"/>
    <w:rsid w:val="007A6763"/>
    <w:rsid w:val="007B03C9"/>
    <w:rsid w:val="007B0DF8"/>
    <w:rsid w:val="007B1375"/>
    <w:rsid w:val="007B1C83"/>
    <w:rsid w:val="007B1D70"/>
    <w:rsid w:val="007B2951"/>
    <w:rsid w:val="007B2D71"/>
    <w:rsid w:val="007B4203"/>
    <w:rsid w:val="007B48AB"/>
    <w:rsid w:val="007B5197"/>
    <w:rsid w:val="007B5BEB"/>
    <w:rsid w:val="007B6E89"/>
    <w:rsid w:val="007B77CF"/>
    <w:rsid w:val="007C0E98"/>
    <w:rsid w:val="007C21DE"/>
    <w:rsid w:val="007C4BD7"/>
    <w:rsid w:val="007C500D"/>
    <w:rsid w:val="007C59DA"/>
    <w:rsid w:val="007C5BFE"/>
    <w:rsid w:val="007C5EC6"/>
    <w:rsid w:val="007D1154"/>
    <w:rsid w:val="007D1A8A"/>
    <w:rsid w:val="007D2D24"/>
    <w:rsid w:val="007D36EB"/>
    <w:rsid w:val="007D3B04"/>
    <w:rsid w:val="007D49EF"/>
    <w:rsid w:val="007D53F9"/>
    <w:rsid w:val="007D68D9"/>
    <w:rsid w:val="007D7056"/>
    <w:rsid w:val="007E08C3"/>
    <w:rsid w:val="007E105C"/>
    <w:rsid w:val="007E2668"/>
    <w:rsid w:val="007E2E8C"/>
    <w:rsid w:val="007E38E2"/>
    <w:rsid w:val="007E4E0E"/>
    <w:rsid w:val="007E55FA"/>
    <w:rsid w:val="007E58CB"/>
    <w:rsid w:val="007E5EAC"/>
    <w:rsid w:val="007E6B98"/>
    <w:rsid w:val="007F0B66"/>
    <w:rsid w:val="007F0CF6"/>
    <w:rsid w:val="007F1141"/>
    <w:rsid w:val="007F1592"/>
    <w:rsid w:val="007F2403"/>
    <w:rsid w:val="007F3E57"/>
    <w:rsid w:val="007F51CB"/>
    <w:rsid w:val="007F5552"/>
    <w:rsid w:val="007F5A27"/>
    <w:rsid w:val="00800174"/>
    <w:rsid w:val="0080089D"/>
    <w:rsid w:val="00803EE4"/>
    <w:rsid w:val="008057D8"/>
    <w:rsid w:val="008067CB"/>
    <w:rsid w:val="008067E7"/>
    <w:rsid w:val="0080783D"/>
    <w:rsid w:val="00807DD2"/>
    <w:rsid w:val="0081194C"/>
    <w:rsid w:val="00813AA8"/>
    <w:rsid w:val="008146B2"/>
    <w:rsid w:val="008160A6"/>
    <w:rsid w:val="008166CD"/>
    <w:rsid w:val="00817F20"/>
    <w:rsid w:val="00822968"/>
    <w:rsid w:val="00824BF7"/>
    <w:rsid w:val="00826AC0"/>
    <w:rsid w:val="00830E11"/>
    <w:rsid w:val="008314CD"/>
    <w:rsid w:val="00832878"/>
    <w:rsid w:val="00832B83"/>
    <w:rsid w:val="00833EAA"/>
    <w:rsid w:val="00835A79"/>
    <w:rsid w:val="00835B47"/>
    <w:rsid w:val="0083637F"/>
    <w:rsid w:val="008367B2"/>
    <w:rsid w:val="00837970"/>
    <w:rsid w:val="00840282"/>
    <w:rsid w:val="0084034E"/>
    <w:rsid w:val="00840B40"/>
    <w:rsid w:val="00840DC5"/>
    <w:rsid w:val="00840E5A"/>
    <w:rsid w:val="0084181B"/>
    <w:rsid w:val="00841942"/>
    <w:rsid w:val="00841EE8"/>
    <w:rsid w:val="008424C1"/>
    <w:rsid w:val="00843076"/>
    <w:rsid w:val="00843E9F"/>
    <w:rsid w:val="00844424"/>
    <w:rsid w:val="00844527"/>
    <w:rsid w:val="00844697"/>
    <w:rsid w:val="0084473C"/>
    <w:rsid w:val="00845285"/>
    <w:rsid w:val="008453D3"/>
    <w:rsid w:val="00845891"/>
    <w:rsid w:val="0084595F"/>
    <w:rsid w:val="00845E90"/>
    <w:rsid w:val="008502C7"/>
    <w:rsid w:val="008506AB"/>
    <w:rsid w:val="00850EAC"/>
    <w:rsid w:val="0085172B"/>
    <w:rsid w:val="00852C4B"/>
    <w:rsid w:val="0085345D"/>
    <w:rsid w:val="0085417C"/>
    <w:rsid w:val="008552A4"/>
    <w:rsid w:val="00855B23"/>
    <w:rsid w:val="00855DA3"/>
    <w:rsid w:val="00855F2D"/>
    <w:rsid w:val="00856ACD"/>
    <w:rsid w:val="00857A28"/>
    <w:rsid w:val="00857FB6"/>
    <w:rsid w:val="00860F53"/>
    <w:rsid w:val="00861AD8"/>
    <w:rsid w:val="00862503"/>
    <w:rsid w:val="00863ADE"/>
    <w:rsid w:val="00864F6C"/>
    <w:rsid w:val="00866168"/>
    <w:rsid w:val="0086785C"/>
    <w:rsid w:val="00867CA4"/>
    <w:rsid w:val="00867EF9"/>
    <w:rsid w:val="008717C7"/>
    <w:rsid w:val="0087278D"/>
    <w:rsid w:val="00874F8F"/>
    <w:rsid w:val="0087694D"/>
    <w:rsid w:val="00876956"/>
    <w:rsid w:val="0087749D"/>
    <w:rsid w:val="008776E5"/>
    <w:rsid w:val="00877798"/>
    <w:rsid w:val="0088060F"/>
    <w:rsid w:val="00880C4C"/>
    <w:rsid w:val="00880D63"/>
    <w:rsid w:val="00880DC2"/>
    <w:rsid w:val="00881A2E"/>
    <w:rsid w:val="00884E05"/>
    <w:rsid w:val="0088595B"/>
    <w:rsid w:val="00885BB9"/>
    <w:rsid w:val="00886278"/>
    <w:rsid w:val="008900B6"/>
    <w:rsid w:val="008909B0"/>
    <w:rsid w:val="00892402"/>
    <w:rsid w:val="008943A5"/>
    <w:rsid w:val="00894AFB"/>
    <w:rsid w:val="00894C2A"/>
    <w:rsid w:val="00894E80"/>
    <w:rsid w:val="00897B6C"/>
    <w:rsid w:val="00897D24"/>
    <w:rsid w:val="00897D42"/>
    <w:rsid w:val="008A1ABE"/>
    <w:rsid w:val="008A1B6F"/>
    <w:rsid w:val="008A1DA4"/>
    <w:rsid w:val="008A2D25"/>
    <w:rsid w:val="008A37DA"/>
    <w:rsid w:val="008A3A3E"/>
    <w:rsid w:val="008A4CC1"/>
    <w:rsid w:val="008A5301"/>
    <w:rsid w:val="008A59A4"/>
    <w:rsid w:val="008A6943"/>
    <w:rsid w:val="008A78CA"/>
    <w:rsid w:val="008A78D8"/>
    <w:rsid w:val="008B16B3"/>
    <w:rsid w:val="008B19E0"/>
    <w:rsid w:val="008B31F6"/>
    <w:rsid w:val="008B395E"/>
    <w:rsid w:val="008B5039"/>
    <w:rsid w:val="008B6DDA"/>
    <w:rsid w:val="008B77E9"/>
    <w:rsid w:val="008B7939"/>
    <w:rsid w:val="008B7A92"/>
    <w:rsid w:val="008B7EAC"/>
    <w:rsid w:val="008C033A"/>
    <w:rsid w:val="008C1F71"/>
    <w:rsid w:val="008C2508"/>
    <w:rsid w:val="008C2E88"/>
    <w:rsid w:val="008C307C"/>
    <w:rsid w:val="008C33F0"/>
    <w:rsid w:val="008C36FB"/>
    <w:rsid w:val="008C43E5"/>
    <w:rsid w:val="008C4F2D"/>
    <w:rsid w:val="008C5910"/>
    <w:rsid w:val="008C5F41"/>
    <w:rsid w:val="008D017A"/>
    <w:rsid w:val="008D0F90"/>
    <w:rsid w:val="008D113E"/>
    <w:rsid w:val="008D158E"/>
    <w:rsid w:val="008D18E2"/>
    <w:rsid w:val="008D1A5E"/>
    <w:rsid w:val="008D21E2"/>
    <w:rsid w:val="008D230E"/>
    <w:rsid w:val="008D234C"/>
    <w:rsid w:val="008D7B1C"/>
    <w:rsid w:val="008E0087"/>
    <w:rsid w:val="008E0930"/>
    <w:rsid w:val="008E0BBE"/>
    <w:rsid w:val="008E1141"/>
    <w:rsid w:val="008E1372"/>
    <w:rsid w:val="008E1E5F"/>
    <w:rsid w:val="008E20BB"/>
    <w:rsid w:val="008E2A07"/>
    <w:rsid w:val="008E3000"/>
    <w:rsid w:val="008E5551"/>
    <w:rsid w:val="008E5727"/>
    <w:rsid w:val="008E59AF"/>
    <w:rsid w:val="008E6F1D"/>
    <w:rsid w:val="008E734B"/>
    <w:rsid w:val="008F03D8"/>
    <w:rsid w:val="008F279D"/>
    <w:rsid w:val="008F4074"/>
    <w:rsid w:val="008F4C4E"/>
    <w:rsid w:val="008F6C88"/>
    <w:rsid w:val="009003B9"/>
    <w:rsid w:val="00901852"/>
    <w:rsid w:val="009018CB"/>
    <w:rsid w:val="00901C59"/>
    <w:rsid w:val="00901C99"/>
    <w:rsid w:val="00902280"/>
    <w:rsid w:val="00902894"/>
    <w:rsid w:val="00902D74"/>
    <w:rsid w:val="00902D79"/>
    <w:rsid w:val="00904D28"/>
    <w:rsid w:val="00906236"/>
    <w:rsid w:val="00906E01"/>
    <w:rsid w:val="009071F9"/>
    <w:rsid w:val="00907F08"/>
    <w:rsid w:val="00910929"/>
    <w:rsid w:val="00911B5B"/>
    <w:rsid w:val="00912A28"/>
    <w:rsid w:val="00912DE1"/>
    <w:rsid w:val="00913216"/>
    <w:rsid w:val="009134AA"/>
    <w:rsid w:val="00916547"/>
    <w:rsid w:val="00920220"/>
    <w:rsid w:val="00920D8D"/>
    <w:rsid w:val="009215C7"/>
    <w:rsid w:val="00921C95"/>
    <w:rsid w:val="00921E59"/>
    <w:rsid w:val="009222E1"/>
    <w:rsid w:val="0092324B"/>
    <w:rsid w:val="0092338E"/>
    <w:rsid w:val="0092381D"/>
    <w:rsid w:val="00925101"/>
    <w:rsid w:val="00925A33"/>
    <w:rsid w:val="0092733C"/>
    <w:rsid w:val="009302F0"/>
    <w:rsid w:val="00931A47"/>
    <w:rsid w:val="009326AB"/>
    <w:rsid w:val="009335D8"/>
    <w:rsid w:val="00934264"/>
    <w:rsid w:val="0093693F"/>
    <w:rsid w:val="009402DC"/>
    <w:rsid w:val="00940F2B"/>
    <w:rsid w:val="00942534"/>
    <w:rsid w:val="00942ACB"/>
    <w:rsid w:val="0094351E"/>
    <w:rsid w:val="0094380D"/>
    <w:rsid w:val="00943DFB"/>
    <w:rsid w:val="009452B7"/>
    <w:rsid w:val="0094674D"/>
    <w:rsid w:val="00950343"/>
    <w:rsid w:val="00950599"/>
    <w:rsid w:val="00954B3F"/>
    <w:rsid w:val="009555D9"/>
    <w:rsid w:val="00955EE7"/>
    <w:rsid w:val="0095674B"/>
    <w:rsid w:val="00956972"/>
    <w:rsid w:val="00956C86"/>
    <w:rsid w:val="0095719F"/>
    <w:rsid w:val="009575CB"/>
    <w:rsid w:val="00960D50"/>
    <w:rsid w:val="009619B9"/>
    <w:rsid w:val="00961D02"/>
    <w:rsid w:val="009641DB"/>
    <w:rsid w:val="00966C6E"/>
    <w:rsid w:val="00966FBA"/>
    <w:rsid w:val="00970439"/>
    <w:rsid w:val="009708FF"/>
    <w:rsid w:val="00970C31"/>
    <w:rsid w:val="009720D3"/>
    <w:rsid w:val="00972ABB"/>
    <w:rsid w:val="00972D68"/>
    <w:rsid w:val="00972FD7"/>
    <w:rsid w:val="009751D9"/>
    <w:rsid w:val="00980D64"/>
    <w:rsid w:val="00982455"/>
    <w:rsid w:val="00982722"/>
    <w:rsid w:val="009834E6"/>
    <w:rsid w:val="009838A5"/>
    <w:rsid w:val="009845E8"/>
    <w:rsid w:val="0098647A"/>
    <w:rsid w:val="0099211B"/>
    <w:rsid w:val="00995AD7"/>
    <w:rsid w:val="00996D3F"/>
    <w:rsid w:val="00997B3A"/>
    <w:rsid w:val="009A05E0"/>
    <w:rsid w:val="009A0BD2"/>
    <w:rsid w:val="009A122F"/>
    <w:rsid w:val="009A2B86"/>
    <w:rsid w:val="009A393B"/>
    <w:rsid w:val="009A495E"/>
    <w:rsid w:val="009A6CA1"/>
    <w:rsid w:val="009A7012"/>
    <w:rsid w:val="009A7289"/>
    <w:rsid w:val="009A77FF"/>
    <w:rsid w:val="009A7DDD"/>
    <w:rsid w:val="009B2BCA"/>
    <w:rsid w:val="009B37A9"/>
    <w:rsid w:val="009B385F"/>
    <w:rsid w:val="009B4E09"/>
    <w:rsid w:val="009B5E53"/>
    <w:rsid w:val="009B7761"/>
    <w:rsid w:val="009B7BF0"/>
    <w:rsid w:val="009B7D43"/>
    <w:rsid w:val="009C03BA"/>
    <w:rsid w:val="009C03F6"/>
    <w:rsid w:val="009C05EF"/>
    <w:rsid w:val="009C0A55"/>
    <w:rsid w:val="009C16EC"/>
    <w:rsid w:val="009C23AE"/>
    <w:rsid w:val="009C38BF"/>
    <w:rsid w:val="009C38C0"/>
    <w:rsid w:val="009C405E"/>
    <w:rsid w:val="009C41D3"/>
    <w:rsid w:val="009C619B"/>
    <w:rsid w:val="009C665A"/>
    <w:rsid w:val="009C7312"/>
    <w:rsid w:val="009C7950"/>
    <w:rsid w:val="009C7A41"/>
    <w:rsid w:val="009C7CF2"/>
    <w:rsid w:val="009D04E9"/>
    <w:rsid w:val="009D1143"/>
    <w:rsid w:val="009D19D9"/>
    <w:rsid w:val="009D4A7B"/>
    <w:rsid w:val="009D54CB"/>
    <w:rsid w:val="009D604A"/>
    <w:rsid w:val="009D6069"/>
    <w:rsid w:val="009D6DB2"/>
    <w:rsid w:val="009D736B"/>
    <w:rsid w:val="009D759D"/>
    <w:rsid w:val="009D7BA5"/>
    <w:rsid w:val="009E03D2"/>
    <w:rsid w:val="009E12DA"/>
    <w:rsid w:val="009E1B59"/>
    <w:rsid w:val="009E20E1"/>
    <w:rsid w:val="009E2F86"/>
    <w:rsid w:val="009E3654"/>
    <w:rsid w:val="009E4D0D"/>
    <w:rsid w:val="009E58A7"/>
    <w:rsid w:val="009E5A78"/>
    <w:rsid w:val="009E634B"/>
    <w:rsid w:val="009E73D9"/>
    <w:rsid w:val="009E745A"/>
    <w:rsid w:val="009E7D06"/>
    <w:rsid w:val="009F0061"/>
    <w:rsid w:val="009F1C8B"/>
    <w:rsid w:val="009F2AC5"/>
    <w:rsid w:val="009F41DB"/>
    <w:rsid w:val="009F5664"/>
    <w:rsid w:val="009F7234"/>
    <w:rsid w:val="009F7E14"/>
    <w:rsid w:val="00A00155"/>
    <w:rsid w:val="00A004BF"/>
    <w:rsid w:val="00A01B3B"/>
    <w:rsid w:val="00A020D4"/>
    <w:rsid w:val="00A02A63"/>
    <w:rsid w:val="00A02DFC"/>
    <w:rsid w:val="00A02F21"/>
    <w:rsid w:val="00A032CD"/>
    <w:rsid w:val="00A049E6"/>
    <w:rsid w:val="00A04DD8"/>
    <w:rsid w:val="00A05293"/>
    <w:rsid w:val="00A07D44"/>
    <w:rsid w:val="00A109C4"/>
    <w:rsid w:val="00A11250"/>
    <w:rsid w:val="00A1179B"/>
    <w:rsid w:val="00A12096"/>
    <w:rsid w:val="00A14B28"/>
    <w:rsid w:val="00A1531F"/>
    <w:rsid w:val="00A1561A"/>
    <w:rsid w:val="00A158D9"/>
    <w:rsid w:val="00A16D16"/>
    <w:rsid w:val="00A178BE"/>
    <w:rsid w:val="00A218DF"/>
    <w:rsid w:val="00A225D1"/>
    <w:rsid w:val="00A22BD4"/>
    <w:rsid w:val="00A22D08"/>
    <w:rsid w:val="00A22E97"/>
    <w:rsid w:val="00A2336F"/>
    <w:rsid w:val="00A2353E"/>
    <w:rsid w:val="00A238FD"/>
    <w:rsid w:val="00A249D8"/>
    <w:rsid w:val="00A25677"/>
    <w:rsid w:val="00A264E0"/>
    <w:rsid w:val="00A266CB"/>
    <w:rsid w:val="00A2734A"/>
    <w:rsid w:val="00A273EA"/>
    <w:rsid w:val="00A2765C"/>
    <w:rsid w:val="00A31727"/>
    <w:rsid w:val="00A33154"/>
    <w:rsid w:val="00A33735"/>
    <w:rsid w:val="00A3642D"/>
    <w:rsid w:val="00A36F7F"/>
    <w:rsid w:val="00A378B6"/>
    <w:rsid w:val="00A4047B"/>
    <w:rsid w:val="00A41F24"/>
    <w:rsid w:val="00A41F60"/>
    <w:rsid w:val="00A43AD2"/>
    <w:rsid w:val="00A44577"/>
    <w:rsid w:val="00A4732B"/>
    <w:rsid w:val="00A502B0"/>
    <w:rsid w:val="00A50D6D"/>
    <w:rsid w:val="00A511C2"/>
    <w:rsid w:val="00A52480"/>
    <w:rsid w:val="00A52597"/>
    <w:rsid w:val="00A546F8"/>
    <w:rsid w:val="00A55951"/>
    <w:rsid w:val="00A55BE1"/>
    <w:rsid w:val="00A56D67"/>
    <w:rsid w:val="00A570BE"/>
    <w:rsid w:val="00A61A5D"/>
    <w:rsid w:val="00A61C32"/>
    <w:rsid w:val="00A62534"/>
    <w:rsid w:val="00A632ED"/>
    <w:rsid w:val="00A64B1D"/>
    <w:rsid w:val="00A6661F"/>
    <w:rsid w:val="00A66B77"/>
    <w:rsid w:val="00A66DCA"/>
    <w:rsid w:val="00A6754E"/>
    <w:rsid w:val="00A67686"/>
    <w:rsid w:val="00A70470"/>
    <w:rsid w:val="00A71CEF"/>
    <w:rsid w:val="00A72105"/>
    <w:rsid w:val="00A72485"/>
    <w:rsid w:val="00A73590"/>
    <w:rsid w:val="00A761D3"/>
    <w:rsid w:val="00A76A19"/>
    <w:rsid w:val="00A7776E"/>
    <w:rsid w:val="00A802E9"/>
    <w:rsid w:val="00A8125B"/>
    <w:rsid w:val="00A8192A"/>
    <w:rsid w:val="00A81CAB"/>
    <w:rsid w:val="00A82788"/>
    <w:rsid w:val="00A82933"/>
    <w:rsid w:val="00A83CDD"/>
    <w:rsid w:val="00A8418D"/>
    <w:rsid w:val="00A841C8"/>
    <w:rsid w:val="00A85003"/>
    <w:rsid w:val="00A8593A"/>
    <w:rsid w:val="00A86278"/>
    <w:rsid w:val="00A86A4D"/>
    <w:rsid w:val="00A87280"/>
    <w:rsid w:val="00A87384"/>
    <w:rsid w:val="00A879A0"/>
    <w:rsid w:val="00A90C4B"/>
    <w:rsid w:val="00A90CF7"/>
    <w:rsid w:val="00A90DEB"/>
    <w:rsid w:val="00A90FDA"/>
    <w:rsid w:val="00A91E4F"/>
    <w:rsid w:val="00A91EFA"/>
    <w:rsid w:val="00A930DD"/>
    <w:rsid w:val="00A93923"/>
    <w:rsid w:val="00A959E6"/>
    <w:rsid w:val="00A9630E"/>
    <w:rsid w:val="00A979CA"/>
    <w:rsid w:val="00A97AF2"/>
    <w:rsid w:val="00AA1464"/>
    <w:rsid w:val="00AA1F3B"/>
    <w:rsid w:val="00AA4C92"/>
    <w:rsid w:val="00AA65DE"/>
    <w:rsid w:val="00AA697A"/>
    <w:rsid w:val="00AA6997"/>
    <w:rsid w:val="00AB0279"/>
    <w:rsid w:val="00AB19FB"/>
    <w:rsid w:val="00AB2260"/>
    <w:rsid w:val="00AB2417"/>
    <w:rsid w:val="00AB2678"/>
    <w:rsid w:val="00AB386C"/>
    <w:rsid w:val="00AB399C"/>
    <w:rsid w:val="00AB4162"/>
    <w:rsid w:val="00AB60D0"/>
    <w:rsid w:val="00AB660C"/>
    <w:rsid w:val="00AB6B8A"/>
    <w:rsid w:val="00AB7B6B"/>
    <w:rsid w:val="00AC0DCC"/>
    <w:rsid w:val="00AC1401"/>
    <w:rsid w:val="00AC19FF"/>
    <w:rsid w:val="00AC2587"/>
    <w:rsid w:val="00AC2E3E"/>
    <w:rsid w:val="00AC3372"/>
    <w:rsid w:val="00AC33E2"/>
    <w:rsid w:val="00AC3865"/>
    <w:rsid w:val="00AC6919"/>
    <w:rsid w:val="00AC7869"/>
    <w:rsid w:val="00AC7D34"/>
    <w:rsid w:val="00AD0FC7"/>
    <w:rsid w:val="00AD1AC8"/>
    <w:rsid w:val="00AD1B1C"/>
    <w:rsid w:val="00AD1E81"/>
    <w:rsid w:val="00AD2310"/>
    <w:rsid w:val="00AD3AB5"/>
    <w:rsid w:val="00AD4C30"/>
    <w:rsid w:val="00AD5E56"/>
    <w:rsid w:val="00AD61BD"/>
    <w:rsid w:val="00AD713D"/>
    <w:rsid w:val="00AD770D"/>
    <w:rsid w:val="00AE05D5"/>
    <w:rsid w:val="00AE1158"/>
    <w:rsid w:val="00AE1AEA"/>
    <w:rsid w:val="00AE22CF"/>
    <w:rsid w:val="00AE2682"/>
    <w:rsid w:val="00AE30AE"/>
    <w:rsid w:val="00AE3993"/>
    <w:rsid w:val="00AE3F51"/>
    <w:rsid w:val="00AE4527"/>
    <w:rsid w:val="00AE67B3"/>
    <w:rsid w:val="00AE7298"/>
    <w:rsid w:val="00AE7D7B"/>
    <w:rsid w:val="00AF087B"/>
    <w:rsid w:val="00AF08EE"/>
    <w:rsid w:val="00AF0DD1"/>
    <w:rsid w:val="00AF0F2E"/>
    <w:rsid w:val="00AF0F7B"/>
    <w:rsid w:val="00AF369C"/>
    <w:rsid w:val="00AF55AB"/>
    <w:rsid w:val="00AF6BAA"/>
    <w:rsid w:val="00AF7CC8"/>
    <w:rsid w:val="00B00D42"/>
    <w:rsid w:val="00B00EB8"/>
    <w:rsid w:val="00B01B27"/>
    <w:rsid w:val="00B01BF8"/>
    <w:rsid w:val="00B02093"/>
    <w:rsid w:val="00B02971"/>
    <w:rsid w:val="00B02C85"/>
    <w:rsid w:val="00B02F36"/>
    <w:rsid w:val="00B05B2A"/>
    <w:rsid w:val="00B062B2"/>
    <w:rsid w:val="00B064CE"/>
    <w:rsid w:val="00B104F8"/>
    <w:rsid w:val="00B111B0"/>
    <w:rsid w:val="00B11DBC"/>
    <w:rsid w:val="00B12128"/>
    <w:rsid w:val="00B1263B"/>
    <w:rsid w:val="00B12B51"/>
    <w:rsid w:val="00B131AC"/>
    <w:rsid w:val="00B13C73"/>
    <w:rsid w:val="00B141C3"/>
    <w:rsid w:val="00B1538C"/>
    <w:rsid w:val="00B165E3"/>
    <w:rsid w:val="00B20A75"/>
    <w:rsid w:val="00B20D04"/>
    <w:rsid w:val="00B22206"/>
    <w:rsid w:val="00B22AF2"/>
    <w:rsid w:val="00B24722"/>
    <w:rsid w:val="00B247E8"/>
    <w:rsid w:val="00B24A62"/>
    <w:rsid w:val="00B24ACD"/>
    <w:rsid w:val="00B24ED6"/>
    <w:rsid w:val="00B25FB8"/>
    <w:rsid w:val="00B265FC"/>
    <w:rsid w:val="00B26686"/>
    <w:rsid w:val="00B3012A"/>
    <w:rsid w:val="00B31E2B"/>
    <w:rsid w:val="00B3320B"/>
    <w:rsid w:val="00B348E9"/>
    <w:rsid w:val="00B3494A"/>
    <w:rsid w:val="00B34C86"/>
    <w:rsid w:val="00B3585A"/>
    <w:rsid w:val="00B36646"/>
    <w:rsid w:val="00B370B3"/>
    <w:rsid w:val="00B3718B"/>
    <w:rsid w:val="00B37321"/>
    <w:rsid w:val="00B37638"/>
    <w:rsid w:val="00B376B5"/>
    <w:rsid w:val="00B377C9"/>
    <w:rsid w:val="00B40321"/>
    <w:rsid w:val="00B4061D"/>
    <w:rsid w:val="00B408C2"/>
    <w:rsid w:val="00B41639"/>
    <w:rsid w:val="00B41F5E"/>
    <w:rsid w:val="00B42395"/>
    <w:rsid w:val="00B427D3"/>
    <w:rsid w:val="00B44944"/>
    <w:rsid w:val="00B45C15"/>
    <w:rsid w:val="00B45E26"/>
    <w:rsid w:val="00B46F1A"/>
    <w:rsid w:val="00B511A2"/>
    <w:rsid w:val="00B5121C"/>
    <w:rsid w:val="00B5131A"/>
    <w:rsid w:val="00B51917"/>
    <w:rsid w:val="00B51A03"/>
    <w:rsid w:val="00B52E1A"/>
    <w:rsid w:val="00B53518"/>
    <w:rsid w:val="00B537C2"/>
    <w:rsid w:val="00B538AF"/>
    <w:rsid w:val="00B54292"/>
    <w:rsid w:val="00B54F10"/>
    <w:rsid w:val="00B55A24"/>
    <w:rsid w:val="00B573B2"/>
    <w:rsid w:val="00B60C13"/>
    <w:rsid w:val="00B60DA2"/>
    <w:rsid w:val="00B6136C"/>
    <w:rsid w:val="00B61A58"/>
    <w:rsid w:val="00B633A1"/>
    <w:rsid w:val="00B6362C"/>
    <w:rsid w:val="00B63F97"/>
    <w:rsid w:val="00B64079"/>
    <w:rsid w:val="00B6489B"/>
    <w:rsid w:val="00B6608F"/>
    <w:rsid w:val="00B66566"/>
    <w:rsid w:val="00B66CD7"/>
    <w:rsid w:val="00B7111D"/>
    <w:rsid w:val="00B7132F"/>
    <w:rsid w:val="00B71843"/>
    <w:rsid w:val="00B71FD9"/>
    <w:rsid w:val="00B722AC"/>
    <w:rsid w:val="00B72368"/>
    <w:rsid w:val="00B72767"/>
    <w:rsid w:val="00B744D2"/>
    <w:rsid w:val="00B7536D"/>
    <w:rsid w:val="00B755A3"/>
    <w:rsid w:val="00B75AE1"/>
    <w:rsid w:val="00B75F3A"/>
    <w:rsid w:val="00B75F8D"/>
    <w:rsid w:val="00B80759"/>
    <w:rsid w:val="00B818D0"/>
    <w:rsid w:val="00B81C62"/>
    <w:rsid w:val="00B81DC2"/>
    <w:rsid w:val="00B820C5"/>
    <w:rsid w:val="00B830B2"/>
    <w:rsid w:val="00B83C25"/>
    <w:rsid w:val="00B83F8D"/>
    <w:rsid w:val="00B8401B"/>
    <w:rsid w:val="00B8576B"/>
    <w:rsid w:val="00B85B2E"/>
    <w:rsid w:val="00B90DD6"/>
    <w:rsid w:val="00B90F2D"/>
    <w:rsid w:val="00B91879"/>
    <w:rsid w:val="00B91A0F"/>
    <w:rsid w:val="00B924A1"/>
    <w:rsid w:val="00B930C7"/>
    <w:rsid w:val="00B9327C"/>
    <w:rsid w:val="00B954DB"/>
    <w:rsid w:val="00B978DF"/>
    <w:rsid w:val="00BA0B61"/>
    <w:rsid w:val="00BA20CA"/>
    <w:rsid w:val="00BA2434"/>
    <w:rsid w:val="00BA6A90"/>
    <w:rsid w:val="00BA7098"/>
    <w:rsid w:val="00BA7504"/>
    <w:rsid w:val="00BB2224"/>
    <w:rsid w:val="00BB26A0"/>
    <w:rsid w:val="00BB440F"/>
    <w:rsid w:val="00BB458D"/>
    <w:rsid w:val="00BB4DDD"/>
    <w:rsid w:val="00BB5371"/>
    <w:rsid w:val="00BB6586"/>
    <w:rsid w:val="00BB7A8F"/>
    <w:rsid w:val="00BC0F52"/>
    <w:rsid w:val="00BC0F67"/>
    <w:rsid w:val="00BC25A4"/>
    <w:rsid w:val="00BC39C1"/>
    <w:rsid w:val="00BC404C"/>
    <w:rsid w:val="00BC4D4B"/>
    <w:rsid w:val="00BC546A"/>
    <w:rsid w:val="00BC5CC8"/>
    <w:rsid w:val="00BC62D3"/>
    <w:rsid w:val="00BC74D8"/>
    <w:rsid w:val="00BC767C"/>
    <w:rsid w:val="00BD05C3"/>
    <w:rsid w:val="00BD0FD6"/>
    <w:rsid w:val="00BD201A"/>
    <w:rsid w:val="00BD2659"/>
    <w:rsid w:val="00BD2F33"/>
    <w:rsid w:val="00BD2F6F"/>
    <w:rsid w:val="00BD3ABD"/>
    <w:rsid w:val="00BD4191"/>
    <w:rsid w:val="00BD48AC"/>
    <w:rsid w:val="00BD49F4"/>
    <w:rsid w:val="00BD4C83"/>
    <w:rsid w:val="00BD5506"/>
    <w:rsid w:val="00BD5FD3"/>
    <w:rsid w:val="00BE0357"/>
    <w:rsid w:val="00BE2C9F"/>
    <w:rsid w:val="00BE4558"/>
    <w:rsid w:val="00BE53D1"/>
    <w:rsid w:val="00BE5590"/>
    <w:rsid w:val="00BE6018"/>
    <w:rsid w:val="00BE77EA"/>
    <w:rsid w:val="00BE7AE4"/>
    <w:rsid w:val="00BF1F73"/>
    <w:rsid w:val="00BF277E"/>
    <w:rsid w:val="00BF4805"/>
    <w:rsid w:val="00BF54E2"/>
    <w:rsid w:val="00BF5972"/>
    <w:rsid w:val="00BF5F6E"/>
    <w:rsid w:val="00C002C8"/>
    <w:rsid w:val="00C00413"/>
    <w:rsid w:val="00C00FA3"/>
    <w:rsid w:val="00C01D84"/>
    <w:rsid w:val="00C02819"/>
    <w:rsid w:val="00C02CC9"/>
    <w:rsid w:val="00C02DF0"/>
    <w:rsid w:val="00C04C14"/>
    <w:rsid w:val="00C04D57"/>
    <w:rsid w:val="00C056EE"/>
    <w:rsid w:val="00C061A2"/>
    <w:rsid w:val="00C06821"/>
    <w:rsid w:val="00C072FD"/>
    <w:rsid w:val="00C0748F"/>
    <w:rsid w:val="00C102E9"/>
    <w:rsid w:val="00C10ED2"/>
    <w:rsid w:val="00C11C13"/>
    <w:rsid w:val="00C11FD5"/>
    <w:rsid w:val="00C12AE7"/>
    <w:rsid w:val="00C138FE"/>
    <w:rsid w:val="00C14017"/>
    <w:rsid w:val="00C14A04"/>
    <w:rsid w:val="00C14BD0"/>
    <w:rsid w:val="00C1566E"/>
    <w:rsid w:val="00C164B4"/>
    <w:rsid w:val="00C1671A"/>
    <w:rsid w:val="00C206A1"/>
    <w:rsid w:val="00C20820"/>
    <w:rsid w:val="00C2263A"/>
    <w:rsid w:val="00C2626B"/>
    <w:rsid w:val="00C337F1"/>
    <w:rsid w:val="00C33A51"/>
    <w:rsid w:val="00C34271"/>
    <w:rsid w:val="00C352B5"/>
    <w:rsid w:val="00C365E0"/>
    <w:rsid w:val="00C37DF5"/>
    <w:rsid w:val="00C37F2A"/>
    <w:rsid w:val="00C4125E"/>
    <w:rsid w:val="00C42D59"/>
    <w:rsid w:val="00C44D27"/>
    <w:rsid w:val="00C45182"/>
    <w:rsid w:val="00C4561F"/>
    <w:rsid w:val="00C471C5"/>
    <w:rsid w:val="00C47803"/>
    <w:rsid w:val="00C50155"/>
    <w:rsid w:val="00C50FDA"/>
    <w:rsid w:val="00C514F2"/>
    <w:rsid w:val="00C52332"/>
    <w:rsid w:val="00C523CB"/>
    <w:rsid w:val="00C52955"/>
    <w:rsid w:val="00C52B56"/>
    <w:rsid w:val="00C55050"/>
    <w:rsid w:val="00C55B20"/>
    <w:rsid w:val="00C602B7"/>
    <w:rsid w:val="00C60984"/>
    <w:rsid w:val="00C61318"/>
    <w:rsid w:val="00C61626"/>
    <w:rsid w:val="00C622B0"/>
    <w:rsid w:val="00C62356"/>
    <w:rsid w:val="00C633EC"/>
    <w:rsid w:val="00C64281"/>
    <w:rsid w:val="00C659CB"/>
    <w:rsid w:val="00C663DD"/>
    <w:rsid w:val="00C6645C"/>
    <w:rsid w:val="00C665DB"/>
    <w:rsid w:val="00C67045"/>
    <w:rsid w:val="00C677D2"/>
    <w:rsid w:val="00C705A2"/>
    <w:rsid w:val="00C70F7A"/>
    <w:rsid w:val="00C741F5"/>
    <w:rsid w:val="00C7511B"/>
    <w:rsid w:val="00C75417"/>
    <w:rsid w:val="00C75D17"/>
    <w:rsid w:val="00C76811"/>
    <w:rsid w:val="00C7684E"/>
    <w:rsid w:val="00C76E49"/>
    <w:rsid w:val="00C800BC"/>
    <w:rsid w:val="00C81409"/>
    <w:rsid w:val="00C8147C"/>
    <w:rsid w:val="00C8238C"/>
    <w:rsid w:val="00C83884"/>
    <w:rsid w:val="00C83E06"/>
    <w:rsid w:val="00C84499"/>
    <w:rsid w:val="00C8464B"/>
    <w:rsid w:val="00C84808"/>
    <w:rsid w:val="00C8494F"/>
    <w:rsid w:val="00C852ED"/>
    <w:rsid w:val="00C858D0"/>
    <w:rsid w:val="00C860B7"/>
    <w:rsid w:val="00C86408"/>
    <w:rsid w:val="00C8681E"/>
    <w:rsid w:val="00C86F15"/>
    <w:rsid w:val="00C87D92"/>
    <w:rsid w:val="00C87F63"/>
    <w:rsid w:val="00C91075"/>
    <w:rsid w:val="00C91373"/>
    <w:rsid w:val="00C9292F"/>
    <w:rsid w:val="00C929FA"/>
    <w:rsid w:val="00C9461D"/>
    <w:rsid w:val="00C94768"/>
    <w:rsid w:val="00C9576C"/>
    <w:rsid w:val="00C9680C"/>
    <w:rsid w:val="00C96EA4"/>
    <w:rsid w:val="00C97624"/>
    <w:rsid w:val="00CA06E0"/>
    <w:rsid w:val="00CA1451"/>
    <w:rsid w:val="00CA17C0"/>
    <w:rsid w:val="00CA21CB"/>
    <w:rsid w:val="00CA2F54"/>
    <w:rsid w:val="00CA3A25"/>
    <w:rsid w:val="00CA53F7"/>
    <w:rsid w:val="00CA6034"/>
    <w:rsid w:val="00CA643C"/>
    <w:rsid w:val="00CA65C3"/>
    <w:rsid w:val="00CA71E0"/>
    <w:rsid w:val="00CA72C2"/>
    <w:rsid w:val="00CA76F7"/>
    <w:rsid w:val="00CA78C3"/>
    <w:rsid w:val="00CB1BD9"/>
    <w:rsid w:val="00CB23D1"/>
    <w:rsid w:val="00CB26FE"/>
    <w:rsid w:val="00CB4254"/>
    <w:rsid w:val="00CB6CEF"/>
    <w:rsid w:val="00CB7231"/>
    <w:rsid w:val="00CB7291"/>
    <w:rsid w:val="00CB72CA"/>
    <w:rsid w:val="00CB7FB7"/>
    <w:rsid w:val="00CC0C7A"/>
    <w:rsid w:val="00CC0F34"/>
    <w:rsid w:val="00CC2B97"/>
    <w:rsid w:val="00CC47DE"/>
    <w:rsid w:val="00CC4CFB"/>
    <w:rsid w:val="00CC4FD2"/>
    <w:rsid w:val="00CC659B"/>
    <w:rsid w:val="00CC7115"/>
    <w:rsid w:val="00CC75D6"/>
    <w:rsid w:val="00CC7DC4"/>
    <w:rsid w:val="00CD08B1"/>
    <w:rsid w:val="00CD09EB"/>
    <w:rsid w:val="00CD1A3D"/>
    <w:rsid w:val="00CD1EA6"/>
    <w:rsid w:val="00CD28EC"/>
    <w:rsid w:val="00CD2F70"/>
    <w:rsid w:val="00CD5D60"/>
    <w:rsid w:val="00CD6610"/>
    <w:rsid w:val="00CD668A"/>
    <w:rsid w:val="00CE0080"/>
    <w:rsid w:val="00CE0A62"/>
    <w:rsid w:val="00CE15FC"/>
    <w:rsid w:val="00CE1AA1"/>
    <w:rsid w:val="00CE1BD9"/>
    <w:rsid w:val="00CE2E8F"/>
    <w:rsid w:val="00CE3DFD"/>
    <w:rsid w:val="00CE6601"/>
    <w:rsid w:val="00CE6F7B"/>
    <w:rsid w:val="00CE7178"/>
    <w:rsid w:val="00CE7715"/>
    <w:rsid w:val="00CF20E0"/>
    <w:rsid w:val="00CF2284"/>
    <w:rsid w:val="00CF2EA5"/>
    <w:rsid w:val="00CF314C"/>
    <w:rsid w:val="00CF33EC"/>
    <w:rsid w:val="00CF4664"/>
    <w:rsid w:val="00CF48B3"/>
    <w:rsid w:val="00CF6508"/>
    <w:rsid w:val="00CF7D0A"/>
    <w:rsid w:val="00D005AE"/>
    <w:rsid w:val="00D01B1B"/>
    <w:rsid w:val="00D022F4"/>
    <w:rsid w:val="00D02DDD"/>
    <w:rsid w:val="00D0313B"/>
    <w:rsid w:val="00D05D6B"/>
    <w:rsid w:val="00D06B51"/>
    <w:rsid w:val="00D10B4A"/>
    <w:rsid w:val="00D10E19"/>
    <w:rsid w:val="00D117F4"/>
    <w:rsid w:val="00D1267F"/>
    <w:rsid w:val="00D12CA0"/>
    <w:rsid w:val="00D13792"/>
    <w:rsid w:val="00D1387F"/>
    <w:rsid w:val="00D14AA8"/>
    <w:rsid w:val="00D14E6F"/>
    <w:rsid w:val="00D15A19"/>
    <w:rsid w:val="00D161E4"/>
    <w:rsid w:val="00D16229"/>
    <w:rsid w:val="00D16242"/>
    <w:rsid w:val="00D200BF"/>
    <w:rsid w:val="00D21AF1"/>
    <w:rsid w:val="00D223B9"/>
    <w:rsid w:val="00D2245A"/>
    <w:rsid w:val="00D23799"/>
    <w:rsid w:val="00D245D0"/>
    <w:rsid w:val="00D259D9"/>
    <w:rsid w:val="00D26908"/>
    <w:rsid w:val="00D3261D"/>
    <w:rsid w:val="00D338C9"/>
    <w:rsid w:val="00D33C3A"/>
    <w:rsid w:val="00D3551D"/>
    <w:rsid w:val="00D35A69"/>
    <w:rsid w:val="00D35B77"/>
    <w:rsid w:val="00D35D43"/>
    <w:rsid w:val="00D3743E"/>
    <w:rsid w:val="00D37AFA"/>
    <w:rsid w:val="00D37B5C"/>
    <w:rsid w:val="00D37C44"/>
    <w:rsid w:val="00D40505"/>
    <w:rsid w:val="00D4094E"/>
    <w:rsid w:val="00D416FB"/>
    <w:rsid w:val="00D41DC3"/>
    <w:rsid w:val="00D42A63"/>
    <w:rsid w:val="00D42BC8"/>
    <w:rsid w:val="00D42EB1"/>
    <w:rsid w:val="00D42F11"/>
    <w:rsid w:val="00D44BDF"/>
    <w:rsid w:val="00D451E2"/>
    <w:rsid w:val="00D466AD"/>
    <w:rsid w:val="00D50AC8"/>
    <w:rsid w:val="00D51173"/>
    <w:rsid w:val="00D513A0"/>
    <w:rsid w:val="00D51AE0"/>
    <w:rsid w:val="00D52977"/>
    <w:rsid w:val="00D52C37"/>
    <w:rsid w:val="00D536E5"/>
    <w:rsid w:val="00D5488D"/>
    <w:rsid w:val="00D549F8"/>
    <w:rsid w:val="00D5512E"/>
    <w:rsid w:val="00D56644"/>
    <w:rsid w:val="00D56811"/>
    <w:rsid w:val="00D56C77"/>
    <w:rsid w:val="00D57561"/>
    <w:rsid w:val="00D57B4F"/>
    <w:rsid w:val="00D60E10"/>
    <w:rsid w:val="00D617D3"/>
    <w:rsid w:val="00D61E6A"/>
    <w:rsid w:val="00D626FE"/>
    <w:rsid w:val="00D62BDB"/>
    <w:rsid w:val="00D63392"/>
    <w:rsid w:val="00D6447A"/>
    <w:rsid w:val="00D645E5"/>
    <w:rsid w:val="00D664EF"/>
    <w:rsid w:val="00D6682B"/>
    <w:rsid w:val="00D67676"/>
    <w:rsid w:val="00D67C04"/>
    <w:rsid w:val="00D71B62"/>
    <w:rsid w:val="00D71CA0"/>
    <w:rsid w:val="00D72806"/>
    <w:rsid w:val="00D73CC6"/>
    <w:rsid w:val="00D751E5"/>
    <w:rsid w:val="00D76ED4"/>
    <w:rsid w:val="00D776F9"/>
    <w:rsid w:val="00D77BB4"/>
    <w:rsid w:val="00D80596"/>
    <w:rsid w:val="00D80DA9"/>
    <w:rsid w:val="00D81081"/>
    <w:rsid w:val="00D810EF"/>
    <w:rsid w:val="00D81697"/>
    <w:rsid w:val="00D83788"/>
    <w:rsid w:val="00D83A01"/>
    <w:rsid w:val="00D840BB"/>
    <w:rsid w:val="00D84314"/>
    <w:rsid w:val="00D84EF3"/>
    <w:rsid w:val="00D8565E"/>
    <w:rsid w:val="00D8598F"/>
    <w:rsid w:val="00D85C61"/>
    <w:rsid w:val="00D86D1D"/>
    <w:rsid w:val="00D8718F"/>
    <w:rsid w:val="00D872EC"/>
    <w:rsid w:val="00D904E2"/>
    <w:rsid w:val="00D91BD0"/>
    <w:rsid w:val="00D9600A"/>
    <w:rsid w:val="00D9766D"/>
    <w:rsid w:val="00D97EEC"/>
    <w:rsid w:val="00DA0150"/>
    <w:rsid w:val="00DA098D"/>
    <w:rsid w:val="00DA33E6"/>
    <w:rsid w:val="00DA3545"/>
    <w:rsid w:val="00DA3817"/>
    <w:rsid w:val="00DA3C36"/>
    <w:rsid w:val="00DA3EC0"/>
    <w:rsid w:val="00DA6BA6"/>
    <w:rsid w:val="00DA6BB2"/>
    <w:rsid w:val="00DA779D"/>
    <w:rsid w:val="00DA7BFE"/>
    <w:rsid w:val="00DB0CE7"/>
    <w:rsid w:val="00DB123E"/>
    <w:rsid w:val="00DB2187"/>
    <w:rsid w:val="00DB2358"/>
    <w:rsid w:val="00DB468D"/>
    <w:rsid w:val="00DB54CD"/>
    <w:rsid w:val="00DB5C2A"/>
    <w:rsid w:val="00DB5EDA"/>
    <w:rsid w:val="00DB5FF9"/>
    <w:rsid w:val="00DB6886"/>
    <w:rsid w:val="00DB78F3"/>
    <w:rsid w:val="00DB7C43"/>
    <w:rsid w:val="00DB7C93"/>
    <w:rsid w:val="00DB7E47"/>
    <w:rsid w:val="00DC0253"/>
    <w:rsid w:val="00DC02D0"/>
    <w:rsid w:val="00DC0419"/>
    <w:rsid w:val="00DC0521"/>
    <w:rsid w:val="00DC1E23"/>
    <w:rsid w:val="00DC2BD1"/>
    <w:rsid w:val="00DC2BEF"/>
    <w:rsid w:val="00DC3951"/>
    <w:rsid w:val="00DC4694"/>
    <w:rsid w:val="00DC568E"/>
    <w:rsid w:val="00DC60D8"/>
    <w:rsid w:val="00DC645F"/>
    <w:rsid w:val="00DC6D28"/>
    <w:rsid w:val="00DC6E83"/>
    <w:rsid w:val="00DD0B68"/>
    <w:rsid w:val="00DD1393"/>
    <w:rsid w:val="00DD2FD8"/>
    <w:rsid w:val="00DD3008"/>
    <w:rsid w:val="00DD5103"/>
    <w:rsid w:val="00DD5180"/>
    <w:rsid w:val="00DD5689"/>
    <w:rsid w:val="00DD6CDA"/>
    <w:rsid w:val="00DD7BB0"/>
    <w:rsid w:val="00DE3FAB"/>
    <w:rsid w:val="00DE4597"/>
    <w:rsid w:val="00DE47EA"/>
    <w:rsid w:val="00DF0A57"/>
    <w:rsid w:val="00DF1FC8"/>
    <w:rsid w:val="00DF2123"/>
    <w:rsid w:val="00DF2211"/>
    <w:rsid w:val="00DF2D34"/>
    <w:rsid w:val="00DF3F0B"/>
    <w:rsid w:val="00DF4FAB"/>
    <w:rsid w:val="00DF51AC"/>
    <w:rsid w:val="00DF5EE2"/>
    <w:rsid w:val="00DF69AB"/>
    <w:rsid w:val="00DF6BD5"/>
    <w:rsid w:val="00DF74B1"/>
    <w:rsid w:val="00DF7AB5"/>
    <w:rsid w:val="00DF7C56"/>
    <w:rsid w:val="00E0245B"/>
    <w:rsid w:val="00E027AF"/>
    <w:rsid w:val="00E0289C"/>
    <w:rsid w:val="00E0414C"/>
    <w:rsid w:val="00E053C6"/>
    <w:rsid w:val="00E05D68"/>
    <w:rsid w:val="00E06AEC"/>
    <w:rsid w:val="00E073B7"/>
    <w:rsid w:val="00E112E1"/>
    <w:rsid w:val="00E11FE0"/>
    <w:rsid w:val="00E12C61"/>
    <w:rsid w:val="00E14DB9"/>
    <w:rsid w:val="00E156E9"/>
    <w:rsid w:val="00E15EB2"/>
    <w:rsid w:val="00E200A2"/>
    <w:rsid w:val="00E21902"/>
    <w:rsid w:val="00E21D3B"/>
    <w:rsid w:val="00E22E0B"/>
    <w:rsid w:val="00E234B9"/>
    <w:rsid w:val="00E23A70"/>
    <w:rsid w:val="00E23C12"/>
    <w:rsid w:val="00E23C7E"/>
    <w:rsid w:val="00E23F0B"/>
    <w:rsid w:val="00E25C0E"/>
    <w:rsid w:val="00E25C21"/>
    <w:rsid w:val="00E26ACD"/>
    <w:rsid w:val="00E26BA0"/>
    <w:rsid w:val="00E26F0A"/>
    <w:rsid w:val="00E275BC"/>
    <w:rsid w:val="00E277E9"/>
    <w:rsid w:val="00E27C5F"/>
    <w:rsid w:val="00E303B5"/>
    <w:rsid w:val="00E30634"/>
    <w:rsid w:val="00E30674"/>
    <w:rsid w:val="00E30E54"/>
    <w:rsid w:val="00E32969"/>
    <w:rsid w:val="00E338DA"/>
    <w:rsid w:val="00E338E4"/>
    <w:rsid w:val="00E33BB0"/>
    <w:rsid w:val="00E35489"/>
    <w:rsid w:val="00E35975"/>
    <w:rsid w:val="00E363C4"/>
    <w:rsid w:val="00E36CFE"/>
    <w:rsid w:val="00E41482"/>
    <w:rsid w:val="00E421F1"/>
    <w:rsid w:val="00E42251"/>
    <w:rsid w:val="00E43B64"/>
    <w:rsid w:val="00E43F5C"/>
    <w:rsid w:val="00E44021"/>
    <w:rsid w:val="00E44D18"/>
    <w:rsid w:val="00E4607E"/>
    <w:rsid w:val="00E46C97"/>
    <w:rsid w:val="00E47540"/>
    <w:rsid w:val="00E47D06"/>
    <w:rsid w:val="00E50699"/>
    <w:rsid w:val="00E51908"/>
    <w:rsid w:val="00E523D6"/>
    <w:rsid w:val="00E53525"/>
    <w:rsid w:val="00E535A7"/>
    <w:rsid w:val="00E53D71"/>
    <w:rsid w:val="00E54382"/>
    <w:rsid w:val="00E57812"/>
    <w:rsid w:val="00E57BBC"/>
    <w:rsid w:val="00E602DD"/>
    <w:rsid w:val="00E60FB5"/>
    <w:rsid w:val="00E6308B"/>
    <w:rsid w:val="00E63CD6"/>
    <w:rsid w:val="00E64FEB"/>
    <w:rsid w:val="00E653BD"/>
    <w:rsid w:val="00E671F1"/>
    <w:rsid w:val="00E70634"/>
    <w:rsid w:val="00E71A24"/>
    <w:rsid w:val="00E7274A"/>
    <w:rsid w:val="00E72EB9"/>
    <w:rsid w:val="00E73C6A"/>
    <w:rsid w:val="00E743A1"/>
    <w:rsid w:val="00E74874"/>
    <w:rsid w:val="00E748D5"/>
    <w:rsid w:val="00E7510E"/>
    <w:rsid w:val="00E751E0"/>
    <w:rsid w:val="00E768ED"/>
    <w:rsid w:val="00E76963"/>
    <w:rsid w:val="00E81C25"/>
    <w:rsid w:val="00E851D5"/>
    <w:rsid w:val="00E85941"/>
    <w:rsid w:val="00E85983"/>
    <w:rsid w:val="00E90C9B"/>
    <w:rsid w:val="00E911C0"/>
    <w:rsid w:val="00E92AC3"/>
    <w:rsid w:val="00E936AD"/>
    <w:rsid w:val="00E93DA3"/>
    <w:rsid w:val="00E949D9"/>
    <w:rsid w:val="00E95092"/>
    <w:rsid w:val="00E9512B"/>
    <w:rsid w:val="00E95320"/>
    <w:rsid w:val="00E96304"/>
    <w:rsid w:val="00EA0176"/>
    <w:rsid w:val="00EA08F2"/>
    <w:rsid w:val="00EA0E9C"/>
    <w:rsid w:val="00EA3D33"/>
    <w:rsid w:val="00EA4E2C"/>
    <w:rsid w:val="00EA5D2A"/>
    <w:rsid w:val="00EA5D4F"/>
    <w:rsid w:val="00EA5FFD"/>
    <w:rsid w:val="00EA637E"/>
    <w:rsid w:val="00EA79A3"/>
    <w:rsid w:val="00EB0C20"/>
    <w:rsid w:val="00EB1288"/>
    <w:rsid w:val="00EB13E2"/>
    <w:rsid w:val="00EB153A"/>
    <w:rsid w:val="00EB17B1"/>
    <w:rsid w:val="00EB201B"/>
    <w:rsid w:val="00EB346B"/>
    <w:rsid w:val="00EB44AC"/>
    <w:rsid w:val="00EB4992"/>
    <w:rsid w:val="00EB4FA1"/>
    <w:rsid w:val="00EB5961"/>
    <w:rsid w:val="00EB7392"/>
    <w:rsid w:val="00EC051F"/>
    <w:rsid w:val="00EC0EC3"/>
    <w:rsid w:val="00EC1199"/>
    <w:rsid w:val="00EC1516"/>
    <w:rsid w:val="00EC21C3"/>
    <w:rsid w:val="00EC245F"/>
    <w:rsid w:val="00EC3224"/>
    <w:rsid w:val="00EC3EDF"/>
    <w:rsid w:val="00EC4209"/>
    <w:rsid w:val="00EC4DBD"/>
    <w:rsid w:val="00EC664E"/>
    <w:rsid w:val="00EC68F8"/>
    <w:rsid w:val="00EC69D5"/>
    <w:rsid w:val="00EC6A9A"/>
    <w:rsid w:val="00EC6FEB"/>
    <w:rsid w:val="00EC7407"/>
    <w:rsid w:val="00ED0436"/>
    <w:rsid w:val="00ED15DF"/>
    <w:rsid w:val="00ED1BE7"/>
    <w:rsid w:val="00ED24B0"/>
    <w:rsid w:val="00ED2719"/>
    <w:rsid w:val="00ED3357"/>
    <w:rsid w:val="00ED3F96"/>
    <w:rsid w:val="00ED6159"/>
    <w:rsid w:val="00ED6607"/>
    <w:rsid w:val="00EE172F"/>
    <w:rsid w:val="00EE2BE4"/>
    <w:rsid w:val="00EE2C96"/>
    <w:rsid w:val="00EE3CD2"/>
    <w:rsid w:val="00EE6477"/>
    <w:rsid w:val="00EE70F2"/>
    <w:rsid w:val="00EE78A9"/>
    <w:rsid w:val="00EE7A73"/>
    <w:rsid w:val="00EF0AB5"/>
    <w:rsid w:val="00EF0D93"/>
    <w:rsid w:val="00EF0ED2"/>
    <w:rsid w:val="00EF2891"/>
    <w:rsid w:val="00EF30C8"/>
    <w:rsid w:val="00EF3ADF"/>
    <w:rsid w:val="00EF4ADC"/>
    <w:rsid w:val="00EF5AB4"/>
    <w:rsid w:val="00EF5C69"/>
    <w:rsid w:val="00EF5E2A"/>
    <w:rsid w:val="00EF5F03"/>
    <w:rsid w:val="00EF6309"/>
    <w:rsid w:val="00EF6716"/>
    <w:rsid w:val="00EF67FA"/>
    <w:rsid w:val="00EF6845"/>
    <w:rsid w:val="00EF6D9C"/>
    <w:rsid w:val="00EF7912"/>
    <w:rsid w:val="00F00A26"/>
    <w:rsid w:val="00F021AC"/>
    <w:rsid w:val="00F02862"/>
    <w:rsid w:val="00F02FD5"/>
    <w:rsid w:val="00F042DD"/>
    <w:rsid w:val="00F0587B"/>
    <w:rsid w:val="00F069A2"/>
    <w:rsid w:val="00F06D84"/>
    <w:rsid w:val="00F100CB"/>
    <w:rsid w:val="00F100DB"/>
    <w:rsid w:val="00F107D2"/>
    <w:rsid w:val="00F1098F"/>
    <w:rsid w:val="00F111A3"/>
    <w:rsid w:val="00F11520"/>
    <w:rsid w:val="00F1246B"/>
    <w:rsid w:val="00F130AC"/>
    <w:rsid w:val="00F13169"/>
    <w:rsid w:val="00F13661"/>
    <w:rsid w:val="00F13E3D"/>
    <w:rsid w:val="00F14233"/>
    <w:rsid w:val="00F144FB"/>
    <w:rsid w:val="00F15052"/>
    <w:rsid w:val="00F15704"/>
    <w:rsid w:val="00F164B5"/>
    <w:rsid w:val="00F164EA"/>
    <w:rsid w:val="00F1672E"/>
    <w:rsid w:val="00F16D57"/>
    <w:rsid w:val="00F172C5"/>
    <w:rsid w:val="00F1754C"/>
    <w:rsid w:val="00F20F95"/>
    <w:rsid w:val="00F2138F"/>
    <w:rsid w:val="00F21A63"/>
    <w:rsid w:val="00F225C9"/>
    <w:rsid w:val="00F23367"/>
    <w:rsid w:val="00F2393F"/>
    <w:rsid w:val="00F26105"/>
    <w:rsid w:val="00F26B85"/>
    <w:rsid w:val="00F323FD"/>
    <w:rsid w:val="00F32530"/>
    <w:rsid w:val="00F32B69"/>
    <w:rsid w:val="00F35297"/>
    <w:rsid w:val="00F373DE"/>
    <w:rsid w:val="00F411C3"/>
    <w:rsid w:val="00F41CCD"/>
    <w:rsid w:val="00F436BC"/>
    <w:rsid w:val="00F43C03"/>
    <w:rsid w:val="00F45C5D"/>
    <w:rsid w:val="00F47BD2"/>
    <w:rsid w:val="00F53005"/>
    <w:rsid w:val="00F54141"/>
    <w:rsid w:val="00F55162"/>
    <w:rsid w:val="00F55A51"/>
    <w:rsid w:val="00F56E05"/>
    <w:rsid w:val="00F5750A"/>
    <w:rsid w:val="00F62020"/>
    <w:rsid w:val="00F62C09"/>
    <w:rsid w:val="00F63090"/>
    <w:rsid w:val="00F645CB"/>
    <w:rsid w:val="00F646EE"/>
    <w:rsid w:val="00F647D9"/>
    <w:rsid w:val="00F64CE4"/>
    <w:rsid w:val="00F64F94"/>
    <w:rsid w:val="00F65266"/>
    <w:rsid w:val="00F6635E"/>
    <w:rsid w:val="00F67E82"/>
    <w:rsid w:val="00F703E5"/>
    <w:rsid w:val="00F729E1"/>
    <w:rsid w:val="00F7457E"/>
    <w:rsid w:val="00F7706C"/>
    <w:rsid w:val="00F81E87"/>
    <w:rsid w:val="00F824AC"/>
    <w:rsid w:val="00F83DBE"/>
    <w:rsid w:val="00F85997"/>
    <w:rsid w:val="00F87B73"/>
    <w:rsid w:val="00F911B3"/>
    <w:rsid w:val="00F91E41"/>
    <w:rsid w:val="00F927D4"/>
    <w:rsid w:val="00F92E66"/>
    <w:rsid w:val="00F92F6E"/>
    <w:rsid w:val="00F943B6"/>
    <w:rsid w:val="00F95137"/>
    <w:rsid w:val="00F9543B"/>
    <w:rsid w:val="00F95A36"/>
    <w:rsid w:val="00F95D59"/>
    <w:rsid w:val="00FA0268"/>
    <w:rsid w:val="00FA14EF"/>
    <w:rsid w:val="00FA1636"/>
    <w:rsid w:val="00FA3113"/>
    <w:rsid w:val="00FA348B"/>
    <w:rsid w:val="00FA509D"/>
    <w:rsid w:val="00FA519A"/>
    <w:rsid w:val="00FA6ED9"/>
    <w:rsid w:val="00FA77C3"/>
    <w:rsid w:val="00FB1A2B"/>
    <w:rsid w:val="00FB22DA"/>
    <w:rsid w:val="00FB29ED"/>
    <w:rsid w:val="00FB2D21"/>
    <w:rsid w:val="00FB3026"/>
    <w:rsid w:val="00FB4E8E"/>
    <w:rsid w:val="00FB7A9A"/>
    <w:rsid w:val="00FB7ECE"/>
    <w:rsid w:val="00FC1185"/>
    <w:rsid w:val="00FC17EB"/>
    <w:rsid w:val="00FC1FF5"/>
    <w:rsid w:val="00FC4098"/>
    <w:rsid w:val="00FC4780"/>
    <w:rsid w:val="00FC4E73"/>
    <w:rsid w:val="00FC5638"/>
    <w:rsid w:val="00FC6E03"/>
    <w:rsid w:val="00FC7DF8"/>
    <w:rsid w:val="00FD0640"/>
    <w:rsid w:val="00FD37E9"/>
    <w:rsid w:val="00FD5929"/>
    <w:rsid w:val="00FD6F79"/>
    <w:rsid w:val="00FD7818"/>
    <w:rsid w:val="00FD782D"/>
    <w:rsid w:val="00FE0EA2"/>
    <w:rsid w:val="00FE12B6"/>
    <w:rsid w:val="00FE155B"/>
    <w:rsid w:val="00FE15EB"/>
    <w:rsid w:val="00FE1CEC"/>
    <w:rsid w:val="00FE2506"/>
    <w:rsid w:val="00FE26F6"/>
    <w:rsid w:val="00FE28D6"/>
    <w:rsid w:val="00FE2C5C"/>
    <w:rsid w:val="00FE30AB"/>
    <w:rsid w:val="00FE3A94"/>
    <w:rsid w:val="00FE7426"/>
    <w:rsid w:val="00FF3821"/>
    <w:rsid w:val="00FF3939"/>
    <w:rsid w:val="00FF479E"/>
    <w:rsid w:val="00FF5130"/>
    <w:rsid w:val="00FF562B"/>
    <w:rsid w:val="00FF56AE"/>
    <w:rsid w:val="00FF670C"/>
    <w:rsid w:val="00FF79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7E573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55951"/>
    <w:pPr>
      <w:spacing w:after="120" w:line="280" w:lineRule="exact"/>
    </w:pPr>
    <w:rPr>
      <w:rFonts w:ascii="Arial" w:hAnsi="Arial"/>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uiPriority w:val="9"/>
    <w:qFormat/>
    <w:rsid w:val="005F76F9"/>
    <w:pPr>
      <w:keepNext/>
      <w:spacing w:before="240" w:after="60"/>
      <w:outlineLvl w:val="0"/>
    </w:pPr>
    <w:rPr>
      <w:b/>
      <w:bCs/>
      <w:kern w:val="32"/>
      <w:sz w:val="32"/>
      <w:szCs w:val="32"/>
      <w:lang w:val="x-none" w:eastAsia="x-none"/>
    </w:rPr>
  </w:style>
  <w:style w:type="paragraph" w:styleId="Nadpis2">
    <w:name w:val="heading 2"/>
    <w:aliases w:val="Nadpis2,Numbered - 2"/>
    <w:basedOn w:val="Normln"/>
    <w:next w:val="Normln"/>
    <w:link w:val="Nadpis2Char"/>
    <w:unhideWhenUsed/>
    <w:qFormat/>
    <w:rsid w:val="000A36E5"/>
    <w:pPr>
      <w:keepNext/>
      <w:keepLines/>
      <w:spacing w:before="200" w:after="0"/>
      <w:outlineLvl w:val="1"/>
    </w:pPr>
    <w:rPr>
      <w:rFonts w:ascii="Garamond" w:hAnsi="Garamond"/>
      <w:b/>
      <w:smallCaps/>
      <w:color w:val="244061"/>
      <w:spacing w:val="10"/>
      <w:sz w:val="28"/>
      <w:szCs w:val="18"/>
      <w:lang w:val="x-none" w:eastAsia="x-none"/>
    </w:rPr>
  </w:style>
  <w:style w:type="paragraph" w:styleId="Nadpis3">
    <w:name w:val="heading 3"/>
    <w:aliases w:val="Podpodkapitola,adpis 3,Numbered - 3"/>
    <w:basedOn w:val="Normln"/>
    <w:next w:val="Normln"/>
    <w:link w:val="Nadpis3Char"/>
    <w:qFormat/>
    <w:rsid w:val="00A55951"/>
    <w:pPr>
      <w:keepNext/>
      <w:keepLines/>
      <w:tabs>
        <w:tab w:val="left" w:pos="709"/>
      </w:tabs>
      <w:spacing w:before="240" w:after="0" w:line="240" w:lineRule="atLeast"/>
      <w:ind w:left="720" w:hanging="720"/>
      <w:jc w:val="both"/>
      <w:outlineLvl w:val="2"/>
    </w:pPr>
    <w:rPr>
      <w:rFonts w:ascii="Garamond" w:hAnsi="Garamond"/>
      <w:b/>
      <w:smallCaps/>
      <w:szCs w:val="20"/>
      <w:lang w:val="x-none" w:eastAsia="x-none"/>
    </w:rPr>
  </w:style>
  <w:style w:type="paragraph" w:styleId="Nadpis4">
    <w:name w:val="heading 4"/>
    <w:basedOn w:val="Normln"/>
    <w:next w:val="Normln"/>
    <w:link w:val="Nadpis4Char"/>
    <w:qFormat/>
    <w:rsid w:val="00A55951"/>
    <w:pPr>
      <w:keepNext/>
      <w:keepLines/>
      <w:tabs>
        <w:tab w:val="left" w:pos="851"/>
      </w:tabs>
      <w:spacing w:before="240" w:after="0" w:line="240" w:lineRule="auto"/>
      <w:ind w:left="864" w:hanging="864"/>
      <w:jc w:val="both"/>
      <w:outlineLvl w:val="3"/>
    </w:pPr>
    <w:rPr>
      <w:rFonts w:ascii="Garamond" w:hAnsi="Garamond"/>
      <w:b/>
      <w:i/>
      <w:spacing w:val="5"/>
      <w:kern w:val="20"/>
      <w:lang w:val="x-none" w:eastAsia="x-none"/>
    </w:rPr>
  </w:style>
  <w:style w:type="paragraph" w:styleId="Nadpis5">
    <w:name w:val="heading 5"/>
    <w:basedOn w:val="Normln"/>
    <w:next w:val="Normln"/>
    <w:link w:val="Nadpis5Char"/>
    <w:qFormat/>
    <w:rsid w:val="00A55951"/>
    <w:pPr>
      <w:keepNext/>
      <w:keepLines/>
      <w:spacing w:before="120" w:after="0" w:line="240" w:lineRule="atLeast"/>
      <w:ind w:left="1008" w:hanging="1008"/>
      <w:jc w:val="both"/>
      <w:outlineLvl w:val="4"/>
    </w:pPr>
    <w:rPr>
      <w:rFonts w:ascii="Garamond" w:hAnsi="Garamond"/>
      <w:b/>
      <w:kern w:val="20"/>
      <w:szCs w:val="22"/>
      <w:lang w:val="x-none" w:eastAsia="x-none"/>
    </w:rPr>
  </w:style>
  <w:style w:type="paragraph" w:styleId="Nadpis6">
    <w:name w:val="heading 6"/>
    <w:basedOn w:val="Normln"/>
    <w:next w:val="Normln"/>
    <w:link w:val="Nadpis6Char"/>
    <w:qFormat/>
    <w:rsid w:val="00A55951"/>
    <w:pPr>
      <w:keepNext/>
      <w:keepLines/>
      <w:spacing w:before="120" w:after="0" w:line="240" w:lineRule="atLeast"/>
      <w:ind w:left="1152" w:hanging="1152"/>
      <w:jc w:val="both"/>
      <w:outlineLvl w:val="5"/>
    </w:pPr>
    <w:rPr>
      <w:rFonts w:ascii="Garamond" w:hAnsi="Garamond"/>
      <w:i/>
      <w:spacing w:val="5"/>
      <w:kern w:val="20"/>
      <w:szCs w:val="22"/>
      <w:lang w:val="x-none" w:eastAsia="x-none"/>
    </w:rPr>
  </w:style>
  <w:style w:type="paragraph" w:styleId="Nadpis7">
    <w:name w:val="heading 7"/>
    <w:basedOn w:val="Normln"/>
    <w:next w:val="Normln"/>
    <w:link w:val="Nadpis7Char"/>
    <w:qFormat/>
    <w:rsid w:val="000A36E5"/>
    <w:pPr>
      <w:keepNext/>
      <w:keepLines/>
      <w:spacing w:before="120" w:after="0" w:line="240" w:lineRule="atLeast"/>
      <w:ind w:left="1296" w:hanging="1296"/>
      <w:jc w:val="both"/>
      <w:outlineLvl w:val="6"/>
    </w:pPr>
    <w:rPr>
      <w:rFonts w:ascii="Garamond" w:hAnsi="Garamond"/>
      <w:caps/>
      <w:kern w:val="20"/>
      <w:sz w:val="18"/>
      <w:szCs w:val="18"/>
      <w:lang w:val="x-none" w:eastAsia="x-none"/>
    </w:rPr>
  </w:style>
  <w:style w:type="paragraph" w:styleId="Nadpis8">
    <w:name w:val="heading 8"/>
    <w:basedOn w:val="Normln"/>
    <w:next w:val="Normln"/>
    <w:link w:val="Nadpis8Char"/>
    <w:qFormat/>
    <w:rsid w:val="00A55951"/>
    <w:pPr>
      <w:keepNext/>
      <w:keepLines/>
      <w:spacing w:before="120" w:after="0" w:line="240" w:lineRule="atLeast"/>
      <w:ind w:left="1440" w:hanging="1440"/>
      <w:jc w:val="both"/>
      <w:outlineLvl w:val="7"/>
    </w:pPr>
    <w:rPr>
      <w:rFonts w:ascii="Garamond" w:hAnsi="Garamond"/>
      <w:i/>
      <w:spacing w:val="5"/>
      <w:kern w:val="20"/>
      <w:szCs w:val="22"/>
      <w:lang w:val="x-none" w:eastAsia="x-none"/>
    </w:rPr>
  </w:style>
  <w:style w:type="paragraph" w:styleId="Nadpis9">
    <w:name w:val="heading 9"/>
    <w:basedOn w:val="Normln"/>
    <w:next w:val="Normln"/>
    <w:link w:val="Nadpis9Char"/>
    <w:qFormat/>
    <w:rsid w:val="00A55951"/>
    <w:pPr>
      <w:keepNext/>
      <w:keepLines/>
      <w:spacing w:before="120" w:after="0" w:line="240" w:lineRule="atLeast"/>
      <w:ind w:left="1584" w:hanging="1584"/>
      <w:jc w:val="both"/>
      <w:outlineLvl w:val="8"/>
    </w:pPr>
    <w:rPr>
      <w:rFonts w:ascii="Garamond" w:hAnsi="Garamond"/>
      <w:spacing w:val="-5"/>
      <w:kern w:val="20"/>
      <w:szCs w:val="22"/>
      <w:lang w:val="x-none" w:eastAsia="x-none"/>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RLTextlnkuslovan">
    <w:name w:val="RL Text článku číslovaný"/>
    <w:basedOn w:val="Normln"/>
    <w:link w:val="RLTextlnkuslovanChar"/>
    <w:qFormat/>
    <w:rsid w:val="00A55951"/>
    <w:pPr>
      <w:numPr>
        <w:ilvl w:val="1"/>
        <w:numId w:val="1"/>
      </w:numPr>
      <w:jc w:val="both"/>
    </w:pPr>
    <w:rPr>
      <w:lang w:val="x-none" w:eastAsia="x-none"/>
    </w:rPr>
  </w:style>
  <w:style w:type="character" w:customStyle="1" w:styleId="RLTextlnkuslovanChar">
    <w:name w:val="RL Text článku číslovaný Char"/>
    <w:link w:val="RLTextlnkuslovan"/>
    <w:rsid w:val="00CB4254"/>
    <w:rPr>
      <w:rFonts w:ascii="Arial" w:hAnsi="Arial"/>
      <w:szCs w:val="24"/>
    </w:rPr>
  </w:style>
  <w:style w:type="paragraph" w:customStyle="1" w:styleId="RLlneksmlouvy">
    <w:name w:val="RL Článek smlouvy"/>
    <w:basedOn w:val="Normln"/>
    <w:next w:val="RLTextlnkuslovan"/>
    <w:link w:val="RLlneksmlouvyCharChar"/>
    <w:qFormat/>
    <w:rsid w:val="00A55951"/>
    <w:pPr>
      <w:keepNext/>
      <w:numPr>
        <w:numId w:val="1"/>
      </w:numPr>
      <w:suppressAutoHyphens/>
      <w:spacing w:before="360"/>
      <w:jc w:val="both"/>
      <w:outlineLvl w:val="0"/>
    </w:pPr>
    <w:rPr>
      <w:b/>
      <w:lang w:val="x-none" w:eastAsia="en-US"/>
    </w:rPr>
  </w:style>
  <w:style w:type="character" w:customStyle="1" w:styleId="RLlneksmlouvyCharChar">
    <w:name w:val="RL Článek smlouvy Char Char"/>
    <w:link w:val="RLlneksmlouvy"/>
    <w:rsid w:val="001A1E34"/>
    <w:rPr>
      <w:rFonts w:ascii="Arial" w:hAnsi="Arial"/>
      <w:b/>
      <w:szCs w:val="24"/>
      <w:lang w:eastAsia="en-US"/>
    </w:rPr>
  </w:style>
  <w:style w:type="paragraph" w:customStyle="1" w:styleId="RLdajeosmluvnstran">
    <w:name w:val="RL Údaje o smluvní straně"/>
    <w:basedOn w:val="Normln"/>
    <w:rsid w:val="00A55951"/>
    <w:pPr>
      <w:jc w:val="center"/>
    </w:pPr>
    <w:rPr>
      <w:lang w:eastAsia="en-US"/>
    </w:rPr>
  </w:style>
  <w:style w:type="paragraph" w:customStyle="1" w:styleId="RLProhlensmluvnchstran">
    <w:name w:val="RL Prohlášení smluvních stran"/>
    <w:basedOn w:val="Normln"/>
    <w:link w:val="RLProhlensmluvnchstranChar"/>
    <w:rsid w:val="00A55951"/>
    <w:pPr>
      <w:jc w:val="center"/>
    </w:pPr>
    <w:rPr>
      <w:b/>
      <w:lang w:val="x-none" w:eastAsia="x-none"/>
    </w:rPr>
  </w:style>
  <w:style w:type="character" w:customStyle="1" w:styleId="RLProhlensmluvnchstranChar">
    <w:name w:val="RL Prohlášení smluvních stran Char"/>
    <w:link w:val="RLProhlensmluvnchstran"/>
    <w:rsid w:val="00F021AC"/>
    <w:rPr>
      <w:rFonts w:ascii="Arial" w:hAnsi="Arial"/>
      <w:b/>
      <w:szCs w:val="24"/>
    </w:rPr>
  </w:style>
  <w:style w:type="character" w:styleId="Hypertextovodkaz">
    <w:name w:val="Hyperlink"/>
    <w:uiPriority w:val="99"/>
    <w:qFormat/>
    <w:rsid w:val="00094A1C"/>
    <w:rPr>
      <w:color w:val="0000FF"/>
      <w:u w:val="single"/>
    </w:rPr>
  </w:style>
  <w:style w:type="paragraph" w:styleId="Nzev">
    <w:name w:val="Title"/>
    <w:basedOn w:val="Normln"/>
    <w:link w:val="NzevChar"/>
    <w:qFormat/>
    <w:rsid w:val="00A02DFC"/>
    <w:pPr>
      <w:spacing w:before="240" w:after="60"/>
      <w:jc w:val="center"/>
      <w:outlineLvl w:val="0"/>
    </w:pPr>
    <w:rPr>
      <w:b/>
      <w:bCs/>
      <w:kern w:val="28"/>
      <w:sz w:val="32"/>
      <w:szCs w:val="32"/>
      <w:lang w:val="x-none" w:eastAsia="x-none"/>
    </w:rPr>
  </w:style>
  <w:style w:type="paragraph" w:customStyle="1" w:styleId="RLSeznamploh">
    <w:name w:val="RL Seznam příloh"/>
    <w:basedOn w:val="RLTextlnkuslovan"/>
    <w:rsid w:val="00A55951"/>
    <w:pPr>
      <w:numPr>
        <w:ilvl w:val="0"/>
        <w:numId w:val="0"/>
      </w:numPr>
      <w:ind w:left="3572" w:hanging="1361"/>
    </w:pPr>
    <w:rPr>
      <w:szCs w:val="20"/>
      <w:lang w:eastAsia="en-US"/>
    </w:rPr>
  </w:style>
  <w:style w:type="paragraph" w:customStyle="1" w:styleId="RLNzevsmlouvy">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pat">
    <w:name w:val="footer"/>
    <w:basedOn w:val="Normln"/>
    <w:link w:val="ZpatChar"/>
    <w:uiPriority w:val="99"/>
    <w:rsid w:val="00A55951"/>
    <w:pPr>
      <w:pBdr>
        <w:top w:val="dotted" w:sz="6" w:space="6" w:color="auto"/>
      </w:pBdr>
      <w:spacing w:after="0"/>
      <w:jc w:val="center"/>
    </w:pPr>
    <w:rPr>
      <w:color w:val="808080"/>
      <w:sz w:val="16"/>
      <w:lang w:val="x-none" w:eastAsia="x-none"/>
    </w:rPr>
  </w:style>
  <w:style w:type="paragraph" w:styleId="Zhlav">
    <w:name w:val="header"/>
    <w:basedOn w:val="Normln"/>
    <w:link w:val="ZhlavChar"/>
    <w:rsid w:val="00A55951"/>
    <w:pPr>
      <w:pBdr>
        <w:bottom w:val="single" w:sz="6" w:space="6" w:color="808080"/>
      </w:pBdr>
      <w:tabs>
        <w:tab w:val="center" w:pos="4536"/>
        <w:tab w:val="right" w:pos="9072"/>
      </w:tabs>
      <w:spacing w:after="0"/>
    </w:pPr>
    <w:rPr>
      <w:b/>
      <w:sz w:val="16"/>
      <w:lang w:val="x-none" w:eastAsia="x-none"/>
    </w:rPr>
  </w:style>
  <w:style w:type="character" w:styleId="Odkaznakoment">
    <w:name w:val="annotation reference"/>
    <w:uiPriority w:val="99"/>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rPr>
  </w:style>
  <w:style w:type="paragraph" w:styleId="Textkomente">
    <w:name w:val="annotation text"/>
    <w:basedOn w:val="Normln"/>
    <w:link w:val="TextkomenteChar"/>
    <w:uiPriority w:val="99"/>
    <w:rsid w:val="00A55951"/>
    <w:rPr>
      <w:szCs w:val="20"/>
      <w:lang w:val="x-none" w:eastAsia="x-none"/>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rsid w:val="00A55951"/>
    <w:rPr>
      <w:b/>
      <w:bCs/>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rsid w:val="00EC245F"/>
    <w:rPr>
      <w:rFonts w:ascii="Tahoma" w:hAnsi="Tahoma"/>
      <w:sz w:val="16"/>
      <w:szCs w:val="16"/>
      <w:lang w:val="x-none" w:eastAsia="x-none"/>
    </w:rPr>
  </w:style>
  <w:style w:type="paragraph" w:customStyle="1" w:styleId="RLslovanodstavec">
    <w:name w:val="RL Číslovaný odstavec"/>
    <w:basedOn w:val="Normln"/>
    <w:qFormat/>
    <w:rsid w:val="00A55951"/>
    <w:pPr>
      <w:numPr>
        <w:numId w:val="3"/>
      </w:numPr>
      <w:spacing w:line="340" w:lineRule="exact"/>
      <w:jc w:val="both"/>
    </w:pPr>
    <w:rPr>
      <w:spacing w:val="-4"/>
    </w:rPr>
  </w:style>
  <w:style w:type="paragraph" w:styleId="Revize">
    <w:name w:val="Revision"/>
    <w:hidden/>
    <w:uiPriority w:val="99"/>
    <w:semiHidden/>
    <w:rsid w:val="00516E47"/>
    <w:rPr>
      <w:rFonts w:ascii="Calibri" w:hAnsi="Calibri"/>
      <w:sz w:val="22"/>
      <w:szCs w:val="24"/>
    </w:rPr>
  </w:style>
  <w:style w:type="paragraph" w:customStyle="1" w:styleId="RLNadpis1rovn">
    <w:name w:val="RL Nadpis 1. úrovně"/>
    <w:basedOn w:val="Normln"/>
    <w:next w:val="Normln"/>
    <w:qFormat/>
    <w:rsid w:val="00A55951"/>
    <w:pPr>
      <w:pageBreakBefore/>
      <w:numPr>
        <w:numId w:val="4"/>
      </w:numPr>
      <w:spacing w:after="1000" w:line="560" w:lineRule="exact"/>
    </w:pPr>
    <w:rPr>
      <w:b/>
      <w:sz w:val="40"/>
      <w:szCs w:val="40"/>
    </w:rPr>
  </w:style>
  <w:style w:type="paragraph" w:customStyle="1" w:styleId="RLNadpis2rovn">
    <w:name w:val="RL Nadpis 2. úrovně"/>
    <w:basedOn w:val="Normln"/>
    <w:next w:val="Normln"/>
    <w:qFormat/>
    <w:rsid w:val="00A55951"/>
    <w:pPr>
      <w:keepNext/>
      <w:numPr>
        <w:ilvl w:val="1"/>
        <w:numId w:val="4"/>
      </w:numPr>
      <w:spacing w:before="360" w:line="340" w:lineRule="exact"/>
    </w:pPr>
    <w:rPr>
      <w:b/>
      <w:spacing w:val="20"/>
      <w:sz w:val="23"/>
    </w:rPr>
  </w:style>
  <w:style w:type="paragraph" w:customStyle="1" w:styleId="RLNadpis3rovn">
    <w:name w:val="RL Nadpis 3. úrovně"/>
    <w:basedOn w:val="Normln"/>
    <w:next w:val="RLslovanodstavec"/>
    <w:qFormat/>
    <w:rsid w:val="00A55951"/>
    <w:pPr>
      <w:keepNext/>
      <w:numPr>
        <w:ilvl w:val="2"/>
        <w:numId w:val="4"/>
      </w:numPr>
      <w:spacing w:before="360" w:line="340" w:lineRule="exact"/>
    </w:pPr>
    <w:rPr>
      <w:b/>
      <w:szCs w:val="22"/>
    </w:rPr>
  </w:style>
  <w:style w:type="character" w:customStyle="1" w:styleId="TextkomenteChar">
    <w:name w:val="Text komentáře Char"/>
    <w:link w:val="Textkomente"/>
    <w:uiPriority w:val="99"/>
    <w:rsid w:val="003944BD"/>
    <w:rPr>
      <w:rFonts w:ascii="Arial" w:hAnsi="Arial"/>
    </w:rPr>
  </w:style>
  <w:style w:type="character" w:customStyle="1" w:styleId="RLlneksmlouvyChar">
    <w:name w:val="RL Článek smlouvy Char"/>
    <w:rsid w:val="001E4289"/>
    <w:rPr>
      <w:rFonts w:ascii="Calibri" w:hAnsi="Calibri"/>
      <w:b/>
      <w:sz w:val="22"/>
      <w:szCs w:val="24"/>
      <w:lang w:eastAsia="en-US"/>
    </w:rPr>
  </w:style>
  <w:style w:type="paragraph" w:customStyle="1" w:styleId="RLdajeosmluvnstran0">
    <w:name w:val="RL  údaje o smluvní straně"/>
    <w:basedOn w:val="Normln"/>
    <w:rsid w:val="00A55951"/>
    <w:pPr>
      <w:jc w:val="center"/>
    </w:pPr>
    <w:rPr>
      <w:lang w:eastAsia="en-US"/>
    </w:rPr>
  </w:style>
  <w:style w:type="paragraph" w:customStyle="1" w:styleId="RLnzevsmlouvy0">
    <w:name w:val="RL název smlouvy"/>
    <w:basedOn w:val="Normln"/>
    <w:next w:val="Normln"/>
    <w:rsid w:val="00A55951"/>
    <w:pPr>
      <w:spacing w:before="120" w:after="1200" w:line="240" w:lineRule="auto"/>
      <w:jc w:val="center"/>
    </w:pPr>
    <w:rPr>
      <w:rFonts w:cs="Arial"/>
      <w:b/>
      <w:bCs/>
      <w:caps/>
      <w:spacing w:val="40"/>
      <w:kern w:val="28"/>
      <w:sz w:val="32"/>
      <w:szCs w:val="32"/>
    </w:rPr>
  </w:style>
  <w:style w:type="paragraph" w:styleId="Zkladntext">
    <w:name w:val="Body Text"/>
    <w:basedOn w:val="Normln"/>
    <w:link w:val="ZkladntextChar"/>
    <w:rsid w:val="001E4289"/>
    <w:rPr>
      <w:rFonts w:ascii="Garamond" w:hAnsi="Garamond"/>
      <w:sz w:val="24"/>
      <w:lang w:val="x-none" w:eastAsia="x-none"/>
    </w:rPr>
  </w:style>
  <w:style w:type="character" w:customStyle="1" w:styleId="ZkladntextChar">
    <w:name w:val="Základní text Char"/>
    <w:link w:val="Zkladntext"/>
    <w:rsid w:val="001E4289"/>
    <w:rPr>
      <w:rFonts w:ascii="Garamond" w:hAnsi="Garamond"/>
      <w:sz w:val="24"/>
      <w:szCs w:val="24"/>
    </w:rPr>
  </w:style>
  <w:style w:type="character" w:customStyle="1" w:styleId="ZKLADNChar">
    <w:name w:val="ZÁKLADNÍ Char"/>
    <w:link w:val="ZKLADN"/>
    <w:locked/>
    <w:rsid w:val="001E4289"/>
    <w:rPr>
      <w:rFonts w:ascii="Garamond" w:hAnsi="Garamond"/>
      <w:sz w:val="24"/>
      <w:szCs w:val="24"/>
    </w:rPr>
  </w:style>
  <w:style w:type="paragraph" w:customStyle="1" w:styleId="ZKLADN">
    <w:name w:val="ZÁKLADNÍ"/>
    <w:basedOn w:val="Zkladntext"/>
    <w:link w:val="ZKLADNChar"/>
    <w:rsid w:val="001E4289"/>
    <w:pPr>
      <w:widowControl w:val="0"/>
      <w:spacing w:before="120" w:line="280" w:lineRule="atLeast"/>
      <w:jc w:val="both"/>
    </w:pPr>
  </w:style>
  <w:style w:type="paragraph" w:customStyle="1" w:styleId="Seznamploh">
    <w:name w:val="Seznam příloh"/>
    <w:basedOn w:val="RLTextlnkuslovan"/>
    <w:link w:val="SeznamplohChar"/>
    <w:rsid w:val="00A55951"/>
    <w:pPr>
      <w:numPr>
        <w:ilvl w:val="0"/>
        <w:numId w:val="0"/>
      </w:numPr>
      <w:ind w:left="3572" w:hanging="1361"/>
    </w:pPr>
    <w:rPr>
      <w:lang w:eastAsia="en-US"/>
    </w:rPr>
  </w:style>
  <w:style w:type="character" w:customStyle="1" w:styleId="SeznamplohChar">
    <w:name w:val="Seznam příloh Char"/>
    <w:link w:val="Seznamploh"/>
    <w:rsid w:val="001E4289"/>
    <w:rPr>
      <w:rFonts w:ascii="Arial" w:hAnsi="Arial"/>
      <w:szCs w:val="24"/>
      <w:lang w:eastAsia="en-US"/>
    </w:rPr>
  </w:style>
  <w:style w:type="paragraph" w:customStyle="1" w:styleId="doplnuchaze">
    <w:name w:val="doplní uchazeč"/>
    <w:basedOn w:val="Normln"/>
    <w:link w:val="doplnuchazeChar"/>
    <w:qFormat/>
    <w:rsid w:val="00A55951"/>
    <w:pPr>
      <w:jc w:val="center"/>
    </w:pPr>
    <w:rPr>
      <w:b/>
      <w:snapToGrid w:val="0"/>
      <w:szCs w:val="22"/>
      <w:lang w:val="x-none" w:eastAsia="x-none"/>
    </w:rPr>
  </w:style>
  <w:style w:type="character" w:customStyle="1" w:styleId="doplnuchazeChar">
    <w:name w:val="doplní uchazeč Char"/>
    <w:link w:val="doplnuchaze"/>
    <w:rsid w:val="001E4289"/>
    <w:rPr>
      <w:rFonts w:ascii="Arial" w:hAnsi="Arial"/>
      <w:b/>
      <w:snapToGrid w:val="0"/>
      <w:szCs w:val="22"/>
    </w:rPr>
  </w:style>
  <w:style w:type="paragraph" w:styleId="Textpoznpodarou">
    <w:name w:val="footnote text"/>
    <w:basedOn w:val="Normln"/>
    <w:link w:val="TextpoznpodarouChar"/>
    <w:rsid w:val="00325F41"/>
    <w:pPr>
      <w:spacing w:after="0" w:line="240" w:lineRule="auto"/>
      <w:jc w:val="both"/>
    </w:pPr>
    <w:rPr>
      <w:szCs w:val="20"/>
      <w:lang w:val="x-none" w:eastAsia="x-none"/>
    </w:rPr>
  </w:style>
  <w:style w:type="character" w:customStyle="1" w:styleId="TextpoznpodarouChar">
    <w:name w:val="Text pozn. pod čarou Char"/>
    <w:link w:val="Textpoznpodarou"/>
    <w:rsid w:val="00325F41"/>
    <w:rPr>
      <w:rFonts w:ascii="Arial" w:hAnsi="Arial"/>
    </w:rPr>
  </w:style>
  <w:style w:type="character" w:styleId="Znakapoznpodarou">
    <w:name w:val="footnote reference"/>
    <w:rsid w:val="00325F41"/>
    <w:rPr>
      <w:rFonts w:cs="Times New Roman"/>
      <w:vertAlign w:val="superscript"/>
    </w:rPr>
  </w:style>
  <w:style w:type="paragraph" w:styleId="Odstavecseseznamem">
    <w:name w:val="List Paragraph"/>
    <w:basedOn w:val="Normln"/>
    <w:link w:val="OdstavecseseznamemChar"/>
    <w:uiPriority w:val="34"/>
    <w:qFormat/>
    <w:rsid w:val="00A55951"/>
    <w:pPr>
      <w:ind w:left="720"/>
      <w:contextualSpacing/>
    </w:pPr>
    <w:rPr>
      <w:lang w:val="x-none" w:eastAsia="x-none"/>
    </w:rPr>
  </w:style>
  <w:style w:type="paragraph" w:customStyle="1" w:styleId="Nadpis21">
    <w:name w:val="Nadpis 21"/>
    <w:basedOn w:val="Normln"/>
    <w:next w:val="Normln"/>
    <w:qFormat/>
    <w:rsid w:val="000A36E5"/>
    <w:pPr>
      <w:keepNext/>
      <w:keepLines/>
      <w:tabs>
        <w:tab w:val="left" w:pos="567"/>
        <w:tab w:val="num" w:pos="1474"/>
      </w:tabs>
      <w:spacing w:before="240" w:line="240" w:lineRule="auto"/>
      <w:ind w:left="576" w:hanging="737"/>
      <w:jc w:val="both"/>
      <w:outlineLvl w:val="1"/>
    </w:pPr>
    <w:rPr>
      <w:rFonts w:ascii="Garamond" w:hAnsi="Garamond"/>
      <w:b/>
      <w:smallCaps/>
      <w:color w:val="244061"/>
      <w:spacing w:val="10"/>
      <w:sz w:val="28"/>
      <w:szCs w:val="18"/>
    </w:rPr>
  </w:style>
  <w:style w:type="character" w:customStyle="1" w:styleId="Nadpis3Char">
    <w:name w:val="Nadpis 3 Char"/>
    <w:aliases w:val="Podpodkapitola Char,adpis 3 Char,Numbered - 3 Char"/>
    <w:link w:val="Nadpis3"/>
    <w:rsid w:val="000A36E5"/>
    <w:rPr>
      <w:rFonts w:ascii="Garamond" w:hAnsi="Garamond"/>
      <w:b/>
      <w:smallCaps/>
    </w:rPr>
  </w:style>
  <w:style w:type="character" w:customStyle="1" w:styleId="Nadpis4Char">
    <w:name w:val="Nadpis 4 Char"/>
    <w:link w:val="Nadpis4"/>
    <w:rsid w:val="000A36E5"/>
    <w:rPr>
      <w:rFonts w:ascii="Garamond" w:hAnsi="Garamond"/>
      <w:b/>
      <w:i/>
      <w:spacing w:val="5"/>
      <w:kern w:val="20"/>
      <w:szCs w:val="24"/>
    </w:rPr>
  </w:style>
  <w:style w:type="character" w:customStyle="1" w:styleId="Nadpis5Char">
    <w:name w:val="Nadpis 5 Char"/>
    <w:link w:val="Nadpis5"/>
    <w:rsid w:val="000A36E5"/>
    <w:rPr>
      <w:rFonts w:ascii="Garamond" w:hAnsi="Garamond"/>
      <w:b/>
      <w:kern w:val="20"/>
      <w:szCs w:val="22"/>
    </w:rPr>
  </w:style>
  <w:style w:type="character" w:customStyle="1" w:styleId="Nadpis6Char">
    <w:name w:val="Nadpis 6 Char"/>
    <w:link w:val="Nadpis6"/>
    <w:rsid w:val="000A36E5"/>
    <w:rPr>
      <w:rFonts w:ascii="Garamond" w:hAnsi="Garamond"/>
      <w:i/>
      <w:spacing w:val="5"/>
      <w:kern w:val="20"/>
      <w:szCs w:val="22"/>
    </w:rPr>
  </w:style>
  <w:style w:type="character" w:customStyle="1" w:styleId="Nadpis7Char">
    <w:name w:val="Nadpis 7 Char"/>
    <w:link w:val="Nadpis7"/>
    <w:rsid w:val="000A36E5"/>
    <w:rPr>
      <w:rFonts w:ascii="Garamond" w:hAnsi="Garamond" w:cs="Garamond"/>
      <w:caps/>
      <w:kern w:val="20"/>
      <w:sz w:val="18"/>
      <w:szCs w:val="18"/>
    </w:rPr>
  </w:style>
  <w:style w:type="character" w:customStyle="1" w:styleId="Nadpis8Char">
    <w:name w:val="Nadpis 8 Char"/>
    <w:link w:val="Nadpis8"/>
    <w:rsid w:val="000A36E5"/>
    <w:rPr>
      <w:rFonts w:ascii="Garamond" w:hAnsi="Garamond" w:cs="Garamond"/>
      <w:i/>
      <w:spacing w:val="5"/>
      <w:kern w:val="20"/>
      <w:szCs w:val="22"/>
    </w:rPr>
  </w:style>
  <w:style w:type="character" w:customStyle="1" w:styleId="Nadpis9Char">
    <w:name w:val="Nadpis 9 Char"/>
    <w:link w:val="Nadpis9"/>
    <w:rsid w:val="000A36E5"/>
    <w:rPr>
      <w:rFonts w:ascii="Garamond" w:hAnsi="Garamond" w:cs="Garamond"/>
      <w:spacing w:val="-5"/>
      <w:kern w:val="20"/>
      <w:szCs w:val="22"/>
    </w:rPr>
  </w:style>
  <w:style w:type="numbering" w:customStyle="1" w:styleId="Bezseznamu1">
    <w:name w:val="Bez seznamu1"/>
    <w:next w:val="Bezseznamu"/>
    <w:uiPriority w:val="99"/>
    <w:semiHidden/>
    <w:unhideWhenUsed/>
    <w:rsid w:val="000A36E5"/>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link w:val="Nadpis1"/>
    <w:rsid w:val="000A36E5"/>
    <w:rPr>
      <w:rFonts w:ascii="Arial" w:hAnsi="Arial" w:cs="Arial"/>
      <w:b/>
      <w:bCs/>
      <w:kern w:val="32"/>
      <w:sz w:val="32"/>
      <w:szCs w:val="32"/>
    </w:rPr>
  </w:style>
  <w:style w:type="character" w:customStyle="1" w:styleId="Nadpis2Char">
    <w:name w:val="Nadpis 2 Char"/>
    <w:aliases w:val="Nadpis2 Char,Numbered - 2 Char"/>
    <w:link w:val="Nadpis2"/>
    <w:rsid w:val="000A36E5"/>
    <w:rPr>
      <w:rFonts w:ascii="Garamond" w:hAnsi="Garamond"/>
      <w:b/>
      <w:smallCaps/>
      <w:color w:val="244061"/>
      <w:spacing w:val="10"/>
      <w:sz w:val="28"/>
      <w:szCs w:val="18"/>
    </w:rPr>
  </w:style>
  <w:style w:type="paragraph" w:styleId="Rejstk1">
    <w:name w:val="index 1"/>
    <w:basedOn w:val="Normln"/>
    <w:rsid w:val="000A36E5"/>
    <w:pPr>
      <w:spacing w:before="120" w:after="0" w:line="240" w:lineRule="auto"/>
      <w:jc w:val="both"/>
    </w:pPr>
    <w:rPr>
      <w:rFonts w:ascii="Garamond" w:hAnsi="Garamond" w:cs="Garamond"/>
      <w:sz w:val="21"/>
      <w:szCs w:val="21"/>
    </w:rPr>
  </w:style>
  <w:style w:type="paragraph" w:styleId="Rejstk2">
    <w:name w:val="index 2"/>
    <w:basedOn w:val="Normln"/>
    <w:rsid w:val="000A36E5"/>
    <w:pPr>
      <w:spacing w:before="120" w:after="0" w:line="240" w:lineRule="auto"/>
      <w:ind w:hanging="240"/>
      <w:jc w:val="both"/>
    </w:pPr>
    <w:rPr>
      <w:rFonts w:ascii="Garamond" w:hAnsi="Garamond" w:cs="Garamond"/>
      <w:sz w:val="21"/>
      <w:szCs w:val="21"/>
    </w:rPr>
  </w:style>
  <w:style w:type="paragraph" w:styleId="Rejstk3">
    <w:name w:val="index 3"/>
    <w:basedOn w:val="Normln"/>
    <w:rsid w:val="000A36E5"/>
    <w:pPr>
      <w:spacing w:before="120" w:after="0" w:line="240" w:lineRule="auto"/>
      <w:ind w:left="480" w:hanging="240"/>
      <w:jc w:val="both"/>
    </w:pPr>
    <w:rPr>
      <w:rFonts w:ascii="Garamond" w:hAnsi="Garamond" w:cs="Garamond"/>
      <w:sz w:val="21"/>
      <w:szCs w:val="21"/>
    </w:rPr>
  </w:style>
  <w:style w:type="paragraph" w:styleId="Rejstk4">
    <w:name w:val="index 4"/>
    <w:basedOn w:val="Normln"/>
    <w:rsid w:val="000A36E5"/>
    <w:pPr>
      <w:spacing w:before="120" w:after="0" w:line="240" w:lineRule="auto"/>
      <w:ind w:left="600" w:hanging="240"/>
      <w:jc w:val="both"/>
    </w:pPr>
    <w:rPr>
      <w:rFonts w:ascii="Garamond" w:hAnsi="Garamond" w:cs="Garamond"/>
      <w:sz w:val="21"/>
      <w:szCs w:val="21"/>
    </w:rPr>
  </w:style>
  <w:style w:type="paragraph" w:styleId="Rejstk5">
    <w:name w:val="index 5"/>
    <w:basedOn w:val="Normln"/>
    <w:rsid w:val="000A36E5"/>
    <w:pPr>
      <w:spacing w:before="120" w:after="0" w:line="240" w:lineRule="auto"/>
      <w:ind w:left="840"/>
      <w:jc w:val="both"/>
    </w:pPr>
    <w:rPr>
      <w:rFonts w:ascii="Garamond" w:hAnsi="Garamond" w:cs="Garamond"/>
      <w:sz w:val="21"/>
      <w:szCs w:val="21"/>
    </w:rPr>
  </w:style>
  <w:style w:type="paragraph" w:styleId="Obsah1">
    <w:name w:val="toc 1"/>
    <w:basedOn w:val="Normln"/>
    <w:uiPriority w:val="39"/>
    <w:rsid w:val="00A55951"/>
    <w:pPr>
      <w:tabs>
        <w:tab w:val="left" w:pos="426"/>
        <w:tab w:val="right" w:leader="dot" w:pos="9498"/>
      </w:tabs>
      <w:spacing w:before="60" w:after="0" w:line="240" w:lineRule="auto"/>
      <w:ind w:left="425" w:hanging="425"/>
      <w:jc w:val="both"/>
    </w:pPr>
    <w:rPr>
      <w:rFonts w:ascii="Garamond" w:hAnsi="Garamond" w:cs="Garamond"/>
      <w:noProof/>
      <w:szCs w:val="22"/>
    </w:rPr>
  </w:style>
  <w:style w:type="paragraph" w:styleId="Obsah2">
    <w:name w:val="toc 2"/>
    <w:basedOn w:val="Obsah1"/>
    <w:uiPriority w:val="39"/>
    <w:rsid w:val="00A55951"/>
    <w:pPr>
      <w:tabs>
        <w:tab w:val="clear" w:pos="426"/>
        <w:tab w:val="left" w:pos="567"/>
      </w:tabs>
      <w:ind w:left="567"/>
    </w:pPr>
  </w:style>
  <w:style w:type="paragraph" w:styleId="Obsah3">
    <w:name w:val="toc 3"/>
    <w:basedOn w:val="Obsah2"/>
    <w:uiPriority w:val="39"/>
    <w:rsid w:val="00A55951"/>
    <w:pPr>
      <w:tabs>
        <w:tab w:val="clear" w:pos="567"/>
        <w:tab w:val="left" w:pos="851"/>
      </w:tabs>
      <w:ind w:left="851" w:hanging="567"/>
    </w:pPr>
    <w:rPr>
      <w:i/>
    </w:rPr>
  </w:style>
  <w:style w:type="paragraph" w:styleId="Obsah4">
    <w:name w:val="toc 4"/>
    <w:basedOn w:val="Normln"/>
    <w:rsid w:val="00A55951"/>
    <w:pPr>
      <w:tabs>
        <w:tab w:val="right" w:leader="dot" w:pos="5040"/>
      </w:tabs>
      <w:spacing w:before="120" w:after="0" w:line="240" w:lineRule="auto"/>
      <w:jc w:val="both"/>
    </w:pPr>
    <w:rPr>
      <w:rFonts w:ascii="Garamond" w:hAnsi="Garamond" w:cs="Garamond"/>
      <w:i/>
      <w:szCs w:val="22"/>
    </w:rPr>
  </w:style>
  <w:style w:type="paragraph" w:styleId="Obsah5">
    <w:name w:val="toc 5"/>
    <w:basedOn w:val="Normln"/>
    <w:rsid w:val="00A55951"/>
    <w:pPr>
      <w:spacing w:before="120" w:after="0" w:line="240" w:lineRule="auto"/>
      <w:jc w:val="both"/>
    </w:pPr>
    <w:rPr>
      <w:rFonts w:ascii="Garamond" w:hAnsi="Garamond" w:cs="Garamond"/>
      <w:i/>
      <w:szCs w:val="22"/>
    </w:rPr>
  </w:style>
  <w:style w:type="paragraph" w:styleId="Hlavikarejstku">
    <w:name w:val="index heading"/>
    <w:basedOn w:val="Normln"/>
    <w:next w:val="Rejstk1"/>
    <w:rsid w:val="000A36E5"/>
    <w:pPr>
      <w:spacing w:before="120" w:after="0" w:line="480" w:lineRule="atLeast"/>
      <w:jc w:val="both"/>
    </w:pPr>
    <w:rPr>
      <w:rFonts w:ascii="Garamond" w:hAnsi="Garamond" w:cs="Garamond"/>
      <w:spacing w:val="-5"/>
      <w:sz w:val="28"/>
      <w:szCs w:val="28"/>
    </w:rPr>
  </w:style>
  <w:style w:type="paragraph" w:styleId="Titulek">
    <w:name w:val="caption"/>
    <w:basedOn w:val="Normln"/>
    <w:next w:val="Normln"/>
    <w:qFormat/>
    <w:rsid w:val="00A55951"/>
    <w:pPr>
      <w:spacing w:before="120" w:after="240" w:line="240" w:lineRule="auto"/>
      <w:contextualSpacing/>
      <w:jc w:val="center"/>
    </w:pPr>
    <w:rPr>
      <w:rFonts w:ascii="Garamond" w:hAnsi="Garamond" w:cs="Garamond"/>
      <w:i/>
      <w:szCs w:val="22"/>
    </w:rPr>
  </w:style>
  <w:style w:type="paragraph" w:styleId="Seznamobrzk">
    <w:name w:val="table of figures"/>
    <w:basedOn w:val="Normln"/>
    <w:rsid w:val="00A55951"/>
    <w:pPr>
      <w:spacing w:before="120" w:after="0" w:line="240" w:lineRule="auto"/>
      <w:jc w:val="both"/>
    </w:pPr>
    <w:rPr>
      <w:rFonts w:ascii="Garamond" w:hAnsi="Garamond" w:cs="Garamond"/>
      <w:szCs w:val="22"/>
    </w:rPr>
  </w:style>
  <w:style w:type="paragraph" w:styleId="Textvysvtlivek">
    <w:name w:val="endnote text"/>
    <w:basedOn w:val="Normln"/>
    <w:link w:val="TextvysvtlivekChar"/>
    <w:rsid w:val="00A55951"/>
    <w:pPr>
      <w:spacing w:before="120" w:after="0" w:line="240" w:lineRule="auto"/>
      <w:jc w:val="both"/>
    </w:pPr>
    <w:rPr>
      <w:rFonts w:ascii="Garamond" w:hAnsi="Garamond"/>
      <w:szCs w:val="22"/>
      <w:lang w:val="x-none" w:eastAsia="x-none"/>
    </w:rPr>
  </w:style>
  <w:style w:type="character" w:customStyle="1" w:styleId="TextvysvtlivekChar">
    <w:name w:val="Text vysvětlivek Char"/>
    <w:link w:val="Textvysvtlivek"/>
    <w:rsid w:val="000A36E5"/>
    <w:rPr>
      <w:rFonts w:ascii="Garamond" w:hAnsi="Garamond" w:cs="Garamond"/>
      <w:szCs w:val="22"/>
    </w:rPr>
  </w:style>
  <w:style w:type="paragraph" w:styleId="Seznamcitac">
    <w:name w:val="table of authorities"/>
    <w:basedOn w:val="Normln"/>
    <w:rsid w:val="00A55951"/>
    <w:pPr>
      <w:tabs>
        <w:tab w:val="right" w:leader="dot" w:pos="7560"/>
      </w:tabs>
      <w:spacing w:before="120" w:after="0" w:line="240" w:lineRule="auto"/>
      <w:jc w:val="both"/>
    </w:pPr>
    <w:rPr>
      <w:rFonts w:ascii="Garamond" w:hAnsi="Garamond" w:cs="Garamond"/>
      <w:szCs w:val="22"/>
    </w:rPr>
  </w:style>
  <w:style w:type="paragraph" w:styleId="Textmakra">
    <w:name w:val="macro"/>
    <w:basedOn w:val="Normln"/>
    <w:link w:val="TextmakraChar"/>
    <w:rsid w:val="00A55951"/>
    <w:pPr>
      <w:spacing w:before="120" w:after="0" w:line="240" w:lineRule="auto"/>
      <w:jc w:val="both"/>
    </w:pPr>
    <w:rPr>
      <w:rFonts w:ascii="Courier New" w:hAnsi="Courier New"/>
      <w:szCs w:val="22"/>
      <w:lang w:val="x-none" w:eastAsia="x-none"/>
    </w:rPr>
  </w:style>
  <w:style w:type="character" w:customStyle="1" w:styleId="TextmakraChar">
    <w:name w:val="Text makra Char"/>
    <w:link w:val="Textmakra"/>
    <w:rsid w:val="000A36E5"/>
    <w:rPr>
      <w:rFonts w:ascii="Courier New" w:hAnsi="Courier New" w:cs="Courier New"/>
      <w:szCs w:val="22"/>
    </w:rPr>
  </w:style>
  <w:style w:type="paragraph" w:styleId="Hlavikaobsahu">
    <w:name w:val="toa heading"/>
    <w:basedOn w:val="Normln"/>
    <w:next w:val="Seznamcitac"/>
    <w:rsid w:val="00A55951"/>
    <w:pPr>
      <w:keepNext/>
      <w:spacing w:before="120" w:after="0" w:line="720" w:lineRule="atLeast"/>
      <w:jc w:val="both"/>
    </w:pPr>
    <w:rPr>
      <w:rFonts w:ascii="Garamond" w:hAnsi="Garamond" w:cs="Garamond"/>
      <w:caps/>
      <w:spacing w:val="-10"/>
      <w:kern w:val="28"/>
      <w:szCs w:val="22"/>
    </w:rPr>
  </w:style>
  <w:style w:type="paragraph" w:styleId="Seznamsodrkami">
    <w:name w:val="List Bullet"/>
    <w:basedOn w:val="Normln"/>
    <w:rsid w:val="00A55951"/>
    <w:pPr>
      <w:numPr>
        <w:numId w:val="6"/>
      </w:numPr>
      <w:spacing w:before="120" w:after="240" w:line="240" w:lineRule="atLeast"/>
      <w:ind w:right="720"/>
      <w:jc w:val="both"/>
    </w:pPr>
    <w:rPr>
      <w:rFonts w:ascii="Garamond" w:hAnsi="Garamond" w:cs="Garamond"/>
      <w:szCs w:val="22"/>
    </w:rPr>
  </w:style>
  <w:style w:type="paragraph" w:customStyle="1" w:styleId="Podtitul">
    <w:name w:val="Podtitul"/>
    <w:basedOn w:val="Normln"/>
    <w:next w:val="Normln"/>
    <w:link w:val="PodtitulChar"/>
    <w:qFormat/>
    <w:rsid w:val="000A36E5"/>
    <w:pPr>
      <w:spacing w:before="120" w:after="0" w:line="240" w:lineRule="auto"/>
      <w:jc w:val="center"/>
    </w:pPr>
    <w:rPr>
      <w:rFonts w:ascii="Garamond" w:hAnsi="Garamond"/>
      <w:smallCaps/>
      <w:spacing w:val="20"/>
      <w:sz w:val="28"/>
      <w:szCs w:val="22"/>
      <w:lang w:val="x-none" w:eastAsia="x-none"/>
    </w:rPr>
  </w:style>
  <w:style w:type="character" w:customStyle="1" w:styleId="PodtitulChar">
    <w:name w:val="Podtitul Char"/>
    <w:link w:val="Podtitul"/>
    <w:rsid w:val="000A36E5"/>
    <w:rPr>
      <w:rFonts w:ascii="Garamond" w:hAnsi="Garamond" w:cs="Garamond"/>
      <w:smallCaps/>
      <w:spacing w:val="20"/>
      <w:sz w:val="28"/>
      <w:szCs w:val="22"/>
    </w:rPr>
  </w:style>
  <w:style w:type="character" w:customStyle="1" w:styleId="NzevChar">
    <w:name w:val="Název Char"/>
    <w:link w:val="Nzev"/>
    <w:rsid w:val="000A36E5"/>
    <w:rPr>
      <w:rFonts w:ascii="Arial" w:hAnsi="Arial" w:cs="Arial"/>
      <w:b/>
      <w:bCs/>
      <w:kern w:val="28"/>
      <w:sz w:val="32"/>
      <w:szCs w:val="32"/>
    </w:rPr>
  </w:style>
  <w:style w:type="character" w:customStyle="1" w:styleId="BodyTextChar">
    <w:name w:val="Body Text Char"/>
    <w:basedOn w:val="Standardnpsmoodstavce"/>
    <w:rsid w:val="000A36E5"/>
  </w:style>
  <w:style w:type="character" w:customStyle="1" w:styleId="BlockQuotationChar">
    <w:name w:val="Block Quotation Char"/>
    <w:link w:val="Citace1"/>
    <w:rsid w:val="000A36E5"/>
    <w:rPr>
      <w:rFonts w:ascii="Garamond" w:hAnsi="Garamond" w:cs="Garamond"/>
      <w:i/>
      <w:szCs w:val="22"/>
      <w:lang w:bidi="cs-CZ"/>
    </w:rPr>
  </w:style>
  <w:style w:type="paragraph" w:customStyle="1" w:styleId="Citace1">
    <w:name w:val="Citace1"/>
    <w:basedOn w:val="Normln"/>
    <w:link w:val="BlockQuotationChar"/>
    <w:rsid w:val="00A55951"/>
    <w:pPr>
      <w:keepLines/>
      <w:pBdr>
        <w:top w:val="single" w:sz="6" w:space="14" w:color="808080"/>
        <w:left w:val="single" w:sz="6" w:space="14" w:color="808080"/>
        <w:bottom w:val="single" w:sz="6" w:space="14" w:color="808080"/>
        <w:right w:val="single" w:sz="6" w:space="14" w:color="808080"/>
      </w:pBdr>
      <w:spacing w:before="120" w:after="240" w:line="240" w:lineRule="atLeast"/>
      <w:ind w:left="720" w:right="720"/>
      <w:jc w:val="both"/>
    </w:pPr>
    <w:rPr>
      <w:rFonts w:ascii="Garamond" w:hAnsi="Garamond" w:cs="Garamond"/>
      <w:i/>
      <w:szCs w:val="22"/>
      <w:lang w:val="x-none" w:eastAsia="x-none" w:bidi="cs-CZ"/>
    </w:rPr>
  </w:style>
  <w:style w:type="paragraph" w:customStyle="1" w:styleId="Podnadpistitulnstrnky">
    <w:name w:val="Podnadpis titulní stránky"/>
    <w:basedOn w:val="Nadpistitulnstrnky"/>
    <w:next w:val="Zkladntext"/>
    <w:rsid w:val="000A36E5"/>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0A36E5"/>
    <w:pPr>
      <w:keepNext/>
      <w:keepLines/>
      <w:pBdr>
        <w:bottom w:val="single" w:sz="4" w:space="6" w:color="95B3D7"/>
      </w:pBdr>
      <w:spacing w:before="120"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0A36E5"/>
    <w:pPr>
      <w:keepNext/>
      <w:spacing w:before="80" w:after="0" w:line="240" w:lineRule="auto"/>
      <w:jc w:val="center"/>
    </w:pPr>
    <w:rPr>
      <w:rFonts w:ascii="Garamond" w:hAnsi="Garamond" w:cs="Garamond"/>
      <w:caps/>
      <w:sz w:val="14"/>
      <w:szCs w:val="14"/>
      <w:lang w:bidi="cs-CZ"/>
    </w:rPr>
  </w:style>
  <w:style w:type="paragraph" w:customStyle="1" w:styleId="Nzevspolenosti">
    <w:name w:val="Název společnosti"/>
    <w:basedOn w:val="Normln"/>
    <w:next w:val="Normln"/>
    <w:rsid w:val="000A36E5"/>
    <w:pPr>
      <w:keepLines/>
      <w:spacing w:before="120" w:after="0" w:line="240" w:lineRule="auto"/>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0A36E5"/>
    <w:pPr>
      <w:keepNext/>
      <w:spacing w:before="40" w:after="0" w:line="240" w:lineRule="auto"/>
      <w:jc w:val="both"/>
    </w:pPr>
    <w:rPr>
      <w:rFonts w:ascii="Garamond" w:hAnsi="Garamond" w:cs="Garamond"/>
      <w:sz w:val="18"/>
      <w:szCs w:val="18"/>
      <w:lang w:bidi="cs-CZ"/>
    </w:rPr>
  </w:style>
  <w:style w:type="paragraph" w:customStyle="1" w:styleId="Procenta">
    <w:name w:val="Procenta"/>
    <w:basedOn w:val="Normln"/>
    <w:rsid w:val="000A36E5"/>
    <w:pPr>
      <w:spacing w:before="40" w:after="0" w:line="240" w:lineRule="auto"/>
      <w:jc w:val="center"/>
    </w:pPr>
    <w:rPr>
      <w:rFonts w:ascii="Garamond" w:hAnsi="Garamond" w:cs="Garamond"/>
      <w:sz w:val="18"/>
      <w:szCs w:val="18"/>
      <w:lang w:bidi="cs-CZ"/>
    </w:rPr>
  </w:style>
  <w:style w:type="character" w:customStyle="1" w:styleId="NumberedListChar">
    <w:name w:val="Numbered List Char"/>
    <w:link w:val="slovanseznam1"/>
    <w:rsid w:val="000A36E5"/>
    <w:rPr>
      <w:rFonts w:ascii="Garamond" w:hAnsi="Garamond" w:cs="Garamond"/>
      <w:szCs w:val="22"/>
      <w:lang w:bidi="cs-CZ"/>
    </w:rPr>
  </w:style>
  <w:style w:type="paragraph" w:customStyle="1" w:styleId="slovanseznam1">
    <w:name w:val="Číslovaný seznam1"/>
    <w:basedOn w:val="Normln"/>
    <w:link w:val="NumberedListChar"/>
    <w:rsid w:val="00A55951"/>
    <w:pPr>
      <w:numPr>
        <w:numId w:val="5"/>
      </w:numPr>
      <w:spacing w:before="120" w:after="240" w:line="312" w:lineRule="auto"/>
      <w:contextualSpacing/>
      <w:jc w:val="both"/>
    </w:pPr>
    <w:rPr>
      <w:rFonts w:ascii="Garamond" w:hAnsi="Garamond" w:cs="Garamond"/>
      <w:szCs w:val="22"/>
      <w:lang w:val="x-none" w:eastAsia="x-none" w:bidi="cs-CZ"/>
    </w:rPr>
  </w:style>
  <w:style w:type="character" w:customStyle="1" w:styleId="NumberedListBoldChar">
    <w:name w:val="Numbered List Bold Char"/>
    <w:link w:val="slovanseznamtun"/>
    <w:rsid w:val="000A36E5"/>
    <w:rPr>
      <w:rFonts w:ascii="Garamond" w:hAnsi="Garamond" w:cs="Garamond"/>
      <w:b/>
      <w:bCs/>
      <w:szCs w:val="22"/>
      <w:lang w:bidi="cs-CZ"/>
    </w:rPr>
  </w:style>
  <w:style w:type="paragraph" w:customStyle="1" w:styleId="slovanseznamtun">
    <w:name w:val="Číslovaný seznam – tučný"/>
    <w:basedOn w:val="slovanseznam1"/>
    <w:link w:val="NumberedListBoldChar"/>
    <w:rsid w:val="00A55951"/>
    <w:rPr>
      <w:b/>
      <w:bCs/>
    </w:rPr>
  </w:style>
  <w:style w:type="paragraph" w:customStyle="1" w:styleId="dkovn">
    <w:name w:val="Řádkování"/>
    <w:basedOn w:val="Normln"/>
    <w:rsid w:val="000A36E5"/>
    <w:pPr>
      <w:spacing w:before="120" w:after="0" w:line="240" w:lineRule="auto"/>
      <w:jc w:val="both"/>
    </w:pPr>
    <w:rPr>
      <w:rFonts w:ascii="Verdana" w:hAnsi="Verdana" w:cs="Verdana"/>
      <w:sz w:val="12"/>
      <w:szCs w:val="12"/>
      <w:lang w:bidi="cs-CZ"/>
    </w:rPr>
  </w:style>
  <w:style w:type="character" w:styleId="Odkaznavysvtlivky">
    <w:name w:val="endnote reference"/>
    <w:rsid w:val="000A36E5"/>
    <w:rPr>
      <w:vertAlign w:val="superscript"/>
    </w:rPr>
  </w:style>
  <w:style w:type="paragraph" w:customStyle="1" w:styleId="BlockQuotation">
    <w:name w:val="Block Quotation"/>
    <w:basedOn w:val="Normln"/>
    <w:link w:val="Znakcitace"/>
    <w:rsid w:val="00A55951"/>
    <w:pPr>
      <w:spacing w:before="120" w:after="0" w:line="240" w:lineRule="auto"/>
      <w:jc w:val="both"/>
    </w:pPr>
    <w:rPr>
      <w:rFonts w:ascii="Garamond" w:hAnsi="Garamond"/>
      <w:szCs w:val="22"/>
      <w:lang w:val="x-none" w:eastAsia="x-none"/>
    </w:rPr>
  </w:style>
  <w:style w:type="character" w:customStyle="1" w:styleId="Znakcitace">
    <w:name w:val="Znak citace"/>
    <w:link w:val="BlockQuotation"/>
    <w:locked/>
    <w:rsid w:val="000A36E5"/>
    <w:rPr>
      <w:rFonts w:ascii="Garamond" w:hAnsi="Garamond" w:cs="Garamond"/>
      <w:szCs w:val="22"/>
    </w:rPr>
  </w:style>
  <w:style w:type="character" w:customStyle="1" w:styleId="Hlavnzvraznn">
    <w:name w:val="Hlavní zvýraznění"/>
    <w:rsid w:val="000A36E5"/>
    <w:rPr>
      <w:caps/>
      <w:sz w:val="18"/>
      <w:lang w:val="cs-CZ" w:eastAsia="cs-CZ" w:bidi="cs-CZ"/>
    </w:rPr>
  </w:style>
  <w:style w:type="paragraph" w:customStyle="1" w:styleId="NumberedList">
    <w:name w:val="Numbered List"/>
    <w:basedOn w:val="Normln"/>
    <w:link w:val="Znakslovanhoseznamu"/>
    <w:rsid w:val="00A55951"/>
    <w:pPr>
      <w:spacing w:before="120" w:after="0" w:line="240" w:lineRule="auto"/>
      <w:jc w:val="both"/>
    </w:pPr>
    <w:rPr>
      <w:rFonts w:ascii="Garamond" w:hAnsi="Garamond"/>
      <w:szCs w:val="22"/>
      <w:lang w:val="x-none" w:eastAsia="x-none"/>
    </w:rPr>
  </w:style>
  <w:style w:type="character" w:customStyle="1" w:styleId="Znakslovanhoseznamu">
    <w:name w:val="Znak číslovaného seznamu"/>
    <w:link w:val="NumberedList"/>
    <w:locked/>
    <w:rsid w:val="000A36E5"/>
    <w:rPr>
      <w:rFonts w:ascii="Garamond" w:hAnsi="Garamond" w:cs="Garamond"/>
      <w:szCs w:val="22"/>
    </w:rPr>
  </w:style>
  <w:style w:type="paragraph" w:customStyle="1" w:styleId="NumberedListBold">
    <w:name w:val="Numbered List Bold"/>
    <w:basedOn w:val="Normln"/>
    <w:link w:val="Znakslovanhoseznamutun"/>
    <w:rsid w:val="00A55951"/>
    <w:pPr>
      <w:spacing w:before="120" w:after="0" w:line="240" w:lineRule="auto"/>
      <w:jc w:val="both"/>
    </w:pPr>
    <w:rPr>
      <w:rFonts w:ascii="Garamond" w:hAnsi="Garamond"/>
      <w:szCs w:val="22"/>
      <w:lang w:val="x-none" w:eastAsia="x-none"/>
    </w:rPr>
  </w:style>
  <w:style w:type="character" w:customStyle="1" w:styleId="Znakslovanhoseznamutun">
    <w:name w:val="Znak číslovaného seznamu – tučný"/>
    <w:link w:val="NumberedListBold"/>
    <w:locked/>
    <w:rsid w:val="000A36E5"/>
    <w:rPr>
      <w:rFonts w:ascii="Garamond" w:hAnsi="Garamond" w:cs="Garamond"/>
      <w:szCs w:val="22"/>
    </w:rPr>
  </w:style>
  <w:style w:type="table" w:customStyle="1" w:styleId="Normlntabulka1">
    <w:name w:val="Normální tabulka1"/>
    <w:semiHidden/>
    <w:rsid w:val="000A36E5"/>
    <w:tblPr>
      <w:tblCellMar>
        <w:top w:w="0" w:type="dxa"/>
        <w:left w:w="108" w:type="dxa"/>
        <w:bottom w:w="0" w:type="dxa"/>
        <w:right w:w="108" w:type="dxa"/>
      </w:tblCellMar>
    </w:tblPr>
  </w:style>
  <w:style w:type="character" w:customStyle="1" w:styleId="ZhlavChar">
    <w:name w:val="Záhlaví Char"/>
    <w:link w:val="Zhlav"/>
    <w:rsid w:val="000A36E5"/>
    <w:rPr>
      <w:rFonts w:ascii="Arial" w:hAnsi="Arial"/>
      <w:b/>
      <w:sz w:val="16"/>
      <w:szCs w:val="24"/>
    </w:rPr>
  </w:style>
  <w:style w:type="character" w:customStyle="1" w:styleId="ZpatChar">
    <w:name w:val="Zápatí Char"/>
    <w:link w:val="Zpat"/>
    <w:uiPriority w:val="99"/>
    <w:rsid w:val="000A36E5"/>
    <w:rPr>
      <w:rFonts w:ascii="Arial" w:hAnsi="Arial"/>
      <w:color w:val="808080"/>
      <w:sz w:val="16"/>
      <w:szCs w:val="24"/>
    </w:rPr>
  </w:style>
  <w:style w:type="character" w:customStyle="1" w:styleId="PedmtkomenteChar">
    <w:name w:val="Předmět komentáře Char"/>
    <w:link w:val="Pedmtkomente"/>
    <w:rsid w:val="000A36E5"/>
    <w:rPr>
      <w:rFonts w:ascii="Arial" w:hAnsi="Arial"/>
      <w:b/>
      <w:bCs/>
    </w:rPr>
  </w:style>
  <w:style w:type="character" w:customStyle="1" w:styleId="TextbublinyChar">
    <w:name w:val="Text bubliny Char"/>
    <w:link w:val="Textbubliny"/>
    <w:rsid w:val="000A36E5"/>
    <w:rPr>
      <w:rFonts w:ascii="Tahoma" w:hAnsi="Tahoma" w:cs="Tahoma"/>
      <w:sz w:val="16"/>
      <w:szCs w:val="16"/>
    </w:rPr>
  </w:style>
  <w:style w:type="paragraph" w:styleId="Nadpisobsahu">
    <w:name w:val="TOC Heading"/>
    <w:basedOn w:val="Nadpis1"/>
    <w:next w:val="Normln"/>
    <w:uiPriority w:val="39"/>
    <w:unhideWhenUsed/>
    <w:qFormat/>
    <w:rsid w:val="000A36E5"/>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uiPriority w:val="99"/>
    <w:semiHidden/>
    <w:rsid w:val="000A36E5"/>
    <w:rPr>
      <w:color w:val="808080"/>
    </w:rPr>
  </w:style>
  <w:style w:type="paragraph" w:customStyle="1" w:styleId="Copyrignt">
    <w:name w:val="Copyrignt"/>
    <w:basedOn w:val="Zpat"/>
    <w:link w:val="CopyrigntChar"/>
    <w:qFormat/>
    <w:rsid w:val="000A36E5"/>
    <w:pPr>
      <w:pBdr>
        <w:top w:val="none" w:sz="0" w:space="0" w:color="auto"/>
      </w:pBdr>
      <w:tabs>
        <w:tab w:val="center" w:pos="5103"/>
        <w:tab w:val="right" w:pos="9498"/>
      </w:tabs>
      <w:spacing w:line="240" w:lineRule="auto"/>
    </w:pPr>
    <w:rPr>
      <w:rFonts w:ascii="Garamond" w:hAnsi="Garamond"/>
      <w:noProof/>
      <w:sz w:val="18"/>
    </w:rPr>
  </w:style>
  <w:style w:type="character" w:customStyle="1" w:styleId="CopyrigntChar">
    <w:name w:val="Copyrignt Char"/>
    <w:link w:val="Copyrignt"/>
    <w:rsid w:val="000A36E5"/>
    <w:rPr>
      <w:rFonts w:ascii="Garamond" w:hAnsi="Garamond" w:cs="Garamond"/>
      <w:noProof/>
      <w:color w:val="808080"/>
      <w:sz w:val="18"/>
      <w:szCs w:val="24"/>
    </w:rPr>
  </w:style>
  <w:style w:type="paragraph" w:customStyle="1" w:styleId="Dvrnostinformac">
    <w:name w:val="Důvěrnost informací"/>
    <w:basedOn w:val="Normln"/>
    <w:qFormat/>
    <w:rsid w:val="00A55951"/>
    <w:pPr>
      <w:spacing w:after="0" w:line="240" w:lineRule="auto"/>
      <w:jc w:val="both"/>
    </w:pPr>
    <w:rPr>
      <w:rFonts w:ascii="Garamond" w:hAnsi="Garamond" w:cs="Garamond"/>
      <w:i/>
      <w:szCs w:val="22"/>
    </w:rPr>
  </w:style>
  <w:style w:type="paragraph" w:customStyle="1" w:styleId="Podtitulvelk">
    <w:name w:val="Podtitul velký"/>
    <w:basedOn w:val="Normln"/>
    <w:next w:val="Normln"/>
    <w:qFormat/>
    <w:rsid w:val="000A36E5"/>
    <w:pPr>
      <w:spacing w:before="120" w:after="0" w:line="240" w:lineRule="auto"/>
      <w:jc w:val="center"/>
    </w:pPr>
    <w:rPr>
      <w:rFonts w:ascii="Garamond" w:hAnsi="Garamond" w:cs="Garamond"/>
      <w:b/>
      <w:smallCaps/>
      <w:sz w:val="32"/>
      <w:szCs w:val="22"/>
    </w:rPr>
  </w:style>
  <w:style w:type="paragraph" w:customStyle="1" w:styleId="Nzevzkaznka">
    <w:name w:val="Název zákazníka"/>
    <w:basedOn w:val="Normln"/>
    <w:next w:val="Normln"/>
    <w:qFormat/>
    <w:rsid w:val="000A36E5"/>
    <w:pPr>
      <w:keepNext/>
      <w:keepLines/>
      <w:pBdr>
        <w:bottom w:val="single" w:sz="4" w:space="6" w:color="95B3D7"/>
      </w:pBdr>
      <w:spacing w:before="120" w:after="0" w:line="240" w:lineRule="auto"/>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0A3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azentabulky">
    <w:name w:val="odsazení tabulky"/>
    <w:basedOn w:val="Normln"/>
    <w:next w:val="Normln"/>
    <w:qFormat/>
    <w:rsid w:val="000A36E5"/>
    <w:pPr>
      <w:spacing w:after="0" w:line="240" w:lineRule="auto"/>
      <w:jc w:val="both"/>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0A36E5"/>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0A36E5"/>
    <w:rPr>
      <w:rFonts w:ascii="Arial" w:hAnsi="Arial"/>
      <w:szCs w:val="24"/>
    </w:rPr>
  </w:style>
  <w:style w:type="paragraph" w:styleId="slovanseznam">
    <w:name w:val="List Number"/>
    <w:basedOn w:val="Normln"/>
    <w:rsid w:val="00A55951"/>
    <w:pPr>
      <w:tabs>
        <w:tab w:val="num" w:pos="340"/>
      </w:tabs>
      <w:spacing w:before="120" w:after="60" w:line="240" w:lineRule="auto"/>
      <w:ind w:left="340" w:hanging="340"/>
      <w:contextualSpacing/>
      <w:jc w:val="both"/>
    </w:pPr>
    <w:rPr>
      <w:kern w:val="24"/>
      <w:sz w:val="24"/>
    </w:rPr>
  </w:style>
  <w:style w:type="paragraph" w:customStyle="1" w:styleId="SAPtextcisl">
    <w:name w:val="SAP_text_cisl"/>
    <w:basedOn w:val="Normln"/>
    <w:rsid w:val="00A55951"/>
    <w:pPr>
      <w:numPr>
        <w:numId w:val="7"/>
      </w:numPr>
      <w:tabs>
        <w:tab w:val="clear" w:pos="900"/>
        <w:tab w:val="num" w:pos="360"/>
      </w:tabs>
      <w:spacing w:before="120" w:after="60" w:line="240" w:lineRule="auto"/>
      <w:ind w:left="0" w:firstLine="0"/>
      <w:jc w:val="both"/>
    </w:pPr>
    <w:rPr>
      <w:kern w:val="24"/>
      <w:sz w:val="24"/>
    </w:rPr>
  </w:style>
  <w:style w:type="paragraph" w:customStyle="1" w:styleId="SAPtextabc">
    <w:name w:val="SAP_text_abc"/>
    <w:basedOn w:val="Normln"/>
    <w:rsid w:val="00A55951"/>
    <w:pPr>
      <w:numPr>
        <w:ilvl w:val="1"/>
        <w:numId w:val="7"/>
      </w:numPr>
      <w:spacing w:before="120" w:after="60" w:line="240" w:lineRule="auto"/>
      <w:jc w:val="both"/>
    </w:pPr>
    <w:rPr>
      <w:kern w:val="24"/>
      <w:sz w:val="24"/>
    </w:rPr>
  </w:style>
  <w:style w:type="character" w:customStyle="1" w:styleId="Nadpis2Char1">
    <w:name w:val="Nadpis 2 Char1"/>
    <w:semiHidden/>
    <w:rsid w:val="000A36E5"/>
    <w:rPr>
      <w:rFonts w:ascii="Cambria" w:eastAsia="Times New Roman" w:hAnsi="Cambria" w:cs="Times New Roman"/>
      <w:b/>
      <w:bCs/>
      <w:color w:val="4F81BD"/>
      <w:sz w:val="26"/>
      <w:szCs w:val="26"/>
    </w:rPr>
  </w:style>
  <w:style w:type="table" w:styleId="Barevnmkazvraznn1">
    <w:name w:val="Colorful Grid Accent 1"/>
    <w:basedOn w:val="Normlntabulka"/>
    <w:uiPriority w:val="73"/>
    <w:rsid w:val="000A36E5"/>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Stednseznam2zvraznn1">
    <w:name w:val="Medium List 2 Accent 1"/>
    <w:basedOn w:val="Normlntabulka"/>
    <w:uiPriority w:val="66"/>
    <w:rsid w:val="000A36E5"/>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vtlseznamzvraznn1">
    <w:name w:val="Light List Accent 1"/>
    <w:basedOn w:val="Normlntabulka"/>
    <w:uiPriority w:val="61"/>
    <w:rsid w:val="000A36E5"/>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loha1">
    <w:name w:val="Příloha 1"/>
    <w:basedOn w:val="Nadpis1"/>
    <w:next w:val="Zkladntext"/>
    <w:uiPriority w:val="99"/>
    <w:rsid w:val="00A109C4"/>
    <w:pPr>
      <w:pageBreakBefore/>
      <w:numPr>
        <w:numId w:val="8"/>
      </w:numPr>
      <w:spacing w:before="120" w:after="180" w:line="240" w:lineRule="auto"/>
      <w:jc w:val="both"/>
    </w:pPr>
    <w:rPr>
      <w:rFonts w:ascii="Times New Roman" w:hAnsi="Times New Roman"/>
      <w:bCs w:val="0"/>
      <w:kern w:val="0"/>
      <w:sz w:val="28"/>
      <w:szCs w:val="20"/>
    </w:rPr>
  </w:style>
  <w:style w:type="paragraph" w:customStyle="1" w:styleId="Ploha2">
    <w:name w:val="Příloha 2"/>
    <w:basedOn w:val="Nadpis2"/>
    <w:next w:val="Zkladntext"/>
    <w:uiPriority w:val="99"/>
    <w:rsid w:val="00A109C4"/>
    <w:pPr>
      <w:keepLines w:val="0"/>
      <w:numPr>
        <w:ilvl w:val="1"/>
        <w:numId w:val="8"/>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A109C4"/>
    <w:pPr>
      <w:keepLines w:val="0"/>
      <w:numPr>
        <w:ilvl w:val="2"/>
        <w:numId w:val="8"/>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A109C4"/>
    <w:pPr>
      <w:keepLines w:val="0"/>
      <w:numPr>
        <w:ilvl w:val="3"/>
        <w:numId w:val="8"/>
      </w:numPr>
      <w:spacing w:before="180" w:after="60"/>
    </w:pPr>
    <w:rPr>
      <w:rFonts w:ascii="Times New Roman" w:hAnsi="Times New Roman"/>
      <w:bCs/>
      <w:i w:val="0"/>
      <w:spacing w:val="0"/>
      <w:kern w:val="0"/>
      <w:sz w:val="24"/>
    </w:rPr>
  </w:style>
  <w:style w:type="paragraph" w:customStyle="1" w:styleId="1Nadpisbod">
    <w:name w:val="1. Nadpis bodů"/>
    <w:basedOn w:val="Nadpis1"/>
    <w:rsid w:val="00C04C14"/>
    <w:pPr>
      <w:pageBreakBefore/>
      <w:numPr>
        <w:numId w:val="9"/>
      </w:numPr>
      <w:tabs>
        <w:tab w:val="num" w:pos="643"/>
      </w:tabs>
      <w:spacing w:before="0" w:after="0" w:line="240" w:lineRule="auto"/>
    </w:pPr>
    <w:rPr>
      <w:i/>
      <w:kern w:val="0"/>
      <w:sz w:val="40"/>
    </w:rPr>
  </w:style>
  <w:style w:type="paragraph" w:customStyle="1" w:styleId="111podnadpispodbod">
    <w:name w:val="1.1.1 podnadpis podbodů"/>
    <w:basedOn w:val="Normln"/>
    <w:rsid w:val="00C04C14"/>
    <w:pPr>
      <w:numPr>
        <w:ilvl w:val="2"/>
        <w:numId w:val="9"/>
      </w:numPr>
      <w:tabs>
        <w:tab w:val="num" w:pos="643"/>
      </w:tabs>
      <w:spacing w:after="0" w:line="240" w:lineRule="auto"/>
      <w:jc w:val="both"/>
      <w:outlineLvl w:val="0"/>
    </w:pPr>
    <w:rPr>
      <w:b/>
      <w:sz w:val="28"/>
      <w:szCs w:val="20"/>
    </w:rPr>
  </w:style>
  <w:style w:type="paragraph" w:customStyle="1" w:styleId="11nadpispodbod">
    <w:name w:val="1.1 nadpis podbodů"/>
    <w:basedOn w:val="Normln"/>
    <w:rsid w:val="00C04C14"/>
    <w:pPr>
      <w:numPr>
        <w:ilvl w:val="1"/>
        <w:numId w:val="9"/>
      </w:numPr>
      <w:spacing w:after="0" w:line="240" w:lineRule="auto"/>
    </w:pPr>
    <w:rPr>
      <w:b/>
      <w:sz w:val="36"/>
      <w:szCs w:val="20"/>
    </w:rPr>
  </w:style>
  <w:style w:type="character" w:customStyle="1" w:styleId="TextkomenteChar1">
    <w:name w:val="Text komentáře Char1"/>
    <w:locked/>
    <w:rsid w:val="00C04C14"/>
    <w:rPr>
      <w:rFonts w:ascii="Arial" w:hAnsi="Arial" w:cs="Arial"/>
    </w:rPr>
  </w:style>
  <w:style w:type="paragraph" w:customStyle="1" w:styleId="StyleStyleHeading3LatinVerdanaComplexArial10ptNotB">
    <w:name w:val="Style Style Heading 3 + (Latin) Verdana (Complex) Arial 10 pt Not B..."/>
    <w:basedOn w:val="Normln"/>
    <w:rsid w:val="00A546F8"/>
    <w:pPr>
      <w:keepNext/>
      <w:tabs>
        <w:tab w:val="num" w:pos="2919"/>
      </w:tabs>
      <w:spacing w:before="120" w:after="60" w:line="240" w:lineRule="auto"/>
      <w:ind w:left="720" w:hanging="737"/>
      <w:jc w:val="both"/>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F53005"/>
    <w:pPr>
      <w:tabs>
        <w:tab w:val="num" w:pos="737"/>
      </w:tabs>
      <w:ind w:left="737" w:hanging="737"/>
      <w:jc w:val="both"/>
    </w:pPr>
    <w:rPr>
      <w:sz w:val="22"/>
      <w:lang w:val="x-none" w:eastAsia="x-none"/>
    </w:rPr>
  </w:style>
  <w:style w:type="paragraph" w:customStyle="1" w:styleId="TSlneksmlouvy">
    <w:name w:val="TS Článek smlouvy"/>
    <w:basedOn w:val="Normln"/>
    <w:next w:val="TSTextlnkuslovan"/>
    <w:rsid w:val="00F53005"/>
    <w:pPr>
      <w:keepNext/>
      <w:suppressAutoHyphens/>
      <w:spacing w:before="480" w:after="240"/>
      <w:ind w:left="2977"/>
      <w:jc w:val="center"/>
      <w:outlineLvl w:val="0"/>
    </w:pPr>
    <w:rPr>
      <w:b/>
      <w:sz w:val="22"/>
      <w:u w:val="single"/>
      <w:lang w:eastAsia="en-US"/>
    </w:rPr>
  </w:style>
  <w:style w:type="character" w:customStyle="1" w:styleId="TSTextlnkuslovanChar">
    <w:name w:val="TS Text článku číslovaný Char"/>
    <w:link w:val="TSTextlnkuslovan"/>
    <w:rsid w:val="00F53005"/>
    <w:rPr>
      <w:rFonts w:ascii="Arial" w:hAnsi="Arial"/>
      <w:sz w:val="22"/>
      <w:szCs w:val="24"/>
    </w:rPr>
  </w:style>
  <w:style w:type="paragraph" w:customStyle="1" w:styleId="Nadpis2text">
    <w:name w:val="Nadpis 2 text"/>
    <w:basedOn w:val="Nadpis2"/>
    <w:qFormat/>
    <w:rsid w:val="009C7950"/>
    <w:pPr>
      <w:keepNext w:val="0"/>
      <w:keepLines w:val="0"/>
      <w:numPr>
        <w:ilvl w:val="1"/>
      </w:numPr>
      <w:spacing w:before="0" w:line="240" w:lineRule="auto"/>
      <w:ind w:left="576" w:hanging="576"/>
      <w:jc w:val="both"/>
    </w:pPr>
    <w:rPr>
      <w:rFonts w:ascii="Palatino Linotype" w:hAnsi="Palatino Linotype"/>
      <w:b w:val="0"/>
      <w:smallCaps w:val="0"/>
      <w:color w:val="auto"/>
      <w:spacing w:val="0"/>
      <w:sz w:val="20"/>
      <w:szCs w:val="20"/>
    </w:rPr>
  </w:style>
  <w:style w:type="paragraph" w:customStyle="1" w:styleId="Styl3">
    <w:name w:val="Styl3"/>
    <w:basedOn w:val="Normln"/>
    <w:qFormat/>
    <w:rsid w:val="002B4BE4"/>
    <w:pPr>
      <w:autoSpaceDE w:val="0"/>
      <w:autoSpaceDN w:val="0"/>
      <w:adjustRightInd w:val="0"/>
      <w:spacing w:line="276" w:lineRule="auto"/>
      <w:jc w:val="both"/>
    </w:pPr>
    <w:rPr>
      <w:rFonts w:ascii="Verdana" w:hAnsi="Verdana"/>
      <w:sz w:val="22"/>
      <w:szCs w:val="22"/>
    </w:rPr>
  </w:style>
  <w:style w:type="paragraph" w:customStyle="1" w:styleId="Styl1">
    <w:name w:val="Styl1"/>
    <w:basedOn w:val="RLTextlnkuslovan"/>
    <w:qFormat/>
    <w:rsid w:val="001C7412"/>
    <w:pPr>
      <w:spacing w:before="120" w:line="276" w:lineRule="auto"/>
    </w:pPr>
    <w:rPr>
      <w:rFonts w:ascii="Segoe UI" w:hAnsi="Segoe UI" w:cs="Segoe UI"/>
      <w:sz w:val="22"/>
      <w:szCs w:val="22"/>
    </w:rPr>
  </w:style>
  <w:style w:type="paragraph" w:customStyle="1" w:styleId="Odstavecseseznamem1">
    <w:name w:val="Odstavec se seznamem1"/>
    <w:basedOn w:val="Normln"/>
    <w:link w:val="ListParagraphChar"/>
    <w:qFormat/>
    <w:rsid w:val="00DF1FC8"/>
    <w:pPr>
      <w:widowControl w:val="0"/>
      <w:suppressAutoHyphens/>
      <w:spacing w:after="0" w:line="240" w:lineRule="auto"/>
    </w:pPr>
    <w:rPr>
      <w:rFonts w:ascii="Times New Roman" w:eastAsia="SimSun" w:hAnsi="Times New Roman" w:cs="Tahoma"/>
      <w:kern w:val="2"/>
      <w:sz w:val="24"/>
      <w:lang w:eastAsia="hi-IN" w:bidi="hi-IN"/>
    </w:rPr>
  </w:style>
  <w:style w:type="paragraph" w:customStyle="1" w:styleId="Styl6">
    <w:name w:val="Styl6"/>
    <w:basedOn w:val="Normln"/>
    <w:qFormat/>
    <w:rsid w:val="00DF1FC8"/>
    <w:pPr>
      <w:spacing w:before="120" w:line="320" w:lineRule="atLeast"/>
      <w:ind w:left="567" w:hanging="567"/>
      <w:jc w:val="both"/>
    </w:pPr>
    <w:rPr>
      <w:rFonts w:ascii="Segoe UI" w:hAnsi="Segoe UI" w:cs="Segoe UI"/>
      <w:sz w:val="22"/>
      <w:szCs w:val="22"/>
    </w:rPr>
  </w:style>
  <w:style w:type="paragraph" w:customStyle="1" w:styleId="kancel">
    <w:name w:val="kancelář"/>
    <w:basedOn w:val="Normln"/>
    <w:rsid w:val="00906236"/>
    <w:pPr>
      <w:spacing w:after="0" w:line="240" w:lineRule="auto"/>
      <w:ind w:left="227" w:hanging="227"/>
      <w:jc w:val="both"/>
    </w:pPr>
    <w:rPr>
      <w:rFonts w:ascii="Times New Roman" w:eastAsia="Calibri" w:hAnsi="Times New Roman"/>
      <w:sz w:val="24"/>
    </w:rPr>
  </w:style>
  <w:style w:type="paragraph" w:customStyle="1" w:styleId="Smlouva-slo">
    <w:name w:val="Smlouva-číslo"/>
    <w:basedOn w:val="Normln"/>
    <w:rsid w:val="003115DF"/>
    <w:pPr>
      <w:widowControl w:val="0"/>
      <w:spacing w:before="120" w:line="240" w:lineRule="atLeast"/>
      <w:ind w:left="680" w:hanging="680"/>
      <w:jc w:val="both"/>
    </w:pPr>
    <w:rPr>
      <w:rFonts w:ascii="Times New Roman" w:hAnsi="Times New Roman"/>
      <w:snapToGrid w:val="0"/>
      <w:sz w:val="24"/>
      <w:szCs w:val="20"/>
    </w:rPr>
  </w:style>
  <w:style w:type="character" w:customStyle="1" w:styleId="ListParagraphChar">
    <w:name w:val="List Paragraph Char"/>
    <w:link w:val="Odstavecseseznamem1"/>
    <w:locked/>
    <w:rsid w:val="00E21D3B"/>
    <w:rPr>
      <w:rFonts w:eastAsia="SimSun" w:cs="Tahoma"/>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14412">
      <w:bodyDiv w:val="1"/>
      <w:marLeft w:val="0"/>
      <w:marRight w:val="0"/>
      <w:marTop w:val="0"/>
      <w:marBottom w:val="0"/>
      <w:divBdr>
        <w:top w:val="none" w:sz="0" w:space="0" w:color="auto"/>
        <w:left w:val="none" w:sz="0" w:space="0" w:color="auto"/>
        <w:bottom w:val="none" w:sz="0" w:space="0" w:color="auto"/>
        <w:right w:val="none" w:sz="0" w:space="0" w:color="auto"/>
      </w:divBdr>
    </w:div>
    <w:div w:id="89936988">
      <w:bodyDiv w:val="1"/>
      <w:marLeft w:val="0"/>
      <w:marRight w:val="0"/>
      <w:marTop w:val="0"/>
      <w:marBottom w:val="0"/>
      <w:divBdr>
        <w:top w:val="none" w:sz="0" w:space="0" w:color="auto"/>
        <w:left w:val="none" w:sz="0" w:space="0" w:color="auto"/>
        <w:bottom w:val="none" w:sz="0" w:space="0" w:color="auto"/>
        <w:right w:val="none" w:sz="0" w:space="0" w:color="auto"/>
      </w:divBdr>
    </w:div>
    <w:div w:id="180776343">
      <w:bodyDiv w:val="1"/>
      <w:marLeft w:val="0"/>
      <w:marRight w:val="0"/>
      <w:marTop w:val="0"/>
      <w:marBottom w:val="0"/>
      <w:divBdr>
        <w:top w:val="none" w:sz="0" w:space="0" w:color="auto"/>
        <w:left w:val="none" w:sz="0" w:space="0" w:color="auto"/>
        <w:bottom w:val="none" w:sz="0" w:space="0" w:color="auto"/>
        <w:right w:val="none" w:sz="0" w:space="0" w:color="auto"/>
      </w:divBdr>
    </w:div>
    <w:div w:id="353579240">
      <w:bodyDiv w:val="1"/>
      <w:marLeft w:val="0"/>
      <w:marRight w:val="0"/>
      <w:marTop w:val="0"/>
      <w:marBottom w:val="0"/>
      <w:divBdr>
        <w:top w:val="none" w:sz="0" w:space="0" w:color="auto"/>
        <w:left w:val="none" w:sz="0" w:space="0" w:color="auto"/>
        <w:bottom w:val="none" w:sz="0" w:space="0" w:color="auto"/>
        <w:right w:val="none" w:sz="0" w:space="0" w:color="auto"/>
      </w:divBdr>
    </w:div>
    <w:div w:id="365565484">
      <w:bodyDiv w:val="1"/>
      <w:marLeft w:val="0"/>
      <w:marRight w:val="0"/>
      <w:marTop w:val="0"/>
      <w:marBottom w:val="0"/>
      <w:divBdr>
        <w:top w:val="none" w:sz="0" w:space="0" w:color="auto"/>
        <w:left w:val="none" w:sz="0" w:space="0" w:color="auto"/>
        <w:bottom w:val="none" w:sz="0" w:space="0" w:color="auto"/>
        <w:right w:val="none" w:sz="0" w:space="0" w:color="auto"/>
      </w:divBdr>
    </w:div>
    <w:div w:id="446504021">
      <w:bodyDiv w:val="1"/>
      <w:marLeft w:val="0"/>
      <w:marRight w:val="0"/>
      <w:marTop w:val="0"/>
      <w:marBottom w:val="0"/>
      <w:divBdr>
        <w:top w:val="none" w:sz="0" w:space="0" w:color="auto"/>
        <w:left w:val="none" w:sz="0" w:space="0" w:color="auto"/>
        <w:bottom w:val="none" w:sz="0" w:space="0" w:color="auto"/>
        <w:right w:val="none" w:sz="0" w:space="0" w:color="auto"/>
      </w:divBdr>
    </w:div>
    <w:div w:id="515508560">
      <w:bodyDiv w:val="1"/>
      <w:marLeft w:val="0"/>
      <w:marRight w:val="0"/>
      <w:marTop w:val="0"/>
      <w:marBottom w:val="0"/>
      <w:divBdr>
        <w:top w:val="none" w:sz="0" w:space="0" w:color="auto"/>
        <w:left w:val="none" w:sz="0" w:space="0" w:color="auto"/>
        <w:bottom w:val="none" w:sz="0" w:space="0" w:color="auto"/>
        <w:right w:val="none" w:sz="0" w:space="0" w:color="auto"/>
      </w:divBdr>
    </w:div>
    <w:div w:id="546335176">
      <w:bodyDiv w:val="1"/>
      <w:marLeft w:val="0"/>
      <w:marRight w:val="0"/>
      <w:marTop w:val="0"/>
      <w:marBottom w:val="0"/>
      <w:divBdr>
        <w:top w:val="none" w:sz="0" w:space="0" w:color="auto"/>
        <w:left w:val="none" w:sz="0" w:space="0" w:color="auto"/>
        <w:bottom w:val="none" w:sz="0" w:space="0" w:color="auto"/>
        <w:right w:val="none" w:sz="0" w:space="0" w:color="auto"/>
      </w:divBdr>
    </w:div>
    <w:div w:id="581333941">
      <w:bodyDiv w:val="1"/>
      <w:marLeft w:val="0"/>
      <w:marRight w:val="0"/>
      <w:marTop w:val="0"/>
      <w:marBottom w:val="0"/>
      <w:divBdr>
        <w:top w:val="none" w:sz="0" w:space="0" w:color="auto"/>
        <w:left w:val="none" w:sz="0" w:space="0" w:color="auto"/>
        <w:bottom w:val="none" w:sz="0" w:space="0" w:color="auto"/>
        <w:right w:val="none" w:sz="0" w:space="0" w:color="auto"/>
      </w:divBdr>
    </w:div>
    <w:div w:id="597174135">
      <w:bodyDiv w:val="1"/>
      <w:marLeft w:val="0"/>
      <w:marRight w:val="0"/>
      <w:marTop w:val="0"/>
      <w:marBottom w:val="0"/>
      <w:divBdr>
        <w:top w:val="none" w:sz="0" w:space="0" w:color="auto"/>
        <w:left w:val="none" w:sz="0" w:space="0" w:color="auto"/>
        <w:bottom w:val="none" w:sz="0" w:space="0" w:color="auto"/>
        <w:right w:val="none" w:sz="0" w:space="0" w:color="auto"/>
      </w:divBdr>
    </w:div>
    <w:div w:id="740061895">
      <w:bodyDiv w:val="1"/>
      <w:marLeft w:val="0"/>
      <w:marRight w:val="0"/>
      <w:marTop w:val="0"/>
      <w:marBottom w:val="0"/>
      <w:divBdr>
        <w:top w:val="none" w:sz="0" w:space="0" w:color="auto"/>
        <w:left w:val="none" w:sz="0" w:space="0" w:color="auto"/>
        <w:bottom w:val="none" w:sz="0" w:space="0" w:color="auto"/>
        <w:right w:val="none" w:sz="0" w:space="0" w:color="auto"/>
      </w:divBdr>
    </w:div>
    <w:div w:id="840241958">
      <w:bodyDiv w:val="1"/>
      <w:marLeft w:val="0"/>
      <w:marRight w:val="0"/>
      <w:marTop w:val="0"/>
      <w:marBottom w:val="0"/>
      <w:divBdr>
        <w:top w:val="none" w:sz="0" w:space="0" w:color="auto"/>
        <w:left w:val="none" w:sz="0" w:space="0" w:color="auto"/>
        <w:bottom w:val="none" w:sz="0" w:space="0" w:color="auto"/>
        <w:right w:val="none" w:sz="0" w:space="0" w:color="auto"/>
      </w:divBdr>
      <w:divsChild>
        <w:div w:id="1969823400">
          <w:marLeft w:val="0"/>
          <w:marRight w:val="0"/>
          <w:marTop w:val="0"/>
          <w:marBottom w:val="262"/>
          <w:divBdr>
            <w:top w:val="none" w:sz="0" w:space="0" w:color="auto"/>
            <w:left w:val="none" w:sz="0" w:space="0" w:color="auto"/>
            <w:bottom w:val="none" w:sz="0" w:space="0" w:color="auto"/>
            <w:right w:val="none" w:sz="0" w:space="0" w:color="auto"/>
          </w:divBdr>
          <w:divsChild>
            <w:div w:id="1857620982">
              <w:marLeft w:val="0"/>
              <w:marRight w:val="0"/>
              <w:marTop w:val="0"/>
              <w:marBottom w:val="0"/>
              <w:divBdr>
                <w:top w:val="none" w:sz="0" w:space="0" w:color="auto"/>
                <w:left w:val="none" w:sz="0" w:space="0" w:color="auto"/>
                <w:bottom w:val="none" w:sz="0" w:space="0" w:color="auto"/>
                <w:right w:val="none" w:sz="0" w:space="0" w:color="auto"/>
              </w:divBdr>
              <w:divsChild>
                <w:div w:id="2029914052">
                  <w:marLeft w:val="0"/>
                  <w:marRight w:val="582"/>
                  <w:marTop w:val="0"/>
                  <w:marBottom w:val="0"/>
                  <w:divBdr>
                    <w:top w:val="none" w:sz="0" w:space="0" w:color="auto"/>
                    <w:left w:val="none" w:sz="0" w:space="0" w:color="auto"/>
                    <w:bottom w:val="none" w:sz="0" w:space="0" w:color="auto"/>
                    <w:right w:val="none" w:sz="0" w:space="0" w:color="auto"/>
                  </w:divBdr>
                  <w:divsChild>
                    <w:div w:id="1399131510">
                      <w:marLeft w:val="0"/>
                      <w:marRight w:val="0"/>
                      <w:marTop w:val="0"/>
                      <w:marBottom w:val="0"/>
                      <w:divBdr>
                        <w:top w:val="none" w:sz="0" w:space="0" w:color="auto"/>
                        <w:left w:val="none" w:sz="0" w:space="0" w:color="auto"/>
                        <w:bottom w:val="none" w:sz="0" w:space="0" w:color="auto"/>
                        <w:right w:val="none" w:sz="0" w:space="0" w:color="auto"/>
                      </w:divBdr>
                      <w:divsChild>
                        <w:div w:id="1282571849">
                          <w:marLeft w:val="0"/>
                          <w:marRight w:val="0"/>
                          <w:marTop w:val="0"/>
                          <w:marBottom w:val="0"/>
                          <w:divBdr>
                            <w:top w:val="none" w:sz="0" w:space="0" w:color="auto"/>
                            <w:left w:val="none" w:sz="0" w:space="0" w:color="auto"/>
                            <w:bottom w:val="none" w:sz="0" w:space="0" w:color="auto"/>
                            <w:right w:val="none" w:sz="0" w:space="0" w:color="auto"/>
                          </w:divBdr>
                          <w:divsChild>
                            <w:div w:id="1926500615">
                              <w:marLeft w:val="0"/>
                              <w:marRight w:val="0"/>
                              <w:marTop w:val="0"/>
                              <w:marBottom w:val="0"/>
                              <w:divBdr>
                                <w:top w:val="none" w:sz="0" w:space="0" w:color="auto"/>
                                <w:left w:val="none" w:sz="0" w:space="0" w:color="auto"/>
                                <w:bottom w:val="none" w:sz="0" w:space="0" w:color="auto"/>
                                <w:right w:val="none" w:sz="0" w:space="0" w:color="auto"/>
                              </w:divBdr>
                              <w:divsChild>
                                <w:div w:id="890002682">
                                  <w:marLeft w:val="0"/>
                                  <w:marRight w:val="0"/>
                                  <w:marTop w:val="0"/>
                                  <w:marBottom w:val="0"/>
                                  <w:divBdr>
                                    <w:top w:val="none" w:sz="0" w:space="0" w:color="auto"/>
                                    <w:left w:val="none" w:sz="0" w:space="0" w:color="auto"/>
                                    <w:bottom w:val="none" w:sz="0" w:space="0" w:color="auto"/>
                                    <w:right w:val="none" w:sz="0" w:space="0" w:color="auto"/>
                                  </w:divBdr>
                                </w:div>
                                <w:div w:id="1330330161">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7723208">
      <w:bodyDiv w:val="1"/>
      <w:marLeft w:val="0"/>
      <w:marRight w:val="0"/>
      <w:marTop w:val="0"/>
      <w:marBottom w:val="0"/>
      <w:divBdr>
        <w:top w:val="none" w:sz="0" w:space="0" w:color="auto"/>
        <w:left w:val="none" w:sz="0" w:space="0" w:color="auto"/>
        <w:bottom w:val="none" w:sz="0" w:space="0" w:color="auto"/>
        <w:right w:val="none" w:sz="0" w:space="0" w:color="auto"/>
      </w:divBdr>
    </w:div>
    <w:div w:id="1180122372">
      <w:bodyDiv w:val="1"/>
      <w:marLeft w:val="0"/>
      <w:marRight w:val="0"/>
      <w:marTop w:val="0"/>
      <w:marBottom w:val="0"/>
      <w:divBdr>
        <w:top w:val="none" w:sz="0" w:space="0" w:color="auto"/>
        <w:left w:val="none" w:sz="0" w:space="0" w:color="auto"/>
        <w:bottom w:val="none" w:sz="0" w:space="0" w:color="auto"/>
        <w:right w:val="none" w:sz="0" w:space="0" w:color="auto"/>
      </w:divBdr>
    </w:div>
    <w:div w:id="1219051697">
      <w:bodyDiv w:val="1"/>
      <w:marLeft w:val="0"/>
      <w:marRight w:val="0"/>
      <w:marTop w:val="0"/>
      <w:marBottom w:val="0"/>
      <w:divBdr>
        <w:top w:val="none" w:sz="0" w:space="0" w:color="auto"/>
        <w:left w:val="none" w:sz="0" w:space="0" w:color="auto"/>
        <w:bottom w:val="none" w:sz="0" w:space="0" w:color="auto"/>
        <w:right w:val="none" w:sz="0" w:space="0" w:color="auto"/>
      </w:divBdr>
    </w:div>
    <w:div w:id="1346714720">
      <w:bodyDiv w:val="1"/>
      <w:marLeft w:val="0"/>
      <w:marRight w:val="0"/>
      <w:marTop w:val="0"/>
      <w:marBottom w:val="0"/>
      <w:divBdr>
        <w:top w:val="none" w:sz="0" w:space="0" w:color="auto"/>
        <w:left w:val="none" w:sz="0" w:space="0" w:color="auto"/>
        <w:bottom w:val="none" w:sz="0" w:space="0" w:color="auto"/>
        <w:right w:val="none" w:sz="0" w:space="0" w:color="auto"/>
      </w:divBdr>
    </w:div>
    <w:div w:id="1588808955">
      <w:bodyDiv w:val="1"/>
      <w:marLeft w:val="0"/>
      <w:marRight w:val="0"/>
      <w:marTop w:val="0"/>
      <w:marBottom w:val="0"/>
      <w:divBdr>
        <w:top w:val="none" w:sz="0" w:space="0" w:color="auto"/>
        <w:left w:val="none" w:sz="0" w:space="0" w:color="auto"/>
        <w:bottom w:val="none" w:sz="0" w:space="0" w:color="auto"/>
        <w:right w:val="none" w:sz="0" w:space="0" w:color="auto"/>
      </w:divBdr>
    </w:div>
    <w:div w:id="1594586459">
      <w:bodyDiv w:val="1"/>
      <w:marLeft w:val="0"/>
      <w:marRight w:val="0"/>
      <w:marTop w:val="0"/>
      <w:marBottom w:val="0"/>
      <w:divBdr>
        <w:top w:val="none" w:sz="0" w:space="0" w:color="auto"/>
        <w:left w:val="none" w:sz="0" w:space="0" w:color="auto"/>
        <w:bottom w:val="none" w:sz="0" w:space="0" w:color="auto"/>
        <w:right w:val="none" w:sz="0" w:space="0" w:color="auto"/>
      </w:divBdr>
    </w:div>
    <w:div w:id="1685744966">
      <w:bodyDiv w:val="1"/>
      <w:marLeft w:val="0"/>
      <w:marRight w:val="0"/>
      <w:marTop w:val="0"/>
      <w:marBottom w:val="0"/>
      <w:divBdr>
        <w:top w:val="none" w:sz="0" w:space="0" w:color="auto"/>
        <w:left w:val="none" w:sz="0" w:space="0" w:color="auto"/>
        <w:bottom w:val="none" w:sz="0" w:space="0" w:color="auto"/>
        <w:right w:val="none" w:sz="0" w:space="0" w:color="auto"/>
      </w:divBdr>
    </w:div>
    <w:div w:id="1722054799">
      <w:bodyDiv w:val="1"/>
      <w:marLeft w:val="0"/>
      <w:marRight w:val="0"/>
      <w:marTop w:val="0"/>
      <w:marBottom w:val="0"/>
      <w:divBdr>
        <w:top w:val="none" w:sz="0" w:space="0" w:color="auto"/>
        <w:left w:val="none" w:sz="0" w:space="0" w:color="auto"/>
        <w:bottom w:val="none" w:sz="0" w:space="0" w:color="auto"/>
        <w:right w:val="none" w:sz="0" w:space="0" w:color="auto"/>
      </w:divBdr>
    </w:div>
    <w:div w:id="1745561870">
      <w:bodyDiv w:val="1"/>
      <w:marLeft w:val="0"/>
      <w:marRight w:val="0"/>
      <w:marTop w:val="0"/>
      <w:marBottom w:val="0"/>
      <w:divBdr>
        <w:top w:val="none" w:sz="0" w:space="0" w:color="auto"/>
        <w:left w:val="none" w:sz="0" w:space="0" w:color="auto"/>
        <w:bottom w:val="none" w:sz="0" w:space="0" w:color="auto"/>
        <w:right w:val="none" w:sz="0" w:space="0" w:color="auto"/>
      </w:divBdr>
    </w:div>
    <w:div w:id="1839492822">
      <w:bodyDiv w:val="1"/>
      <w:marLeft w:val="0"/>
      <w:marRight w:val="0"/>
      <w:marTop w:val="0"/>
      <w:marBottom w:val="0"/>
      <w:divBdr>
        <w:top w:val="none" w:sz="0" w:space="0" w:color="auto"/>
        <w:left w:val="none" w:sz="0" w:space="0" w:color="auto"/>
        <w:bottom w:val="none" w:sz="0" w:space="0" w:color="auto"/>
        <w:right w:val="none" w:sz="0" w:space="0" w:color="auto"/>
      </w:divBdr>
    </w:div>
    <w:div w:id="1885407928">
      <w:bodyDiv w:val="1"/>
      <w:marLeft w:val="0"/>
      <w:marRight w:val="0"/>
      <w:marTop w:val="0"/>
      <w:marBottom w:val="0"/>
      <w:divBdr>
        <w:top w:val="none" w:sz="0" w:space="0" w:color="auto"/>
        <w:left w:val="none" w:sz="0" w:space="0" w:color="auto"/>
        <w:bottom w:val="none" w:sz="0" w:space="0" w:color="auto"/>
        <w:right w:val="none" w:sz="0" w:space="0" w:color="auto"/>
      </w:divBdr>
    </w:div>
    <w:div w:id="1912421202">
      <w:bodyDiv w:val="1"/>
      <w:marLeft w:val="0"/>
      <w:marRight w:val="0"/>
      <w:marTop w:val="0"/>
      <w:marBottom w:val="0"/>
      <w:divBdr>
        <w:top w:val="none" w:sz="0" w:space="0" w:color="auto"/>
        <w:left w:val="none" w:sz="0" w:space="0" w:color="auto"/>
        <w:bottom w:val="none" w:sz="0" w:space="0" w:color="auto"/>
        <w:right w:val="none" w:sz="0" w:space="0" w:color="auto"/>
      </w:divBdr>
    </w:div>
    <w:div w:id="207600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N/A</Procedural_x0020_State>
    <Date_x0020_of_x0020_Delivery xmlns="8662c659-72ab-411b-b755-fbef5cbbde18" xsi:nil="true"/>
    <Related_x0020_Documents xmlns="5e6c6c5c-474c-4ef7-b7d6-59a0e77cc256" xsi:nil="true"/>
    <English_x0020_Title xmlns="5e6c6c5c-474c-4ef7-b7d6-59a0e77cc256">Annex 2 - Contract</English_x0020_Title>
    <Document_x0020_State xmlns="5e6c6c5c-474c-4ef7-b7d6-59a0e77cc256">Received</Document_x0020_State>
    <Category1 xmlns="5e6c6c5c-474c-4ef7-b7d6-59a0e77cc256">Annex</Category1>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6FE58E7531204B8A010953C878BD9F" ma:contentTypeVersion="17" ma:contentTypeDescription="Create a new document." ma:contentTypeScope="" ma:versionID="5bd4cef87f340e642d68ece87f1c7f22">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94912-0168-46CA-89A7-BB04D3D8B32D}">
  <ds:schemaRefs>
    <ds:schemaRef ds:uri="http://schemas.microsoft.com/sharepoint/v3/contenttype/forms"/>
  </ds:schemaRefs>
</ds:datastoreItem>
</file>

<file path=customXml/itemProps2.xml><?xml version="1.0" encoding="utf-8"?>
<ds:datastoreItem xmlns:ds="http://schemas.openxmlformats.org/officeDocument/2006/customXml" ds:itemID="{82C99ECD-1F0A-4986-AC5F-6F04FFF21673}">
  <ds:schemaRefs>
    <ds:schemaRef ds:uri="http://schemas.openxmlformats.org/package/2006/metadata/core-properties"/>
    <ds:schemaRef ds:uri="http://purl.org/dc/elements/1.1/"/>
    <ds:schemaRef ds:uri="http://www.w3.org/XML/1998/namespace"/>
    <ds:schemaRef ds:uri="8662c659-72ab-411b-b755-fbef5cbbde18"/>
    <ds:schemaRef ds:uri="http://schemas.microsoft.com/office/2006/metadata/properties"/>
    <ds:schemaRef ds:uri="http://purl.org/dc/dcmitype/"/>
    <ds:schemaRef ds:uri="5e6c6c5c-474c-4ef7-b7d6-59a0e77cc256"/>
    <ds:schemaRef ds:uri="http://schemas.microsoft.com/office/2006/documentManagement/types"/>
    <ds:schemaRef ds:uri="4085a4f5-5f40-4143-b221-75ee5dde648a"/>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E5F9066C-7044-453D-883B-F5F15D5C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6ECDD7F-DC4F-4251-8DB5-8918B099C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13598</Words>
  <Characters>80232</Characters>
  <Application>Microsoft Office Word</Application>
  <DocSecurity>0</DocSecurity>
  <Lines>668</Lines>
  <Paragraphs>187</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93643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2019-02-08T14:12:00Z</dcterms:created>
  <dcterms:modified xsi:type="dcterms:W3CDTF">2019-02-14T15:28:00Z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0x0101000B6FE58E7531204B8A010953C878BD9F</vt:lpwstr>
  </property>
  <property fmtid="{D5CDD505-2E9C-101B-9397-08002B2CF9AE}" pid="3" name="Order">
    <vt:r8>9400</vt:r8>
  </property>
</Properties>
</file>